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E28" w:rsidRDefault="000C7E28" w:rsidP="000C7E28">
      <w:pPr>
        <w:jc w:val="right"/>
        <w:rPr>
          <w:rFonts w:ascii="Times New Roman" w:hAnsi="Times New Roman" w:cs="Times New Roman"/>
          <w:sz w:val="28"/>
          <w:szCs w:val="28"/>
          <w:lang w:val="ru-RU"/>
        </w:rPr>
      </w:pPr>
      <w:r>
        <w:rPr>
          <w:rFonts w:ascii="Times New Roman" w:hAnsi="Times New Roman" w:cs="Times New Roman"/>
          <w:sz w:val="28"/>
          <w:szCs w:val="28"/>
          <w:lang w:val="ru-RU"/>
        </w:rPr>
        <w:t>ПРОЕКТ</w:t>
      </w: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Муниципальная программа Советского </w:t>
      </w:r>
      <w:r w:rsidR="00016E82">
        <w:rPr>
          <w:rFonts w:ascii="Times New Roman" w:hAnsi="Times New Roman" w:cs="Times New Roman"/>
          <w:sz w:val="28"/>
          <w:szCs w:val="28"/>
          <w:lang w:val="ru-RU"/>
        </w:rPr>
        <w:t xml:space="preserve">муниципального </w:t>
      </w:r>
      <w:r w:rsidRPr="006847C7">
        <w:rPr>
          <w:rFonts w:ascii="Times New Roman" w:hAnsi="Times New Roman" w:cs="Times New Roman"/>
          <w:sz w:val="28"/>
          <w:szCs w:val="28"/>
          <w:lang w:val="ru-RU"/>
        </w:rPr>
        <w:t xml:space="preserve">округа </w:t>
      </w: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Ставропольского края «Модернизация, развитие и содержание коммунального хозяйства  Советского </w:t>
      </w:r>
      <w:r w:rsidR="00016E82">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w:t>
      </w: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Ставропольского края»</w:t>
      </w:r>
    </w:p>
    <w:p w:rsidR="00F260C9" w:rsidRPr="006847C7" w:rsidRDefault="00F260C9" w:rsidP="005E4E41">
      <w:pPr>
        <w:rPr>
          <w:rFonts w:ascii="Times New Roman" w:hAnsi="Times New Roman" w:cs="Times New Roman"/>
          <w:sz w:val="28"/>
          <w:szCs w:val="28"/>
          <w:lang w:val="ru-RU"/>
        </w:rPr>
      </w:pPr>
    </w:p>
    <w:p w:rsidR="00F260C9" w:rsidRPr="006847C7" w:rsidRDefault="00F260C9" w:rsidP="005E4E41">
      <w:pPr>
        <w:jc w:val="center"/>
        <w:rPr>
          <w:rFonts w:ascii="Times New Roman" w:hAnsi="Times New Roman" w:cs="Times New Roman"/>
          <w:sz w:val="28"/>
          <w:szCs w:val="28"/>
          <w:lang w:val="ru-RU"/>
        </w:rPr>
      </w:pPr>
      <w:proofErr w:type="gramStart"/>
      <w:r w:rsidRPr="006847C7">
        <w:rPr>
          <w:rFonts w:ascii="Times New Roman" w:hAnsi="Times New Roman" w:cs="Times New Roman"/>
          <w:sz w:val="28"/>
          <w:szCs w:val="28"/>
          <w:lang w:val="ru-RU"/>
        </w:rPr>
        <w:t>П</w:t>
      </w:r>
      <w:proofErr w:type="gramEnd"/>
      <w:r w:rsidRPr="006847C7">
        <w:rPr>
          <w:rFonts w:ascii="Times New Roman" w:hAnsi="Times New Roman" w:cs="Times New Roman"/>
          <w:sz w:val="28"/>
          <w:szCs w:val="28"/>
          <w:lang w:val="ru-RU"/>
        </w:rPr>
        <w:t xml:space="preserve"> А С П О Р Т</w:t>
      </w:r>
    </w:p>
    <w:p w:rsidR="0037658B"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муниципальной программы Советского </w:t>
      </w:r>
      <w:r w:rsidR="00016E82">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r w:rsidR="00016E82">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w:t>
      </w:r>
    </w:p>
    <w:p w:rsidR="001D2C03" w:rsidRPr="006847C7" w:rsidRDefault="001D2C03" w:rsidP="005E4E41">
      <w:pPr>
        <w:jc w:val="center"/>
        <w:rPr>
          <w:rFonts w:ascii="Times New Roman" w:hAnsi="Times New Roman" w:cs="Times New Roman"/>
          <w:sz w:val="28"/>
          <w:szCs w:val="28"/>
          <w:lang w:val="ru-RU"/>
        </w:rPr>
      </w:pPr>
    </w:p>
    <w:tbl>
      <w:tblPr>
        <w:tblStyle w:val="af4"/>
        <w:tblW w:w="9604" w:type="dxa"/>
        <w:tblInd w:w="250" w:type="dxa"/>
        <w:tblLayout w:type="fixed"/>
        <w:tblLook w:val="04A0"/>
      </w:tblPr>
      <w:tblGrid>
        <w:gridCol w:w="3402"/>
        <w:gridCol w:w="6202"/>
      </w:tblGrid>
      <w:tr w:rsidR="0037658B" w:rsidRPr="000C7E28" w:rsidTr="00B86DBA">
        <w:trPr>
          <w:trHeight w:val="3407"/>
        </w:trPr>
        <w:tc>
          <w:tcPr>
            <w:tcW w:w="3402" w:type="dxa"/>
          </w:tcPr>
          <w:p w:rsidR="0037658B" w:rsidRPr="006847C7" w:rsidRDefault="0037658B" w:rsidP="00B86DBA">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Ответственный исполнитель программы Советского </w:t>
            </w:r>
            <w:r w:rsidR="00016E82">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r w:rsidR="00016E82">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(далее – Программа)</w:t>
            </w:r>
          </w:p>
        </w:tc>
        <w:tc>
          <w:tcPr>
            <w:tcW w:w="6202" w:type="dxa"/>
          </w:tcPr>
          <w:p w:rsidR="0037658B" w:rsidRPr="00002101" w:rsidRDefault="0037658B" w:rsidP="00CE08A8">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Администрация Советского </w:t>
            </w:r>
            <w:r w:rsidR="00464A4B">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(далее – администрация округа) в лице </w:t>
            </w:r>
            <w:proofErr w:type="spellStart"/>
            <w:r w:rsidR="00002101">
              <w:rPr>
                <w:rFonts w:ascii="Times New Roman" w:hAnsi="Times New Roman" w:cs="Times New Roman"/>
                <w:sz w:val="28"/>
                <w:szCs w:val="28"/>
                <w:lang w:val="ru-RU"/>
              </w:rPr>
              <w:t>з</w:t>
            </w:r>
            <w:r w:rsidR="00002101" w:rsidRPr="00DF0A63">
              <w:rPr>
                <w:rFonts w:ascii="Times New Roman" w:hAnsi="Times New Roman" w:cs="Times New Roman"/>
                <w:sz w:val="28"/>
                <w:szCs w:val="28"/>
                <w:lang w:val="ru-RU"/>
              </w:rPr>
              <w:t>аместител</w:t>
            </w:r>
            <w:r w:rsidR="00002101">
              <w:rPr>
                <w:rFonts w:ascii="Times New Roman" w:hAnsi="Times New Roman" w:cs="Times New Roman"/>
                <w:sz w:val="28"/>
                <w:szCs w:val="28"/>
                <w:lang w:val="ru-RU"/>
              </w:rPr>
              <w:t>я</w:t>
            </w:r>
            <w:r w:rsidR="00002101" w:rsidRPr="00002101">
              <w:rPr>
                <w:rFonts w:ascii="Times New Roman" w:hAnsi="Times New Roman" w:cs="Times New Roman"/>
                <w:sz w:val="28"/>
                <w:szCs w:val="28"/>
                <w:lang w:val="ru-RU"/>
              </w:rPr>
              <w:t>Г</w:t>
            </w:r>
            <w:r w:rsidR="00002101" w:rsidRPr="00DF0A63">
              <w:rPr>
                <w:rFonts w:ascii="Times New Roman" w:hAnsi="Times New Roman" w:cs="Times New Roman"/>
                <w:sz w:val="28"/>
                <w:szCs w:val="28"/>
                <w:lang w:val="ru-RU"/>
              </w:rPr>
              <w:t>лавы</w:t>
            </w:r>
            <w:proofErr w:type="spellEnd"/>
            <w:r w:rsidR="00002101" w:rsidRPr="00DF0A63">
              <w:rPr>
                <w:rFonts w:ascii="Times New Roman" w:hAnsi="Times New Roman" w:cs="Times New Roman"/>
                <w:sz w:val="28"/>
                <w:szCs w:val="28"/>
                <w:lang w:val="ru-RU"/>
              </w:rPr>
              <w:t xml:space="preserve"> администрации округа </w:t>
            </w:r>
            <w:r w:rsidR="00E81B06">
              <w:rPr>
                <w:rFonts w:ascii="Times New Roman" w:hAnsi="Times New Roman" w:cs="Times New Roman"/>
                <w:sz w:val="28"/>
                <w:szCs w:val="28"/>
                <w:lang w:val="ru-RU"/>
              </w:rPr>
              <w:t xml:space="preserve">Е.А. </w:t>
            </w:r>
            <w:proofErr w:type="spellStart"/>
            <w:r w:rsidR="00E81B06">
              <w:rPr>
                <w:rFonts w:ascii="Times New Roman" w:hAnsi="Times New Roman" w:cs="Times New Roman"/>
                <w:sz w:val="28"/>
                <w:szCs w:val="28"/>
                <w:lang w:val="ru-RU"/>
              </w:rPr>
              <w:t>Носоченко</w:t>
            </w:r>
            <w:proofErr w:type="spellEnd"/>
          </w:p>
        </w:tc>
      </w:tr>
      <w:tr w:rsidR="0037658B" w:rsidRPr="000C7E28" w:rsidTr="00B86DBA">
        <w:tc>
          <w:tcPr>
            <w:tcW w:w="3402" w:type="dxa"/>
          </w:tcPr>
          <w:p w:rsidR="0037658B" w:rsidRPr="00FA779C" w:rsidRDefault="0037658B" w:rsidP="00B86DBA">
            <w:pPr>
              <w:rPr>
                <w:rFonts w:ascii="Times New Roman" w:hAnsi="Times New Roman" w:cs="Times New Roman"/>
                <w:sz w:val="28"/>
                <w:szCs w:val="28"/>
              </w:rPr>
            </w:pPr>
            <w:proofErr w:type="spellStart"/>
            <w:r w:rsidRPr="00FA779C">
              <w:rPr>
                <w:rFonts w:ascii="Times New Roman" w:hAnsi="Times New Roman" w:cs="Times New Roman"/>
                <w:sz w:val="28"/>
                <w:szCs w:val="28"/>
              </w:rPr>
              <w:t>Соисполнители</w:t>
            </w:r>
            <w:proofErr w:type="spellEnd"/>
            <w:r w:rsidR="00B86DBA">
              <w:rPr>
                <w:rFonts w:ascii="Times New Roman" w:hAnsi="Times New Roman" w:cs="Times New Roman"/>
                <w:sz w:val="28"/>
                <w:szCs w:val="28"/>
                <w:lang w:val="ru-RU"/>
              </w:rPr>
              <w:t xml:space="preserve"> </w:t>
            </w:r>
            <w:proofErr w:type="spellStart"/>
            <w:r w:rsidRPr="00FA779C">
              <w:rPr>
                <w:rFonts w:ascii="Times New Roman" w:hAnsi="Times New Roman" w:cs="Times New Roman"/>
                <w:sz w:val="28"/>
                <w:szCs w:val="28"/>
              </w:rPr>
              <w:t>Программы</w:t>
            </w:r>
            <w:proofErr w:type="spellEnd"/>
          </w:p>
        </w:tc>
        <w:tc>
          <w:tcPr>
            <w:tcW w:w="6202" w:type="dxa"/>
          </w:tcPr>
          <w:p w:rsidR="0037658B" w:rsidRPr="00FA779C" w:rsidRDefault="007C33BF"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w:t>
            </w:r>
            <w:r w:rsidR="0037658B" w:rsidRPr="00FA779C">
              <w:rPr>
                <w:rFonts w:ascii="Times New Roman" w:hAnsi="Times New Roman" w:cs="Times New Roman"/>
                <w:sz w:val="28"/>
                <w:szCs w:val="28"/>
              </w:rPr>
              <w:t>администрация округа в лице отдела градостроительства, транспорта и муниципального хозяйства администрации округа;</w:t>
            </w:r>
          </w:p>
          <w:p w:rsidR="0037658B" w:rsidRPr="00FA779C" w:rsidRDefault="007C33BF"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w:t>
            </w:r>
            <w:r w:rsidR="0037658B" w:rsidRPr="00FA779C">
              <w:rPr>
                <w:rFonts w:ascii="Times New Roman" w:hAnsi="Times New Roman" w:cs="Times New Roman"/>
                <w:sz w:val="28"/>
                <w:szCs w:val="28"/>
              </w:rPr>
              <w:t xml:space="preserve">администрация округа в лице </w:t>
            </w:r>
            <w:proofErr w:type="gramStart"/>
            <w:r w:rsidR="0037658B" w:rsidRPr="00FA779C">
              <w:rPr>
                <w:rFonts w:ascii="Times New Roman" w:hAnsi="Times New Roman" w:cs="Times New Roman"/>
                <w:sz w:val="28"/>
                <w:szCs w:val="28"/>
              </w:rPr>
              <w:t>отдела общественной безопасности социального развития администрации округа</w:t>
            </w:r>
            <w:proofErr w:type="gramEnd"/>
            <w:r w:rsidR="0037658B" w:rsidRPr="00FA779C">
              <w:rPr>
                <w:rFonts w:ascii="Times New Roman" w:hAnsi="Times New Roman" w:cs="Times New Roman"/>
                <w:sz w:val="28"/>
                <w:szCs w:val="28"/>
              </w:rPr>
              <w:t>;</w:t>
            </w:r>
          </w:p>
          <w:p w:rsidR="0037658B" w:rsidRPr="00FA779C" w:rsidRDefault="0037658B"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администрация округа в лице  отдела  городского хозяйства администрации округа;</w:t>
            </w:r>
          </w:p>
          <w:p w:rsidR="0037658B" w:rsidRPr="00FA779C" w:rsidRDefault="0037658B"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Солдато-Александровском; </w:t>
            </w:r>
          </w:p>
          <w:p w:rsidR="0037658B" w:rsidRPr="00FA779C" w:rsidRDefault="0037658B"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Горькая Балка; </w:t>
            </w:r>
          </w:p>
          <w:p w:rsidR="0037658B" w:rsidRPr="00FA779C" w:rsidRDefault="0037658B"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хуторе Восточном; </w:t>
            </w:r>
          </w:p>
          <w:p w:rsidR="0037658B" w:rsidRPr="00FA779C" w:rsidRDefault="0037658B"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w:t>
            </w:r>
            <w:proofErr w:type="spellStart"/>
            <w:r w:rsidRPr="00FA779C">
              <w:rPr>
                <w:rFonts w:ascii="Times New Roman" w:hAnsi="Times New Roman" w:cs="Times New Roman"/>
                <w:sz w:val="28"/>
                <w:szCs w:val="28"/>
              </w:rPr>
              <w:t>Правокумском</w:t>
            </w:r>
            <w:proofErr w:type="spellEnd"/>
            <w:r w:rsidRPr="00FA779C">
              <w:rPr>
                <w:rFonts w:ascii="Times New Roman" w:hAnsi="Times New Roman" w:cs="Times New Roman"/>
                <w:sz w:val="28"/>
                <w:szCs w:val="28"/>
              </w:rPr>
              <w:t xml:space="preserve">; </w:t>
            </w:r>
          </w:p>
          <w:p w:rsidR="0037658B" w:rsidRPr="00FA779C" w:rsidRDefault="0037658B"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территориальный отдел администрации округа в селе Нины;</w:t>
            </w:r>
          </w:p>
          <w:p w:rsidR="0037658B" w:rsidRPr="00FA779C" w:rsidRDefault="0037658B"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Отказном (далее – территориальные </w:t>
            </w:r>
            <w:r w:rsidR="00FC61B2">
              <w:rPr>
                <w:rFonts w:ascii="Times New Roman" w:hAnsi="Times New Roman" w:cs="Times New Roman"/>
                <w:sz w:val="28"/>
                <w:szCs w:val="28"/>
              </w:rPr>
              <w:t xml:space="preserve">органы </w:t>
            </w:r>
            <w:r w:rsidRPr="00FA779C">
              <w:rPr>
                <w:rFonts w:ascii="Times New Roman" w:hAnsi="Times New Roman" w:cs="Times New Roman"/>
                <w:sz w:val="28"/>
                <w:szCs w:val="28"/>
              </w:rPr>
              <w:t>округа);</w:t>
            </w:r>
          </w:p>
          <w:p w:rsidR="0037658B" w:rsidRPr="006847C7" w:rsidRDefault="0037658B" w:rsidP="005E4E41">
            <w:pPr>
              <w:jc w:val="both"/>
              <w:rPr>
                <w:rFonts w:ascii="Times New Roman" w:hAnsi="Times New Roman" w:cs="Times New Roman"/>
                <w:bCs/>
                <w:sz w:val="28"/>
                <w:szCs w:val="28"/>
                <w:lang w:val="ru-RU"/>
              </w:rPr>
            </w:pPr>
            <w:r w:rsidRPr="006847C7">
              <w:rPr>
                <w:rFonts w:ascii="Times New Roman" w:hAnsi="Times New Roman" w:cs="Times New Roman"/>
                <w:sz w:val="28"/>
                <w:szCs w:val="28"/>
                <w:lang w:val="ru-RU"/>
              </w:rPr>
              <w:lastRenderedPageBreak/>
              <w:t xml:space="preserve">- подведомственные муниципальные организации жилищно-коммунального хозяйства округа </w:t>
            </w:r>
          </w:p>
        </w:tc>
      </w:tr>
      <w:tr w:rsidR="0037658B" w:rsidRPr="000C7E28" w:rsidTr="00B86DBA">
        <w:tc>
          <w:tcPr>
            <w:tcW w:w="3402" w:type="dxa"/>
          </w:tcPr>
          <w:p w:rsidR="0037658B" w:rsidRPr="00FA779C" w:rsidRDefault="0037658B"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lastRenderedPageBreak/>
              <w:t>Участники</w:t>
            </w:r>
            <w:proofErr w:type="spellEnd"/>
            <w:r w:rsidR="00B86DBA">
              <w:rPr>
                <w:rFonts w:ascii="Times New Roman" w:hAnsi="Times New Roman" w:cs="Times New Roman"/>
                <w:sz w:val="28"/>
                <w:szCs w:val="28"/>
                <w:lang w:val="ru-RU"/>
              </w:rPr>
              <w:t xml:space="preserve"> </w:t>
            </w:r>
            <w:proofErr w:type="spellStart"/>
            <w:r w:rsidRPr="00FA779C">
              <w:rPr>
                <w:rFonts w:ascii="Times New Roman" w:hAnsi="Times New Roman" w:cs="Times New Roman"/>
                <w:sz w:val="28"/>
                <w:szCs w:val="28"/>
              </w:rPr>
              <w:t>Программы</w:t>
            </w:r>
            <w:proofErr w:type="spellEnd"/>
          </w:p>
        </w:tc>
        <w:tc>
          <w:tcPr>
            <w:tcW w:w="6202" w:type="dxa"/>
          </w:tcPr>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молодые семьи, признанные в установленном </w:t>
            </w:r>
            <w:proofErr w:type="gramStart"/>
            <w:r w:rsidRPr="006847C7">
              <w:rPr>
                <w:rFonts w:ascii="Times New Roman" w:hAnsi="Times New Roman" w:cs="Times New Roman"/>
                <w:sz w:val="28"/>
                <w:szCs w:val="28"/>
                <w:lang w:val="ru-RU"/>
              </w:rPr>
              <w:t>порядке</w:t>
            </w:r>
            <w:proofErr w:type="gramEnd"/>
            <w:r w:rsidRPr="006847C7">
              <w:rPr>
                <w:rFonts w:ascii="Times New Roman" w:hAnsi="Times New Roman" w:cs="Times New Roman"/>
                <w:sz w:val="28"/>
                <w:szCs w:val="28"/>
                <w:lang w:val="ru-RU"/>
              </w:rPr>
              <w:t xml:space="preserve"> нуждающимися в улучшении жилищных условий (далее - молодые семьи)</w:t>
            </w:r>
            <w:r w:rsidR="00181114" w:rsidRPr="006847C7">
              <w:rPr>
                <w:rFonts w:ascii="Times New Roman" w:hAnsi="Times New Roman" w:cs="Times New Roman"/>
                <w:sz w:val="28"/>
                <w:szCs w:val="28"/>
                <w:lang w:val="ru-RU"/>
              </w:rPr>
              <w:t xml:space="preserve"> (по согласованию)</w:t>
            </w:r>
            <w:r w:rsidRPr="006847C7">
              <w:rPr>
                <w:rFonts w:ascii="Times New Roman" w:hAnsi="Times New Roman" w:cs="Times New Roman"/>
                <w:sz w:val="28"/>
                <w:szCs w:val="28"/>
                <w:lang w:val="ru-RU"/>
              </w:rPr>
              <w:t>;</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муниципальные </w:t>
            </w:r>
            <w:r w:rsidR="00753B65">
              <w:rPr>
                <w:rFonts w:ascii="Times New Roman" w:hAnsi="Times New Roman" w:cs="Times New Roman"/>
                <w:sz w:val="28"/>
                <w:szCs w:val="28"/>
                <w:lang w:val="ru-RU"/>
              </w:rPr>
              <w:t>организации</w:t>
            </w:r>
            <w:r w:rsidRPr="006847C7">
              <w:rPr>
                <w:rFonts w:ascii="Times New Roman" w:hAnsi="Times New Roman" w:cs="Times New Roman"/>
                <w:sz w:val="28"/>
                <w:szCs w:val="28"/>
                <w:lang w:val="ru-RU"/>
              </w:rPr>
              <w:t>, определенные в соответствии</w:t>
            </w:r>
            <w:r w:rsidR="0045157C">
              <w:rPr>
                <w:rFonts w:ascii="Times New Roman" w:hAnsi="Times New Roman" w:cs="Times New Roman"/>
                <w:sz w:val="28"/>
                <w:szCs w:val="28"/>
                <w:lang w:val="ru-RU"/>
              </w:rPr>
              <w:t xml:space="preserve"> с Федеральным законом от 05 апреля          </w:t>
            </w:r>
            <w:r w:rsidRPr="006847C7">
              <w:rPr>
                <w:rFonts w:ascii="Times New Roman" w:hAnsi="Times New Roman" w:cs="Times New Roman"/>
                <w:sz w:val="28"/>
                <w:szCs w:val="28"/>
                <w:lang w:val="ru-RU"/>
              </w:rPr>
              <w:t>2013</w:t>
            </w:r>
            <w:r w:rsidR="0045157C">
              <w:rPr>
                <w:rFonts w:ascii="Times New Roman" w:hAnsi="Times New Roman" w:cs="Times New Roman"/>
                <w:sz w:val="28"/>
                <w:szCs w:val="28"/>
                <w:lang w:val="ru-RU"/>
              </w:rPr>
              <w:t xml:space="preserve"> года </w:t>
            </w:r>
            <w:r w:rsidRPr="006847C7">
              <w:rPr>
                <w:rFonts w:ascii="Times New Roman" w:hAnsi="Times New Roman" w:cs="Times New Roman"/>
                <w:sz w:val="28"/>
                <w:szCs w:val="28"/>
                <w:lang w:val="ru-RU"/>
              </w:rPr>
              <w:t>№ 44-ФЗ «О контрактной системе в сфере закупок товаров, работ, услуг для обеспечения государственных и муниципальных нужд»;</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заинтересованные лица (население округа) и организации, принимающие участие в реализации мероприятий по благоустройству дворовых территорий и общественных территорий Советского  </w:t>
            </w:r>
            <w:r w:rsidR="001A0B47">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w:t>
            </w:r>
            <w:r w:rsidR="00181114" w:rsidRPr="006847C7">
              <w:rPr>
                <w:rFonts w:ascii="Times New Roman" w:hAnsi="Times New Roman" w:cs="Times New Roman"/>
                <w:sz w:val="28"/>
                <w:szCs w:val="28"/>
                <w:lang w:val="ru-RU"/>
              </w:rPr>
              <w:t>(по согласованию)</w:t>
            </w:r>
          </w:p>
        </w:tc>
      </w:tr>
      <w:tr w:rsidR="0037658B" w:rsidRPr="000C7E28" w:rsidTr="00B86DBA">
        <w:tc>
          <w:tcPr>
            <w:tcW w:w="3402" w:type="dxa"/>
          </w:tcPr>
          <w:p w:rsidR="0037658B" w:rsidRPr="00FA779C" w:rsidRDefault="0037658B"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Подпрограммы</w:t>
            </w:r>
            <w:proofErr w:type="spellEnd"/>
          </w:p>
          <w:p w:rsidR="0037658B" w:rsidRPr="00FA779C" w:rsidRDefault="0037658B"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Программы</w:t>
            </w:r>
            <w:proofErr w:type="spellEnd"/>
          </w:p>
        </w:tc>
        <w:tc>
          <w:tcPr>
            <w:tcW w:w="6202" w:type="dxa"/>
          </w:tcPr>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«Обеспечение жильем молодых семей в Советском </w:t>
            </w:r>
            <w:r w:rsidR="001A0B47">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округе Ставропольского края»</w:t>
            </w:r>
            <w:r w:rsidR="00C80E6B">
              <w:rPr>
                <w:rFonts w:ascii="Times New Roman" w:hAnsi="Times New Roman" w:cs="Times New Roman"/>
                <w:sz w:val="28"/>
                <w:szCs w:val="28"/>
                <w:lang w:val="ru-RU"/>
              </w:rPr>
              <w:t>;</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«Модернизация, развитие  коммунального хозяйства в Советском </w:t>
            </w:r>
            <w:r w:rsidR="001A0B47">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округе Ставропольского края»</w:t>
            </w:r>
            <w:r w:rsidR="00C80E6B">
              <w:rPr>
                <w:rFonts w:ascii="Times New Roman" w:hAnsi="Times New Roman" w:cs="Times New Roman"/>
                <w:sz w:val="28"/>
                <w:szCs w:val="28"/>
                <w:lang w:val="ru-RU"/>
              </w:rPr>
              <w:t>;</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«Содержание, текущий ремонт систем коммунальной инфраструктуры  Советского </w:t>
            </w:r>
            <w:r w:rsidR="001A0B47">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w:t>
            </w:r>
            <w:r w:rsidR="00C80E6B">
              <w:rPr>
                <w:rFonts w:ascii="Times New Roman" w:hAnsi="Times New Roman" w:cs="Times New Roman"/>
                <w:sz w:val="28"/>
                <w:szCs w:val="28"/>
                <w:lang w:val="ru-RU"/>
              </w:rPr>
              <w:t>;</w:t>
            </w:r>
          </w:p>
          <w:p w:rsidR="0037658B"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«Энергосбережение и повышение энергетической эффективности в Советском </w:t>
            </w:r>
            <w:r w:rsidR="001A0B47">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округе Ставропольского края»</w:t>
            </w:r>
            <w:r w:rsidR="00C80E6B">
              <w:rPr>
                <w:rFonts w:ascii="Times New Roman" w:hAnsi="Times New Roman" w:cs="Times New Roman"/>
                <w:sz w:val="28"/>
                <w:szCs w:val="28"/>
                <w:lang w:val="ru-RU"/>
              </w:rPr>
              <w:t>;</w:t>
            </w:r>
          </w:p>
          <w:p w:rsidR="00D76EF1" w:rsidRPr="006847C7" w:rsidRDefault="00D76EF1"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«Приобретение специализированной техники для нужд жилищно-коммунального обслуживания»</w:t>
            </w:r>
          </w:p>
        </w:tc>
      </w:tr>
      <w:tr w:rsidR="0037658B" w:rsidRPr="000C7E28" w:rsidTr="00B86DBA">
        <w:tc>
          <w:tcPr>
            <w:tcW w:w="3402" w:type="dxa"/>
          </w:tcPr>
          <w:p w:rsidR="0037658B" w:rsidRPr="00FA779C" w:rsidRDefault="0037658B"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ЦелиПрограммы</w:t>
            </w:r>
            <w:proofErr w:type="spellEnd"/>
          </w:p>
        </w:tc>
        <w:tc>
          <w:tcPr>
            <w:tcW w:w="6202" w:type="dxa"/>
          </w:tcPr>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формирование комфортной городской среды для проживания путем предоставления поддержки в решении жилищной проблемы молодым семьям;</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внедрение современного технологического и вспомогательного оборудования, новых средств автоматизации;</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создание благоприятных условий проживания граждан в Советском </w:t>
            </w:r>
            <w:r w:rsidR="001A0B47">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округе Ставропольского края (далее – округ);</w:t>
            </w:r>
          </w:p>
          <w:p w:rsidR="0037658B" w:rsidRDefault="0037658B" w:rsidP="005E4E41">
            <w:pPr>
              <w:autoSpaceDE w:val="0"/>
              <w:autoSpaceDN w:val="0"/>
              <w:adjustRightInd w:val="0"/>
              <w:jc w:val="both"/>
              <w:rPr>
                <w:rFonts w:ascii="Times New Roman" w:hAnsi="Times New Roman" w:cs="Times New Roman"/>
                <w:sz w:val="28"/>
                <w:szCs w:val="28"/>
                <w:lang w:val="ru-RU"/>
              </w:rPr>
            </w:pPr>
            <w:r w:rsidRPr="00AD015F">
              <w:rPr>
                <w:rFonts w:ascii="Times New Roman" w:hAnsi="Times New Roman" w:cs="Times New Roman"/>
                <w:sz w:val="28"/>
                <w:szCs w:val="28"/>
                <w:lang w:val="ru-RU"/>
              </w:rPr>
              <w:t xml:space="preserve">- </w:t>
            </w:r>
            <w:r w:rsidR="00AD015F">
              <w:rPr>
                <w:rFonts w:ascii="Times New Roman" w:hAnsi="Times New Roman" w:cs="Times New Roman"/>
                <w:sz w:val="28"/>
                <w:szCs w:val="28"/>
                <w:lang w:val="ru-RU"/>
              </w:rPr>
              <w:t>п</w:t>
            </w:r>
            <w:r w:rsidR="00AD015F" w:rsidRPr="00AD015F">
              <w:rPr>
                <w:rFonts w:ascii="Times New Roman" w:hAnsi="Times New Roman" w:cs="Times New Roman"/>
                <w:sz w:val="28"/>
                <w:szCs w:val="28"/>
                <w:lang w:val="ru-RU"/>
              </w:rPr>
              <w:t xml:space="preserve">овышение эффективности энергопотребления </w:t>
            </w:r>
            <w:r w:rsidR="00AD015F" w:rsidRPr="00AD015F">
              <w:rPr>
                <w:rFonts w:ascii="Times New Roman" w:hAnsi="Times New Roman" w:cs="Times New Roman"/>
                <w:sz w:val="28"/>
                <w:szCs w:val="28"/>
                <w:lang w:val="ru-RU"/>
              </w:rPr>
              <w:lastRenderedPageBreak/>
              <w:t>путем внедрения современных энергосберегающих технологий</w:t>
            </w:r>
            <w:r w:rsidR="00AD015F">
              <w:rPr>
                <w:rFonts w:ascii="Times New Roman" w:hAnsi="Times New Roman" w:cs="Times New Roman"/>
                <w:sz w:val="28"/>
                <w:szCs w:val="28"/>
                <w:lang w:val="ru-RU"/>
              </w:rPr>
              <w:t>;</w:t>
            </w:r>
          </w:p>
          <w:p w:rsidR="00AD015F" w:rsidRPr="00AD015F" w:rsidRDefault="00AD015F" w:rsidP="005E4E41">
            <w:pPr>
              <w:autoSpaceDE w:val="0"/>
              <w:autoSpaceDN w:val="0"/>
              <w:adjustRightInd w:val="0"/>
              <w:ind w:left="-1"/>
              <w:jc w:val="both"/>
              <w:rPr>
                <w:rFonts w:ascii="Times New Roman" w:hAnsi="Times New Roman" w:cs="Times New Roman"/>
                <w:sz w:val="28"/>
                <w:szCs w:val="28"/>
                <w:lang w:val="ru-RU"/>
              </w:rPr>
            </w:pPr>
            <w:r w:rsidRPr="00AD015F">
              <w:rPr>
                <w:rFonts w:ascii="Times New Roman" w:hAnsi="Times New Roman" w:cs="Times New Roman"/>
                <w:sz w:val="28"/>
                <w:szCs w:val="28"/>
                <w:lang w:val="ru-RU"/>
              </w:rPr>
              <w:t xml:space="preserve">- </w:t>
            </w:r>
            <w:r>
              <w:rPr>
                <w:rFonts w:ascii="Times New Roman" w:hAnsi="Times New Roman" w:cs="Times New Roman"/>
                <w:sz w:val="28"/>
                <w:szCs w:val="28"/>
                <w:lang w:val="ru-RU"/>
              </w:rPr>
              <w:t>о</w:t>
            </w:r>
            <w:r w:rsidRPr="00AD015F">
              <w:rPr>
                <w:rFonts w:ascii="Times New Roman" w:hAnsi="Times New Roman" w:cs="Times New Roman"/>
                <w:sz w:val="28"/>
                <w:szCs w:val="28"/>
                <w:lang w:val="ru-RU"/>
              </w:rPr>
              <w:t>беспечение улучшения количественных и качественных характеристик проводимых работ,</w:t>
            </w:r>
            <w:r>
              <w:rPr>
                <w:rFonts w:ascii="Times New Roman" w:hAnsi="Times New Roman" w:cs="Times New Roman"/>
                <w:sz w:val="28"/>
                <w:szCs w:val="28"/>
                <w:lang w:val="ru-RU"/>
              </w:rPr>
              <w:t xml:space="preserve"> оказываемых услуг в сфере жил</w:t>
            </w:r>
            <w:r w:rsidRPr="00AD015F">
              <w:rPr>
                <w:rFonts w:ascii="Times New Roman" w:hAnsi="Times New Roman" w:cs="Times New Roman"/>
                <w:sz w:val="28"/>
                <w:szCs w:val="28"/>
                <w:lang w:val="ru-RU"/>
              </w:rPr>
              <w:t>ищно-коммунального хозяйства</w:t>
            </w:r>
          </w:p>
        </w:tc>
      </w:tr>
      <w:tr w:rsidR="0037658B" w:rsidRPr="000C7E28" w:rsidTr="00B86DBA">
        <w:tc>
          <w:tcPr>
            <w:tcW w:w="3402" w:type="dxa"/>
          </w:tcPr>
          <w:p w:rsidR="0037658B" w:rsidRPr="00FA779C" w:rsidRDefault="0037658B"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lastRenderedPageBreak/>
              <w:t>ИндикаторыдостиженияцелейПрограммы</w:t>
            </w:r>
            <w:proofErr w:type="spellEnd"/>
          </w:p>
          <w:tbl>
            <w:tblPr>
              <w:tblW w:w="0" w:type="auto"/>
              <w:tblCellSpacing w:w="0" w:type="dxa"/>
              <w:tblLayout w:type="fixed"/>
              <w:tblCellMar>
                <w:left w:w="0" w:type="dxa"/>
                <w:right w:w="0" w:type="dxa"/>
              </w:tblCellMar>
              <w:tblLook w:val="04A0"/>
            </w:tblPr>
            <w:tblGrid>
              <w:gridCol w:w="20"/>
            </w:tblGrid>
            <w:tr w:rsidR="0037658B" w:rsidRPr="00FA779C" w:rsidTr="00B86DBA">
              <w:trPr>
                <w:tblCellSpacing w:w="0" w:type="dxa"/>
              </w:trPr>
              <w:tc>
                <w:tcPr>
                  <w:tcW w:w="6" w:type="dxa"/>
                  <w:vAlign w:val="center"/>
                  <w:hideMark/>
                </w:tcPr>
                <w:p w:rsidR="0037658B" w:rsidRPr="00FA779C" w:rsidRDefault="0037658B" w:rsidP="005E4E41">
                  <w:pPr>
                    <w:rPr>
                      <w:rFonts w:ascii="Times New Roman" w:hAnsi="Times New Roman" w:cs="Times New Roman"/>
                      <w:b/>
                      <w:i/>
                    </w:rPr>
                  </w:pPr>
                </w:p>
              </w:tc>
            </w:tr>
            <w:tr w:rsidR="0037658B" w:rsidRPr="00FA779C" w:rsidTr="00B86DBA">
              <w:trPr>
                <w:tblCellSpacing w:w="0" w:type="dxa"/>
              </w:trPr>
              <w:tc>
                <w:tcPr>
                  <w:tcW w:w="6" w:type="dxa"/>
                  <w:vAlign w:val="center"/>
                  <w:hideMark/>
                </w:tcPr>
                <w:p w:rsidR="0037658B" w:rsidRPr="00FA779C" w:rsidRDefault="0037658B" w:rsidP="005E4E41">
                  <w:pPr>
                    <w:rPr>
                      <w:rFonts w:ascii="Times New Roman" w:hAnsi="Times New Roman" w:cs="Times New Roman"/>
                      <w:b/>
                      <w:i/>
                    </w:rPr>
                  </w:pPr>
                </w:p>
              </w:tc>
            </w:tr>
          </w:tbl>
          <w:p w:rsidR="0037658B" w:rsidRPr="00FA779C" w:rsidRDefault="0037658B" w:rsidP="005E4E41">
            <w:pPr>
              <w:rPr>
                <w:rFonts w:ascii="Times New Roman" w:hAnsi="Times New Roman" w:cs="Times New Roman"/>
                <w:sz w:val="28"/>
                <w:szCs w:val="28"/>
              </w:rPr>
            </w:pPr>
          </w:p>
        </w:tc>
        <w:tc>
          <w:tcPr>
            <w:tcW w:w="6202" w:type="dxa"/>
          </w:tcPr>
          <w:p w:rsidR="0037658B" w:rsidRPr="006847C7" w:rsidRDefault="0037658B" w:rsidP="005E4E41">
            <w:pPr>
              <w:autoSpaceDE w:val="0"/>
              <w:autoSpaceDN w:val="0"/>
              <w:adjustRightInd w:val="0"/>
              <w:jc w:val="both"/>
              <w:rPr>
                <w:rFonts w:ascii="Times New Roman" w:hAnsi="Times New Roman" w:cs="Times New Roman"/>
                <w:color w:val="262626"/>
                <w:sz w:val="28"/>
                <w:szCs w:val="28"/>
                <w:lang w:val="ru-RU"/>
              </w:rPr>
            </w:pPr>
            <w:r w:rsidRPr="006847C7">
              <w:rPr>
                <w:rFonts w:ascii="Times New Roman" w:hAnsi="Times New Roman" w:cs="Times New Roman"/>
                <w:color w:val="262626"/>
                <w:sz w:val="28"/>
                <w:szCs w:val="28"/>
                <w:lang w:val="ru-RU"/>
              </w:rPr>
              <w:t>-количество выданных и оплаченных свидетельств о праве на получение социальной выплаты молодым семьям на приобретение жилого помещения или строительство индивидуального жилого дома;</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количество </w:t>
            </w:r>
            <w:r w:rsidR="00252238">
              <w:rPr>
                <w:rFonts w:ascii="Times New Roman" w:hAnsi="Times New Roman" w:cs="Times New Roman"/>
                <w:sz w:val="28"/>
                <w:szCs w:val="28"/>
                <w:lang w:val="ru-RU"/>
              </w:rPr>
              <w:t xml:space="preserve">отремонтированных котельных </w:t>
            </w:r>
            <w:r w:rsidRPr="006847C7">
              <w:rPr>
                <w:rFonts w:ascii="Times New Roman" w:hAnsi="Times New Roman" w:cs="Times New Roman"/>
                <w:sz w:val="28"/>
                <w:szCs w:val="28"/>
                <w:lang w:val="ru-RU"/>
              </w:rPr>
              <w:t>(</w:t>
            </w:r>
            <w:r w:rsidR="00252238">
              <w:rPr>
                <w:rFonts w:ascii="Times New Roman" w:hAnsi="Times New Roman" w:cs="Times New Roman"/>
                <w:sz w:val="28"/>
                <w:szCs w:val="28"/>
                <w:lang w:val="ru-RU"/>
              </w:rPr>
              <w:t>с нарастающим итогом</w:t>
            </w:r>
            <w:r w:rsidRPr="006847C7">
              <w:rPr>
                <w:rFonts w:ascii="Times New Roman" w:hAnsi="Times New Roman" w:cs="Times New Roman"/>
                <w:sz w:val="28"/>
                <w:szCs w:val="28"/>
                <w:lang w:val="ru-RU"/>
              </w:rPr>
              <w:t>);</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-доля благоустроенных общественных территорий, в общем количестве общественных территорий округа;</w:t>
            </w:r>
          </w:p>
          <w:p w:rsidR="0037658B"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удельный расход электрической энергии в системах уличного освещения (на 1 кв. м. освещаемой площади с уровнем освещенности, соответствующим установленным нормативам)</w:t>
            </w:r>
            <w:r w:rsidR="00242F86">
              <w:rPr>
                <w:rFonts w:ascii="Times New Roman" w:hAnsi="Times New Roman" w:cs="Times New Roman"/>
                <w:sz w:val="28"/>
                <w:szCs w:val="28"/>
                <w:lang w:val="ru-RU"/>
              </w:rPr>
              <w:t>;</w:t>
            </w:r>
          </w:p>
          <w:p w:rsidR="00242F86" w:rsidRPr="006847C7" w:rsidRDefault="00242F86" w:rsidP="005E4E41">
            <w:pPr>
              <w:jc w:val="both"/>
              <w:rPr>
                <w:rFonts w:ascii="Times New Roman" w:eastAsia="Calibri" w:hAnsi="Times New Roman" w:cs="Times New Roman"/>
                <w:color w:val="5A5A5A"/>
                <w:sz w:val="28"/>
                <w:szCs w:val="28"/>
                <w:lang w:val="ru-RU"/>
              </w:rPr>
            </w:pPr>
            <w:r>
              <w:rPr>
                <w:rFonts w:ascii="Times New Roman" w:hAnsi="Times New Roman" w:cs="Times New Roman"/>
                <w:sz w:val="28"/>
                <w:szCs w:val="28"/>
                <w:lang w:val="ru-RU"/>
              </w:rPr>
              <w:t>- т</w:t>
            </w:r>
            <w:r w:rsidRPr="00242F86">
              <w:rPr>
                <w:rFonts w:ascii="Times New Roman" w:hAnsi="Times New Roman" w:cs="Times New Roman"/>
                <w:sz w:val="28"/>
                <w:szCs w:val="28"/>
                <w:lang w:val="ru-RU"/>
              </w:rPr>
              <w:t xml:space="preserve">емп </w:t>
            </w:r>
            <w:proofErr w:type="gramStart"/>
            <w:r w:rsidRPr="00242F86">
              <w:rPr>
                <w:rFonts w:ascii="Times New Roman" w:hAnsi="Times New Roman" w:cs="Times New Roman"/>
                <w:sz w:val="28"/>
                <w:szCs w:val="28"/>
                <w:lang w:val="ru-RU"/>
              </w:rPr>
              <w:t>роста количества транспортных средств предприятий коммунального комплекса округа</w:t>
            </w:r>
            <w:proofErr w:type="gramEnd"/>
          </w:p>
        </w:tc>
      </w:tr>
      <w:tr w:rsidR="0037658B" w:rsidRPr="000C7E28" w:rsidTr="00B86DBA">
        <w:tc>
          <w:tcPr>
            <w:tcW w:w="3402" w:type="dxa"/>
          </w:tcPr>
          <w:p w:rsidR="0037658B" w:rsidRPr="006847C7" w:rsidRDefault="0037658B"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Этапы и сроки реализации Программы</w:t>
            </w:r>
          </w:p>
        </w:tc>
        <w:tc>
          <w:tcPr>
            <w:tcW w:w="6202" w:type="dxa"/>
          </w:tcPr>
          <w:p w:rsidR="0037658B" w:rsidRPr="006847C7" w:rsidRDefault="0037658B"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Срок реализации Программы:</w:t>
            </w:r>
          </w:p>
          <w:p w:rsidR="0037658B" w:rsidRPr="006847C7" w:rsidRDefault="0037658B"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20</w:t>
            </w:r>
            <w:r w:rsidR="001A0B47">
              <w:rPr>
                <w:rFonts w:ascii="Times New Roman" w:hAnsi="Times New Roman" w:cs="Times New Roman"/>
                <w:sz w:val="28"/>
                <w:szCs w:val="28"/>
                <w:lang w:val="ru-RU"/>
              </w:rPr>
              <w:t>21</w:t>
            </w:r>
            <w:r w:rsidRPr="006847C7">
              <w:rPr>
                <w:rFonts w:ascii="Times New Roman" w:hAnsi="Times New Roman" w:cs="Times New Roman"/>
                <w:sz w:val="28"/>
                <w:szCs w:val="28"/>
                <w:lang w:val="ru-RU"/>
              </w:rPr>
              <w:t>-202</w:t>
            </w:r>
            <w:r w:rsidR="001A0B47">
              <w:rPr>
                <w:rFonts w:ascii="Times New Roman" w:hAnsi="Times New Roman" w:cs="Times New Roman"/>
                <w:sz w:val="28"/>
                <w:szCs w:val="28"/>
                <w:lang w:val="ru-RU"/>
              </w:rPr>
              <w:t>6</w:t>
            </w:r>
            <w:r w:rsidR="00002101">
              <w:rPr>
                <w:rFonts w:ascii="Times New Roman" w:hAnsi="Times New Roman" w:cs="Times New Roman"/>
                <w:sz w:val="28"/>
                <w:szCs w:val="28"/>
                <w:lang w:val="ru-RU"/>
              </w:rPr>
              <w:t xml:space="preserve"> годы</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Этапы реализации Программы не выделяются</w:t>
            </w:r>
          </w:p>
        </w:tc>
      </w:tr>
      <w:tr w:rsidR="0037658B" w:rsidRPr="000C7E28" w:rsidTr="00B86DBA">
        <w:tc>
          <w:tcPr>
            <w:tcW w:w="3402" w:type="dxa"/>
          </w:tcPr>
          <w:p w:rsidR="0037658B" w:rsidRPr="00FA779C" w:rsidRDefault="0037658B"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ОбъемыбюджетныхассигнованийПрограммы</w:t>
            </w:r>
            <w:proofErr w:type="spellEnd"/>
          </w:p>
        </w:tc>
        <w:tc>
          <w:tcPr>
            <w:tcW w:w="6202" w:type="dxa"/>
          </w:tcPr>
          <w:p w:rsidR="0037658B" w:rsidRPr="00E844F0" w:rsidRDefault="0037658B" w:rsidP="005E4E41">
            <w:pPr>
              <w:jc w:val="both"/>
              <w:rPr>
                <w:rFonts w:ascii="Times New Roman" w:hAnsi="Times New Roman" w:cs="Times New Roman"/>
                <w:sz w:val="28"/>
                <w:szCs w:val="28"/>
                <w:lang w:val="ru-RU"/>
              </w:rPr>
            </w:pPr>
            <w:r w:rsidRPr="00E844F0">
              <w:rPr>
                <w:rFonts w:ascii="Times New Roman" w:hAnsi="Times New Roman" w:cs="Times New Roman"/>
                <w:sz w:val="28"/>
                <w:szCs w:val="28"/>
                <w:lang w:val="ru-RU"/>
              </w:rPr>
              <w:t xml:space="preserve">Объемы бюджетных ассигнований Программы на период </w:t>
            </w:r>
            <w:r w:rsidR="00B11335">
              <w:rPr>
                <w:rFonts w:ascii="Times New Roman" w:hAnsi="Times New Roman" w:cs="Times New Roman"/>
                <w:sz w:val="28"/>
                <w:szCs w:val="28"/>
                <w:lang w:val="ru-RU"/>
              </w:rPr>
              <w:t>2021</w:t>
            </w:r>
            <w:r w:rsidR="00472560">
              <w:rPr>
                <w:rFonts w:ascii="Times New Roman" w:hAnsi="Times New Roman" w:cs="Times New Roman"/>
                <w:sz w:val="28"/>
                <w:szCs w:val="28"/>
                <w:lang w:val="ru-RU"/>
              </w:rPr>
              <w:t xml:space="preserve"> – </w:t>
            </w:r>
            <w:r w:rsidRPr="00E844F0">
              <w:rPr>
                <w:rFonts w:ascii="Times New Roman" w:hAnsi="Times New Roman" w:cs="Times New Roman"/>
                <w:sz w:val="28"/>
                <w:szCs w:val="28"/>
                <w:lang w:val="ru-RU"/>
              </w:rPr>
              <w:t>202</w:t>
            </w:r>
            <w:r w:rsidR="00B11335">
              <w:rPr>
                <w:rFonts w:ascii="Times New Roman" w:hAnsi="Times New Roman" w:cs="Times New Roman"/>
                <w:sz w:val="28"/>
                <w:szCs w:val="28"/>
                <w:lang w:val="ru-RU"/>
              </w:rPr>
              <w:t>6</w:t>
            </w:r>
            <w:r w:rsidRPr="00E844F0">
              <w:rPr>
                <w:rFonts w:ascii="Times New Roman" w:hAnsi="Times New Roman" w:cs="Times New Roman"/>
                <w:sz w:val="28"/>
                <w:szCs w:val="28"/>
                <w:lang w:val="ru-RU"/>
              </w:rPr>
              <w:t xml:space="preserve"> годы составляют </w:t>
            </w:r>
            <w:r w:rsidR="007F4F30">
              <w:rPr>
                <w:rFonts w:ascii="Times New Roman" w:hAnsi="Times New Roman" w:cs="Times New Roman"/>
                <w:sz w:val="28"/>
                <w:szCs w:val="28"/>
                <w:lang w:val="ru-RU"/>
              </w:rPr>
              <w:t>490191,83</w:t>
            </w:r>
            <w:r w:rsidRPr="00E844F0">
              <w:rPr>
                <w:rFonts w:ascii="Times New Roman" w:hAnsi="Times New Roman" w:cs="Times New Roman"/>
                <w:sz w:val="28"/>
                <w:szCs w:val="28"/>
                <w:lang w:val="ru-RU"/>
              </w:rPr>
              <w:t xml:space="preserve"> тыс. рублей (выпадающие доходы – 0,00 тыс. рублей), в том числе по годам реализации:</w:t>
            </w:r>
          </w:p>
          <w:p w:rsidR="00472560" w:rsidRPr="00472560" w:rsidRDefault="00472560" w:rsidP="005E4E41">
            <w:pPr>
              <w:jc w:val="both"/>
              <w:rPr>
                <w:rFonts w:ascii="Times New Roman" w:hAnsi="Times New Roman" w:cs="Times New Roman"/>
                <w:b/>
                <w:sz w:val="28"/>
                <w:szCs w:val="28"/>
                <w:lang w:val="ru-RU"/>
              </w:rPr>
            </w:pPr>
            <w:r w:rsidRPr="00472560">
              <w:rPr>
                <w:rFonts w:ascii="Times New Roman" w:hAnsi="Times New Roman" w:cs="Times New Roman"/>
                <w:sz w:val="28"/>
                <w:szCs w:val="28"/>
                <w:lang w:val="ru-RU"/>
              </w:rPr>
              <w:t>- в 2021 году – 6652</w:t>
            </w:r>
            <w:r w:rsidR="00252238">
              <w:rPr>
                <w:rFonts w:ascii="Times New Roman" w:hAnsi="Times New Roman" w:cs="Times New Roman"/>
                <w:sz w:val="28"/>
                <w:szCs w:val="28"/>
                <w:lang w:val="ru-RU"/>
              </w:rPr>
              <w:t>0</w:t>
            </w:r>
            <w:r w:rsidRPr="00472560">
              <w:rPr>
                <w:rFonts w:ascii="Times New Roman" w:hAnsi="Times New Roman" w:cs="Times New Roman"/>
                <w:sz w:val="28"/>
                <w:szCs w:val="28"/>
                <w:lang w:val="ru-RU"/>
              </w:rPr>
              <w:t>,</w:t>
            </w:r>
            <w:r w:rsidR="00252238">
              <w:rPr>
                <w:rFonts w:ascii="Times New Roman" w:hAnsi="Times New Roman" w:cs="Times New Roman"/>
                <w:sz w:val="28"/>
                <w:szCs w:val="28"/>
                <w:lang w:val="ru-RU"/>
              </w:rPr>
              <w:t>8</w:t>
            </w:r>
            <w:r w:rsidRPr="00472560">
              <w:rPr>
                <w:rFonts w:ascii="Times New Roman" w:hAnsi="Times New Roman" w:cs="Times New Roman"/>
                <w:sz w:val="28"/>
                <w:szCs w:val="28"/>
                <w:lang w:val="ru-RU"/>
              </w:rPr>
              <w:t>5 тыс. рублей (выпадающие доходы – 0,00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 в 2022 году – </w:t>
            </w:r>
            <w:r w:rsidR="00E91339">
              <w:rPr>
                <w:rFonts w:ascii="Times New Roman" w:hAnsi="Times New Roman" w:cs="Times New Roman"/>
                <w:sz w:val="28"/>
                <w:szCs w:val="28"/>
                <w:lang w:val="ru-RU"/>
              </w:rPr>
              <w:t>57433,71</w:t>
            </w:r>
            <w:r w:rsidRPr="00472560">
              <w:rPr>
                <w:rFonts w:ascii="Times New Roman" w:hAnsi="Times New Roman" w:cs="Times New Roman"/>
                <w:sz w:val="28"/>
                <w:szCs w:val="28"/>
                <w:lang w:val="ru-RU"/>
              </w:rPr>
              <w:t xml:space="preserve"> тыс. рублей (выпадающие доходы – 0,00 тыс. рублей);</w:t>
            </w:r>
          </w:p>
          <w:p w:rsidR="00472560" w:rsidRPr="00472560" w:rsidRDefault="00472560" w:rsidP="005E4E41">
            <w:pPr>
              <w:jc w:val="both"/>
              <w:rPr>
                <w:rFonts w:ascii="Times New Roman" w:hAnsi="Times New Roman" w:cs="Times New Roman"/>
                <w:sz w:val="28"/>
                <w:szCs w:val="28"/>
                <w:lang w:val="ru-RU"/>
              </w:rPr>
            </w:pPr>
            <w:proofErr w:type="gramStart"/>
            <w:r w:rsidRPr="00472560">
              <w:rPr>
                <w:rFonts w:ascii="Times New Roman" w:hAnsi="Times New Roman" w:cs="Times New Roman"/>
                <w:sz w:val="28"/>
                <w:szCs w:val="28"/>
                <w:lang w:val="ru-RU"/>
              </w:rPr>
              <w:t xml:space="preserve">- в 2023 году – </w:t>
            </w:r>
            <w:r w:rsidR="007523E9">
              <w:rPr>
                <w:rFonts w:ascii="Times New Roman" w:hAnsi="Times New Roman" w:cs="Times New Roman"/>
                <w:sz w:val="28"/>
                <w:szCs w:val="28"/>
                <w:lang w:val="ru-RU"/>
              </w:rPr>
              <w:t>64074,83</w:t>
            </w:r>
            <w:r w:rsidRPr="00472560">
              <w:rPr>
                <w:rFonts w:ascii="Times New Roman" w:hAnsi="Times New Roman" w:cs="Times New Roman"/>
                <w:sz w:val="28"/>
                <w:szCs w:val="28"/>
                <w:lang w:val="ru-RU"/>
              </w:rPr>
              <w:t xml:space="preserve"> тыс. рублей (выпадающие доходы – 0,00 тыс. рублей); - в 2024 году – </w:t>
            </w:r>
            <w:r w:rsidR="007F4F30">
              <w:rPr>
                <w:rFonts w:ascii="Times New Roman" w:hAnsi="Times New Roman" w:cs="Times New Roman"/>
                <w:sz w:val="28"/>
                <w:szCs w:val="28"/>
                <w:lang w:val="ru-RU"/>
              </w:rPr>
              <w:t>106734,17</w:t>
            </w:r>
            <w:r w:rsidRPr="00472560">
              <w:rPr>
                <w:rFonts w:ascii="Times New Roman" w:hAnsi="Times New Roman" w:cs="Times New Roman"/>
                <w:sz w:val="28"/>
                <w:szCs w:val="28"/>
                <w:lang w:val="ru-RU"/>
              </w:rPr>
              <w:t xml:space="preserve"> тыс. рублей (выпада</w:t>
            </w:r>
            <w:r w:rsidR="00B4146B">
              <w:rPr>
                <w:rFonts w:ascii="Times New Roman" w:hAnsi="Times New Roman" w:cs="Times New Roman"/>
                <w:sz w:val="28"/>
                <w:szCs w:val="28"/>
                <w:lang w:val="ru-RU"/>
              </w:rPr>
              <w:t>ющие доходы – 0,00 тыс. рублей);</w:t>
            </w:r>
            <w:r w:rsidRPr="00472560">
              <w:rPr>
                <w:rFonts w:ascii="Times New Roman" w:hAnsi="Times New Roman" w:cs="Times New Roman"/>
                <w:sz w:val="28"/>
                <w:szCs w:val="28"/>
                <w:lang w:val="ru-RU"/>
              </w:rPr>
              <w:t xml:space="preserve"> - в 202</w:t>
            </w:r>
            <w:r>
              <w:rPr>
                <w:rFonts w:ascii="Times New Roman" w:hAnsi="Times New Roman" w:cs="Times New Roman"/>
                <w:sz w:val="28"/>
                <w:szCs w:val="28"/>
                <w:lang w:val="ru-RU"/>
              </w:rPr>
              <w:t>5</w:t>
            </w:r>
            <w:r w:rsidRPr="00472560">
              <w:rPr>
                <w:rFonts w:ascii="Times New Roman" w:hAnsi="Times New Roman" w:cs="Times New Roman"/>
                <w:sz w:val="28"/>
                <w:szCs w:val="28"/>
                <w:lang w:val="ru-RU"/>
              </w:rPr>
              <w:t xml:space="preserve"> году – </w:t>
            </w:r>
            <w:r w:rsidR="00433581">
              <w:rPr>
                <w:rFonts w:ascii="Times New Roman" w:hAnsi="Times New Roman" w:cs="Times New Roman"/>
                <w:sz w:val="28"/>
                <w:szCs w:val="28"/>
                <w:lang w:val="ru-RU"/>
              </w:rPr>
              <w:t>96863,32</w:t>
            </w:r>
            <w:r w:rsidRPr="00472560">
              <w:rPr>
                <w:rFonts w:ascii="Times New Roman" w:hAnsi="Times New Roman" w:cs="Times New Roman"/>
                <w:sz w:val="28"/>
                <w:szCs w:val="28"/>
                <w:lang w:val="ru-RU"/>
              </w:rPr>
              <w:t xml:space="preserve"> тыс. рублей (выпада</w:t>
            </w:r>
            <w:r>
              <w:rPr>
                <w:rFonts w:ascii="Times New Roman" w:hAnsi="Times New Roman" w:cs="Times New Roman"/>
                <w:sz w:val="28"/>
                <w:szCs w:val="28"/>
                <w:lang w:val="ru-RU"/>
              </w:rPr>
              <w:t>ющие доходы – 0,00 тыс. рублей);</w:t>
            </w:r>
            <w:r w:rsidR="00B4146B" w:rsidRPr="00472560">
              <w:rPr>
                <w:rFonts w:ascii="Times New Roman" w:hAnsi="Times New Roman" w:cs="Times New Roman"/>
                <w:sz w:val="28"/>
                <w:szCs w:val="28"/>
                <w:lang w:val="ru-RU"/>
              </w:rPr>
              <w:t>- в 202</w:t>
            </w:r>
            <w:r w:rsidR="00B4146B">
              <w:rPr>
                <w:rFonts w:ascii="Times New Roman" w:hAnsi="Times New Roman" w:cs="Times New Roman"/>
                <w:sz w:val="28"/>
                <w:szCs w:val="28"/>
                <w:lang w:val="ru-RU"/>
              </w:rPr>
              <w:t>6</w:t>
            </w:r>
            <w:r w:rsidR="00B4146B" w:rsidRPr="00472560">
              <w:rPr>
                <w:rFonts w:ascii="Times New Roman" w:hAnsi="Times New Roman" w:cs="Times New Roman"/>
                <w:sz w:val="28"/>
                <w:szCs w:val="28"/>
                <w:lang w:val="ru-RU"/>
              </w:rPr>
              <w:t xml:space="preserve"> году – </w:t>
            </w:r>
            <w:r w:rsidR="00433581">
              <w:rPr>
                <w:rFonts w:ascii="Times New Roman" w:hAnsi="Times New Roman" w:cs="Times New Roman"/>
                <w:sz w:val="28"/>
                <w:szCs w:val="28"/>
                <w:lang w:val="ru-RU"/>
              </w:rPr>
              <w:t>98564,95</w:t>
            </w:r>
            <w:r w:rsidR="00B4146B" w:rsidRPr="00472560">
              <w:rPr>
                <w:rFonts w:ascii="Times New Roman" w:hAnsi="Times New Roman" w:cs="Times New Roman"/>
                <w:sz w:val="28"/>
                <w:szCs w:val="28"/>
                <w:lang w:val="ru-RU"/>
              </w:rPr>
              <w:t xml:space="preserve"> тыс. рублей (выпада</w:t>
            </w:r>
            <w:r w:rsidR="00B4146B">
              <w:rPr>
                <w:rFonts w:ascii="Times New Roman" w:hAnsi="Times New Roman" w:cs="Times New Roman"/>
                <w:sz w:val="28"/>
                <w:szCs w:val="28"/>
                <w:lang w:val="ru-RU"/>
              </w:rPr>
              <w:t xml:space="preserve">ющие доходы – 0,00 тыс. рублей), </w:t>
            </w:r>
            <w:r w:rsidRPr="00472560">
              <w:rPr>
                <w:rFonts w:ascii="Times New Roman" w:hAnsi="Times New Roman" w:cs="Times New Roman"/>
                <w:sz w:val="28"/>
                <w:szCs w:val="28"/>
                <w:lang w:val="ru-RU"/>
              </w:rPr>
              <w:t>из них:</w:t>
            </w:r>
            <w:proofErr w:type="gramEnd"/>
          </w:p>
          <w:p w:rsidR="00472560" w:rsidRPr="00472560" w:rsidRDefault="007F4F30" w:rsidP="005E4E41">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бюджета</w:t>
            </w:r>
            <w:r w:rsidR="00433581">
              <w:rPr>
                <w:rFonts w:ascii="Times New Roman" w:hAnsi="Times New Roman" w:cs="Times New Roman"/>
                <w:vanish/>
                <w:sz w:val="28"/>
                <w:szCs w:val="28"/>
                <w:lang w:val="ru-RU"/>
              </w:rPr>
              <w:t>Российской Ф</w:t>
            </w:r>
            <w:r w:rsidR="00433581">
              <w:rPr>
                <w:rFonts w:ascii="Times New Roman" w:hAnsi="Times New Roman" w:cs="Times New Roman"/>
                <w:sz w:val="28"/>
                <w:szCs w:val="28"/>
                <w:lang w:val="ru-RU"/>
              </w:rPr>
              <w:t>Российской</w:t>
            </w:r>
            <w:proofErr w:type="spellEnd"/>
            <w:r w:rsidR="00433581">
              <w:rPr>
                <w:rFonts w:ascii="Times New Roman" w:hAnsi="Times New Roman" w:cs="Times New Roman"/>
                <w:sz w:val="28"/>
                <w:szCs w:val="28"/>
                <w:lang w:val="ru-RU"/>
              </w:rPr>
              <w:t xml:space="preserve"> Федерации </w:t>
            </w:r>
            <w:r w:rsidR="00472560" w:rsidRPr="00472560">
              <w:rPr>
                <w:rFonts w:ascii="Times New Roman" w:hAnsi="Times New Roman" w:cs="Times New Roman"/>
                <w:sz w:val="28"/>
                <w:szCs w:val="28"/>
                <w:lang w:val="ru-RU"/>
              </w:rPr>
              <w:t xml:space="preserve">(далее – ФБ) – </w:t>
            </w:r>
            <w:r w:rsidR="00E91339">
              <w:rPr>
                <w:rFonts w:ascii="Times New Roman" w:hAnsi="Times New Roman" w:cs="Times New Roman"/>
                <w:sz w:val="28"/>
                <w:szCs w:val="28"/>
                <w:lang w:val="ru-RU"/>
              </w:rPr>
              <w:t>713,15</w:t>
            </w:r>
            <w:r w:rsidR="00472560" w:rsidRPr="00472560">
              <w:rPr>
                <w:rFonts w:ascii="Times New Roman" w:hAnsi="Times New Roman" w:cs="Times New Roman"/>
                <w:sz w:val="28"/>
                <w:szCs w:val="28"/>
                <w:lang w:val="ru-RU"/>
              </w:rPr>
              <w:t xml:space="preserve"> тыс. рублей, в том числе по годам реализации:</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2021 году – 713,15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lastRenderedPageBreak/>
              <w:t xml:space="preserve">- в 2022 году – </w:t>
            </w:r>
            <w:r w:rsidR="00E91339">
              <w:rPr>
                <w:rFonts w:ascii="Times New Roman" w:hAnsi="Times New Roman" w:cs="Times New Roman"/>
                <w:sz w:val="28"/>
                <w:szCs w:val="28"/>
                <w:lang w:val="ru-RU"/>
              </w:rPr>
              <w:t>0,00</w:t>
            </w:r>
            <w:r w:rsidRPr="00472560">
              <w:rPr>
                <w:rFonts w:ascii="Times New Roman" w:hAnsi="Times New Roman" w:cs="Times New Roman"/>
                <w:sz w:val="28"/>
                <w:szCs w:val="28"/>
                <w:lang w:val="ru-RU"/>
              </w:rPr>
              <w:t xml:space="preserve">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2023 году – 0,00 тыс. рублей;</w:t>
            </w:r>
          </w:p>
          <w:p w:rsid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w:t>
            </w:r>
            <w:r w:rsidR="008A714A">
              <w:rPr>
                <w:rFonts w:ascii="Times New Roman" w:hAnsi="Times New Roman" w:cs="Times New Roman"/>
                <w:sz w:val="28"/>
                <w:szCs w:val="28"/>
                <w:lang w:val="ru-RU"/>
              </w:rPr>
              <w:t xml:space="preserve"> в 2024 году – 0,00 тыс. рублей;</w:t>
            </w:r>
          </w:p>
          <w:p w:rsidR="008A714A" w:rsidRPr="00472560" w:rsidRDefault="008A714A"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 xml:space="preserve">5 году – </w:t>
            </w:r>
            <w:r w:rsidR="00B4146B">
              <w:rPr>
                <w:rFonts w:ascii="Times New Roman" w:hAnsi="Times New Roman" w:cs="Times New Roman"/>
                <w:sz w:val="28"/>
                <w:szCs w:val="28"/>
                <w:lang w:val="ru-RU"/>
              </w:rPr>
              <w:t>0,00 тыс. рублей;</w:t>
            </w:r>
          </w:p>
          <w:p w:rsidR="00B4146B" w:rsidRPr="00472560" w:rsidRDefault="00B4146B" w:rsidP="00B4146B">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6 году – 0,00 тыс. рублей,</w:t>
            </w:r>
          </w:p>
          <w:p w:rsidR="00472560" w:rsidRPr="00472560" w:rsidRDefault="007F4F30"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бюджета</w:t>
            </w:r>
            <w:r w:rsidR="00472560" w:rsidRPr="00472560">
              <w:rPr>
                <w:rFonts w:ascii="Times New Roman" w:hAnsi="Times New Roman" w:cs="Times New Roman"/>
                <w:sz w:val="28"/>
                <w:szCs w:val="28"/>
                <w:lang w:val="ru-RU"/>
              </w:rPr>
              <w:t xml:space="preserve"> Ставропольского края (далее – КБ) – </w:t>
            </w:r>
            <w:r w:rsidR="002A47B7">
              <w:rPr>
                <w:rFonts w:ascii="Times New Roman" w:hAnsi="Times New Roman" w:cs="Times New Roman"/>
                <w:sz w:val="28"/>
                <w:szCs w:val="28"/>
                <w:lang w:val="ru-RU"/>
              </w:rPr>
              <w:t>37905,50</w:t>
            </w:r>
            <w:r w:rsidR="00472560" w:rsidRPr="00472560">
              <w:rPr>
                <w:rFonts w:ascii="Times New Roman" w:hAnsi="Times New Roman" w:cs="Times New Roman"/>
                <w:sz w:val="28"/>
                <w:szCs w:val="28"/>
                <w:lang w:val="ru-RU"/>
              </w:rPr>
              <w:t xml:space="preserve"> тыс. рублей, в том числе по годам реализации:</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2021 году – 9203,54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 в 2022 году – </w:t>
            </w:r>
            <w:r w:rsidR="00E91339">
              <w:rPr>
                <w:rFonts w:ascii="Times New Roman" w:hAnsi="Times New Roman" w:cs="Times New Roman"/>
                <w:sz w:val="28"/>
                <w:szCs w:val="28"/>
                <w:lang w:val="ru-RU"/>
              </w:rPr>
              <w:t>9919,55</w:t>
            </w:r>
            <w:r w:rsidRPr="00472560">
              <w:rPr>
                <w:rFonts w:ascii="Times New Roman" w:hAnsi="Times New Roman" w:cs="Times New Roman"/>
                <w:sz w:val="28"/>
                <w:szCs w:val="28"/>
                <w:lang w:val="ru-RU"/>
              </w:rPr>
              <w:t xml:space="preserve">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 в 2023 году – </w:t>
            </w:r>
            <w:r w:rsidR="008F70FA">
              <w:rPr>
                <w:rFonts w:ascii="Times New Roman" w:hAnsi="Times New Roman" w:cs="Times New Roman"/>
                <w:sz w:val="28"/>
                <w:szCs w:val="28"/>
                <w:lang w:val="ru-RU"/>
              </w:rPr>
              <w:t>6332,29</w:t>
            </w:r>
            <w:r w:rsidRPr="00472560">
              <w:rPr>
                <w:rFonts w:ascii="Times New Roman" w:hAnsi="Times New Roman" w:cs="Times New Roman"/>
                <w:sz w:val="28"/>
                <w:szCs w:val="28"/>
                <w:lang w:val="ru-RU"/>
              </w:rPr>
              <w:t xml:space="preserve"> тыс. рублей;</w:t>
            </w:r>
          </w:p>
          <w:p w:rsid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 в </w:t>
            </w:r>
            <w:r w:rsidR="008A714A">
              <w:rPr>
                <w:rFonts w:ascii="Times New Roman" w:hAnsi="Times New Roman" w:cs="Times New Roman"/>
                <w:sz w:val="28"/>
                <w:szCs w:val="28"/>
                <w:lang w:val="ru-RU"/>
              </w:rPr>
              <w:t xml:space="preserve">2024 году – </w:t>
            </w:r>
            <w:r w:rsidR="008F70FA">
              <w:rPr>
                <w:rFonts w:ascii="Times New Roman" w:hAnsi="Times New Roman" w:cs="Times New Roman"/>
                <w:sz w:val="28"/>
                <w:szCs w:val="28"/>
                <w:lang w:val="ru-RU"/>
              </w:rPr>
              <w:t>9545,00</w:t>
            </w:r>
            <w:r w:rsidR="008A714A">
              <w:rPr>
                <w:rFonts w:ascii="Times New Roman" w:hAnsi="Times New Roman" w:cs="Times New Roman"/>
                <w:sz w:val="28"/>
                <w:szCs w:val="28"/>
                <w:lang w:val="ru-RU"/>
              </w:rPr>
              <w:t xml:space="preserve"> тыс. рублей;</w:t>
            </w:r>
          </w:p>
          <w:p w:rsidR="008A714A" w:rsidRPr="00472560" w:rsidRDefault="008A714A"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 xml:space="preserve">5 </w:t>
            </w:r>
            <w:r w:rsidRPr="00472560">
              <w:rPr>
                <w:rFonts w:ascii="Times New Roman" w:hAnsi="Times New Roman" w:cs="Times New Roman"/>
                <w:sz w:val="28"/>
                <w:szCs w:val="28"/>
                <w:lang w:val="ru-RU"/>
              </w:rPr>
              <w:t xml:space="preserve">году – </w:t>
            </w:r>
            <w:r w:rsidR="008F70FA">
              <w:rPr>
                <w:rFonts w:ascii="Times New Roman" w:hAnsi="Times New Roman" w:cs="Times New Roman"/>
                <w:sz w:val="28"/>
                <w:szCs w:val="28"/>
                <w:lang w:val="ru-RU"/>
              </w:rPr>
              <w:t>1391,00</w:t>
            </w:r>
            <w:r w:rsidRPr="00472560">
              <w:rPr>
                <w:rFonts w:ascii="Times New Roman" w:hAnsi="Times New Roman" w:cs="Times New Roman"/>
                <w:sz w:val="28"/>
                <w:szCs w:val="28"/>
                <w:lang w:val="ru-RU"/>
              </w:rPr>
              <w:t xml:space="preserve"> ты</w:t>
            </w:r>
            <w:r w:rsidR="007F4F30">
              <w:rPr>
                <w:rFonts w:ascii="Times New Roman" w:hAnsi="Times New Roman" w:cs="Times New Roman"/>
                <w:sz w:val="28"/>
                <w:szCs w:val="28"/>
                <w:lang w:val="ru-RU"/>
              </w:rPr>
              <w:t>с. рублей;</w:t>
            </w:r>
          </w:p>
          <w:p w:rsidR="00B4146B" w:rsidRPr="00472560" w:rsidRDefault="00B4146B" w:rsidP="00B4146B">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 xml:space="preserve">5 </w:t>
            </w:r>
            <w:r w:rsidRPr="00472560">
              <w:rPr>
                <w:rFonts w:ascii="Times New Roman" w:hAnsi="Times New Roman" w:cs="Times New Roman"/>
                <w:sz w:val="28"/>
                <w:szCs w:val="28"/>
                <w:lang w:val="ru-RU"/>
              </w:rPr>
              <w:t xml:space="preserve">году – </w:t>
            </w:r>
            <w:r w:rsidR="008F70FA">
              <w:rPr>
                <w:rFonts w:ascii="Times New Roman" w:hAnsi="Times New Roman" w:cs="Times New Roman"/>
                <w:sz w:val="28"/>
                <w:szCs w:val="28"/>
                <w:lang w:val="ru-RU"/>
              </w:rPr>
              <w:t>1514,12</w:t>
            </w:r>
            <w:r w:rsidRPr="00472560">
              <w:rPr>
                <w:rFonts w:ascii="Times New Roman" w:hAnsi="Times New Roman" w:cs="Times New Roman"/>
                <w:sz w:val="28"/>
                <w:szCs w:val="28"/>
                <w:lang w:val="ru-RU"/>
              </w:rPr>
              <w:t xml:space="preserve"> тыс. рублей,</w:t>
            </w:r>
          </w:p>
          <w:p w:rsidR="00472560" w:rsidRPr="00472560" w:rsidRDefault="00472560" w:rsidP="005E4E41">
            <w:pPr>
              <w:jc w:val="both"/>
              <w:rPr>
                <w:rFonts w:ascii="Times New Roman" w:hAnsi="Times New Roman" w:cs="Times New Roman"/>
                <w:sz w:val="28"/>
                <w:szCs w:val="28"/>
                <w:lang w:val="ru-RU"/>
              </w:rPr>
            </w:pPr>
            <w:proofErr w:type="gramStart"/>
            <w:r w:rsidRPr="00472560">
              <w:rPr>
                <w:rFonts w:ascii="Times New Roman" w:hAnsi="Times New Roman" w:cs="Times New Roman"/>
                <w:sz w:val="28"/>
                <w:szCs w:val="28"/>
                <w:lang w:val="ru-RU"/>
              </w:rPr>
              <w:t xml:space="preserve">бюджета округа (далее – МБ) – </w:t>
            </w:r>
            <w:r w:rsidR="007F4F30">
              <w:rPr>
                <w:rFonts w:ascii="Times New Roman" w:hAnsi="Times New Roman" w:cs="Times New Roman"/>
                <w:sz w:val="28"/>
                <w:szCs w:val="28"/>
                <w:lang w:val="ru-RU"/>
              </w:rPr>
              <w:t>451573,18</w:t>
            </w:r>
            <w:r w:rsidRPr="00472560">
              <w:rPr>
                <w:rFonts w:ascii="Times New Roman" w:hAnsi="Times New Roman" w:cs="Times New Roman"/>
                <w:sz w:val="28"/>
                <w:szCs w:val="28"/>
                <w:lang w:val="ru-RU"/>
              </w:rPr>
              <w:t xml:space="preserve"> тыс. рублей (выпадающие доходы – 0,00 тыс. рублей)  в том числе по годам реализации:</w:t>
            </w:r>
            <w:proofErr w:type="gramEnd"/>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2021 году – 56604,</w:t>
            </w:r>
            <w:r w:rsidR="00956830">
              <w:rPr>
                <w:rFonts w:ascii="Times New Roman" w:hAnsi="Times New Roman" w:cs="Times New Roman"/>
                <w:sz w:val="28"/>
                <w:szCs w:val="28"/>
                <w:lang w:val="ru-RU"/>
              </w:rPr>
              <w:t>1</w:t>
            </w:r>
            <w:r w:rsidRPr="00472560">
              <w:rPr>
                <w:rFonts w:ascii="Times New Roman" w:hAnsi="Times New Roman" w:cs="Times New Roman"/>
                <w:sz w:val="28"/>
                <w:szCs w:val="28"/>
                <w:lang w:val="ru-RU"/>
              </w:rPr>
              <w:t>6 тыс. рублей (выпадающие доходы – 0,00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 в 2022 году – </w:t>
            </w:r>
            <w:r w:rsidR="00E07047">
              <w:rPr>
                <w:rFonts w:ascii="Times New Roman" w:hAnsi="Times New Roman" w:cs="Times New Roman"/>
                <w:sz w:val="28"/>
                <w:szCs w:val="28"/>
                <w:lang w:val="ru-RU"/>
              </w:rPr>
              <w:t>47514,16</w:t>
            </w:r>
            <w:r w:rsidRPr="00472560">
              <w:rPr>
                <w:rFonts w:ascii="Times New Roman" w:hAnsi="Times New Roman" w:cs="Times New Roman"/>
                <w:sz w:val="28"/>
                <w:szCs w:val="28"/>
                <w:lang w:val="ru-RU"/>
              </w:rPr>
              <w:t xml:space="preserve"> тыс. рублей (выпадающие доходы – 0,00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 в 2023 году – </w:t>
            </w:r>
            <w:r w:rsidR="007523E9">
              <w:rPr>
                <w:rFonts w:ascii="Times New Roman" w:hAnsi="Times New Roman" w:cs="Times New Roman"/>
                <w:sz w:val="28"/>
                <w:szCs w:val="28"/>
                <w:lang w:val="ru-RU"/>
              </w:rPr>
              <w:t>57742,54</w:t>
            </w:r>
            <w:r w:rsidRPr="00472560">
              <w:rPr>
                <w:rFonts w:ascii="Times New Roman" w:hAnsi="Times New Roman" w:cs="Times New Roman"/>
                <w:sz w:val="28"/>
                <w:szCs w:val="28"/>
                <w:lang w:val="ru-RU"/>
              </w:rPr>
              <w:t xml:space="preserve"> тыс. рублей (выпада</w:t>
            </w:r>
            <w:r w:rsidR="008A714A">
              <w:rPr>
                <w:rFonts w:ascii="Times New Roman" w:hAnsi="Times New Roman" w:cs="Times New Roman"/>
                <w:sz w:val="28"/>
                <w:szCs w:val="28"/>
                <w:lang w:val="ru-RU"/>
              </w:rPr>
              <w:t>ющие доходы – 0,00 тыс. рублей);</w:t>
            </w:r>
          </w:p>
          <w:p w:rsidR="008A714A" w:rsidRDefault="00472560" w:rsidP="005E4E41">
            <w:pPr>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 в 2024 году – </w:t>
            </w:r>
            <w:r w:rsidR="007F4F30">
              <w:rPr>
                <w:rFonts w:ascii="Times New Roman" w:hAnsi="Times New Roman" w:cs="Times New Roman"/>
                <w:sz w:val="28"/>
                <w:szCs w:val="28"/>
                <w:lang w:val="ru-RU"/>
              </w:rPr>
              <w:t>97189,17</w:t>
            </w:r>
            <w:r w:rsidRPr="00472560">
              <w:rPr>
                <w:rFonts w:ascii="Times New Roman" w:hAnsi="Times New Roman" w:cs="Times New Roman"/>
                <w:sz w:val="28"/>
                <w:szCs w:val="28"/>
                <w:lang w:val="ru-RU"/>
              </w:rPr>
              <w:t xml:space="preserve"> тыс. рублей (выпадающие доходы – 0,00 ты</w:t>
            </w:r>
            <w:r w:rsidR="008A714A">
              <w:rPr>
                <w:rFonts w:ascii="Times New Roman" w:hAnsi="Times New Roman" w:cs="Times New Roman"/>
                <w:sz w:val="28"/>
                <w:szCs w:val="28"/>
                <w:lang w:val="ru-RU"/>
              </w:rPr>
              <w:t>с. рублей);</w:t>
            </w:r>
          </w:p>
          <w:p w:rsidR="00472560" w:rsidRPr="00472560" w:rsidRDefault="008A714A" w:rsidP="005E4E41">
            <w:pPr>
              <w:rPr>
                <w:rFonts w:ascii="Times New Roman" w:hAnsi="Times New Roman" w:cs="Times New Roman"/>
                <w:sz w:val="28"/>
                <w:szCs w:val="28"/>
                <w:lang w:val="ru-RU"/>
              </w:rPr>
            </w:pPr>
            <w:proofErr w:type="gramStart"/>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472560">
              <w:rPr>
                <w:rFonts w:ascii="Times New Roman" w:hAnsi="Times New Roman" w:cs="Times New Roman"/>
                <w:sz w:val="28"/>
                <w:szCs w:val="28"/>
                <w:lang w:val="ru-RU"/>
              </w:rPr>
              <w:t xml:space="preserve"> году – </w:t>
            </w:r>
            <w:r w:rsidR="008F70FA">
              <w:rPr>
                <w:rFonts w:ascii="Times New Roman" w:hAnsi="Times New Roman" w:cs="Times New Roman"/>
                <w:sz w:val="28"/>
                <w:szCs w:val="28"/>
                <w:lang w:val="ru-RU"/>
              </w:rPr>
              <w:t>95472,32</w:t>
            </w:r>
            <w:r w:rsidRPr="00472560">
              <w:rPr>
                <w:rFonts w:ascii="Times New Roman" w:hAnsi="Times New Roman" w:cs="Times New Roman"/>
                <w:sz w:val="28"/>
                <w:szCs w:val="28"/>
                <w:lang w:val="ru-RU"/>
              </w:rPr>
              <w:t xml:space="preserve"> тыс. рублей (выпадающие доходы – 0,00</w:t>
            </w:r>
            <w:r w:rsidR="00373D98">
              <w:rPr>
                <w:rFonts w:ascii="Times New Roman" w:hAnsi="Times New Roman" w:cs="Times New Roman"/>
                <w:sz w:val="28"/>
                <w:szCs w:val="28"/>
                <w:lang w:val="ru-RU"/>
              </w:rPr>
              <w:t xml:space="preserve"> тыс. рублей);</w:t>
            </w:r>
            <w:r w:rsidR="00373D98" w:rsidRPr="00472560">
              <w:rPr>
                <w:rFonts w:ascii="Times New Roman" w:hAnsi="Times New Roman" w:cs="Times New Roman"/>
                <w:sz w:val="28"/>
                <w:szCs w:val="28"/>
                <w:lang w:val="ru-RU"/>
              </w:rPr>
              <w:t>- в 202</w:t>
            </w:r>
            <w:r w:rsidR="00373D98">
              <w:rPr>
                <w:rFonts w:ascii="Times New Roman" w:hAnsi="Times New Roman" w:cs="Times New Roman"/>
                <w:sz w:val="28"/>
                <w:szCs w:val="28"/>
                <w:lang w:val="ru-RU"/>
              </w:rPr>
              <w:t>6</w:t>
            </w:r>
            <w:r w:rsidR="00373D98" w:rsidRPr="00472560">
              <w:rPr>
                <w:rFonts w:ascii="Times New Roman" w:hAnsi="Times New Roman" w:cs="Times New Roman"/>
                <w:sz w:val="28"/>
                <w:szCs w:val="28"/>
                <w:lang w:val="ru-RU"/>
              </w:rPr>
              <w:t xml:space="preserve"> году – </w:t>
            </w:r>
            <w:r w:rsidR="008F70FA">
              <w:rPr>
                <w:rFonts w:ascii="Times New Roman" w:hAnsi="Times New Roman" w:cs="Times New Roman"/>
                <w:sz w:val="28"/>
                <w:szCs w:val="28"/>
                <w:lang w:val="ru-RU"/>
              </w:rPr>
              <w:t>97050,83</w:t>
            </w:r>
            <w:r w:rsidR="00373D98" w:rsidRPr="00472560">
              <w:rPr>
                <w:rFonts w:ascii="Times New Roman" w:hAnsi="Times New Roman" w:cs="Times New Roman"/>
                <w:sz w:val="28"/>
                <w:szCs w:val="28"/>
                <w:lang w:val="ru-RU"/>
              </w:rPr>
              <w:t xml:space="preserve"> тыс. рублей (выпадающие доходы – 0,00 тыс. рублей), </w:t>
            </w:r>
            <w:r w:rsidR="00472560" w:rsidRPr="00472560">
              <w:rPr>
                <w:rFonts w:ascii="Times New Roman" w:hAnsi="Times New Roman" w:cs="Times New Roman"/>
                <w:sz w:val="28"/>
                <w:szCs w:val="28"/>
                <w:lang w:val="ru-RU"/>
              </w:rPr>
              <w:t>из них:</w:t>
            </w:r>
            <w:proofErr w:type="gramEnd"/>
          </w:p>
          <w:p w:rsidR="00472560" w:rsidRPr="00472560" w:rsidRDefault="00472560" w:rsidP="005E4E41">
            <w:pPr>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средств иных источников –  </w:t>
            </w:r>
            <w:r w:rsidR="008F70FA">
              <w:rPr>
                <w:rFonts w:ascii="Times New Roman" w:hAnsi="Times New Roman" w:cs="Times New Roman"/>
                <w:sz w:val="28"/>
                <w:szCs w:val="28"/>
                <w:lang w:val="ru-RU"/>
              </w:rPr>
              <w:t>5563,03</w:t>
            </w:r>
            <w:r w:rsidRPr="00472560">
              <w:rPr>
                <w:rFonts w:ascii="Times New Roman" w:hAnsi="Times New Roman" w:cs="Times New Roman"/>
                <w:sz w:val="28"/>
                <w:szCs w:val="28"/>
                <w:lang w:val="ru-RU"/>
              </w:rPr>
              <w:t xml:space="preserve"> тыс. рублей, в том числе по годам:</w:t>
            </w:r>
          </w:p>
          <w:p w:rsidR="00472560" w:rsidRPr="00472560" w:rsidRDefault="00472560" w:rsidP="005E4E41">
            <w:pPr>
              <w:rPr>
                <w:rFonts w:ascii="Times New Roman" w:hAnsi="Times New Roman" w:cs="Times New Roman"/>
                <w:sz w:val="28"/>
                <w:szCs w:val="28"/>
                <w:lang w:val="ru-RU"/>
              </w:rPr>
            </w:pPr>
            <w:r w:rsidRPr="00472560">
              <w:rPr>
                <w:rFonts w:ascii="Times New Roman" w:hAnsi="Times New Roman" w:cs="Times New Roman"/>
                <w:sz w:val="28"/>
                <w:szCs w:val="28"/>
                <w:lang w:val="ru-RU"/>
              </w:rPr>
              <w:t>- в 2021 году – 2281,00 тыс. рублей;</w:t>
            </w:r>
          </w:p>
          <w:p w:rsidR="00472560" w:rsidRPr="00472560" w:rsidRDefault="00472560" w:rsidP="005E4E41">
            <w:pPr>
              <w:rPr>
                <w:rFonts w:ascii="Times New Roman" w:hAnsi="Times New Roman" w:cs="Times New Roman"/>
                <w:sz w:val="28"/>
                <w:szCs w:val="28"/>
                <w:lang w:val="ru-RU"/>
              </w:rPr>
            </w:pPr>
            <w:r w:rsidRPr="00472560">
              <w:rPr>
                <w:rFonts w:ascii="Times New Roman" w:hAnsi="Times New Roman" w:cs="Times New Roman"/>
                <w:sz w:val="28"/>
                <w:szCs w:val="28"/>
                <w:lang w:val="ru-RU"/>
              </w:rPr>
              <w:t>- в 2022 году – 901,20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 в 2023 году – </w:t>
            </w:r>
            <w:r w:rsidR="00E07047">
              <w:rPr>
                <w:rFonts w:ascii="Times New Roman" w:hAnsi="Times New Roman" w:cs="Times New Roman"/>
                <w:sz w:val="28"/>
                <w:szCs w:val="28"/>
                <w:lang w:val="ru-RU"/>
              </w:rPr>
              <w:t>1081,33</w:t>
            </w:r>
            <w:r w:rsidRPr="00472560">
              <w:rPr>
                <w:rFonts w:ascii="Times New Roman" w:hAnsi="Times New Roman" w:cs="Times New Roman"/>
                <w:sz w:val="28"/>
                <w:szCs w:val="28"/>
                <w:lang w:val="ru-RU"/>
              </w:rPr>
              <w:t xml:space="preserve">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w:t>
            </w:r>
            <w:r w:rsidR="008A714A">
              <w:rPr>
                <w:rFonts w:ascii="Times New Roman" w:hAnsi="Times New Roman" w:cs="Times New Roman"/>
                <w:sz w:val="28"/>
                <w:szCs w:val="28"/>
                <w:lang w:val="ru-RU"/>
              </w:rPr>
              <w:t xml:space="preserve"> в 2024 году – </w:t>
            </w:r>
            <w:r w:rsidR="008F70FA">
              <w:rPr>
                <w:rFonts w:ascii="Times New Roman" w:hAnsi="Times New Roman" w:cs="Times New Roman"/>
                <w:sz w:val="28"/>
                <w:szCs w:val="28"/>
                <w:lang w:val="ru-RU"/>
              </w:rPr>
              <w:t>1299,50</w:t>
            </w:r>
            <w:r w:rsidR="008A714A">
              <w:rPr>
                <w:rFonts w:ascii="Times New Roman" w:hAnsi="Times New Roman" w:cs="Times New Roman"/>
                <w:sz w:val="28"/>
                <w:szCs w:val="28"/>
                <w:lang w:val="ru-RU"/>
              </w:rPr>
              <w:t xml:space="preserve"> тыс. рублей;</w:t>
            </w:r>
          </w:p>
          <w:p w:rsidR="00373D98" w:rsidRPr="00472560" w:rsidRDefault="00373D98" w:rsidP="00373D98">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w:t>
            </w:r>
            <w:r>
              <w:rPr>
                <w:rFonts w:ascii="Times New Roman" w:hAnsi="Times New Roman" w:cs="Times New Roman"/>
                <w:sz w:val="28"/>
                <w:szCs w:val="28"/>
                <w:lang w:val="ru-RU"/>
              </w:rPr>
              <w:t xml:space="preserve"> в 2025 году – 0,00 тыс. рублей;</w:t>
            </w:r>
          </w:p>
          <w:p w:rsidR="008A714A" w:rsidRPr="00472560" w:rsidRDefault="008A714A"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sidR="00373D98">
              <w:rPr>
                <w:rFonts w:ascii="Times New Roman" w:hAnsi="Times New Roman" w:cs="Times New Roman"/>
                <w:sz w:val="28"/>
                <w:szCs w:val="28"/>
                <w:lang w:val="ru-RU"/>
              </w:rPr>
              <w:t>6</w:t>
            </w:r>
            <w:r w:rsidRPr="00472560">
              <w:rPr>
                <w:rFonts w:ascii="Times New Roman" w:hAnsi="Times New Roman" w:cs="Times New Roman"/>
                <w:sz w:val="28"/>
                <w:szCs w:val="28"/>
                <w:lang w:val="ru-RU"/>
              </w:rPr>
              <w:t xml:space="preserve"> году – 0,00 тыс. рублей,</w:t>
            </w:r>
          </w:p>
          <w:p w:rsidR="00472560" w:rsidRPr="00472560" w:rsidRDefault="007F4F30"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внебюджетных источников</w:t>
            </w:r>
            <w:r w:rsidR="00472560" w:rsidRPr="00472560">
              <w:rPr>
                <w:rFonts w:ascii="Times New Roman" w:hAnsi="Times New Roman" w:cs="Times New Roman"/>
                <w:sz w:val="28"/>
                <w:szCs w:val="28"/>
                <w:lang w:val="ru-RU"/>
              </w:rPr>
              <w:t xml:space="preserve"> (далее – ВИ) –0,00 тыс. рублей, в том числе по годам реализации:</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2021 году – 0,00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2022 году – 0,00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2023 году - 0,00 тыс. рублей;</w:t>
            </w:r>
          </w:p>
          <w:p w:rsidR="00472560" w:rsidRPr="00472560" w:rsidRDefault="00472560"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w:t>
            </w:r>
            <w:r w:rsidR="008A714A">
              <w:rPr>
                <w:rFonts w:ascii="Times New Roman" w:hAnsi="Times New Roman" w:cs="Times New Roman"/>
                <w:sz w:val="28"/>
                <w:szCs w:val="28"/>
                <w:lang w:val="ru-RU"/>
              </w:rPr>
              <w:t xml:space="preserve"> в 2024 году - 0,00 тыс. рублей;</w:t>
            </w:r>
          </w:p>
          <w:p w:rsidR="008A714A" w:rsidRPr="00472560" w:rsidRDefault="008A714A" w:rsidP="005E4E41">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5</w:t>
            </w:r>
            <w:r w:rsidR="00373D98">
              <w:rPr>
                <w:rFonts w:ascii="Times New Roman" w:hAnsi="Times New Roman" w:cs="Times New Roman"/>
                <w:sz w:val="28"/>
                <w:szCs w:val="28"/>
                <w:lang w:val="ru-RU"/>
              </w:rPr>
              <w:t xml:space="preserve"> году - 0,00 тыс. рублей;</w:t>
            </w:r>
          </w:p>
          <w:p w:rsidR="00373D98" w:rsidRPr="00472560" w:rsidRDefault="00373D98" w:rsidP="00373D98">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472560">
              <w:rPr>
                <w:rFonts w:ascii="Times New Roman" w:hAnsi="Times New Roman" w:cs="Times New Roman"/>
                <w:sz w:val="28"/>
                <w:szCs w:val="28"/>
                <w:lang w:val="ru-RU"/>
              </w:rPr>
              <w:t xml:space="preserve"> году - 0,00 тыс. рублей.</w:t>
            </w:r>
          </w:p>
          <w:p w:rsidR="00CE435F" w:rsidRPr="00472560" w:rsidRDefault="00472560" w:rsidP="005E4E41">
            <w:pPr>
              <w:jc w:val="both"/>
              <w:rPr>
                <w:rFonts w:ascii="Times New Roman" w:hAnsi="Times New Roman" w:cs="Times New Roman"/>
                <w:b/>
                <w:sz w:val="28"/>
                <w:szCs w:val="28"/>
                <w:lang w:val="ru-RU"/>
              </w:rPr>
            </w:pPr>
            <w:r w:rsidRPr="00472560">
              <w:rPr>
                <w:rFonts w:ascii="Times New Roman" w:hAnsi="Times New Roman" w:cs="Times New Roman"/>
                <w:sz w:val="28"/>
                <w:szCs w:val="28"/>
                <w:lang w:val="ru-RU"/>
              </w:rPr>
              <w:lastRenderedPageBreak/>
              <w:t>Прогнозируемые суммы уточняются при формировании МБ на текущий ф</w:t>
            </w:r>
            <w:r w:rsidR="002D36CF">
              <w:rPr>
                <w:rFonts w:ascii="Times New Roman" w:hAnsi="Times New Roman" w:cs="Times New Roman"/>
                <w:sz w:val="28"/>
                <w:szCs w:val="28"/>
                <w:lang w:val="ru-RU"/>
              </w:rPr>
              <w:t>инансовый год и плановый период</w:t>
            </w:r>
          </w:p>
        </w:tc>
      </w:tr>
      <w:tr w:rsidR="0037658B" w:rsidRPr="000C7E28" w:rsidTr="00B86DBA">
        <w:tc>
          <w:tcPr>
            <w:tcW w:w="3402" w:type="dxa"/>
          </w:tcPr>
          <w:p w:rsidR="0037658B" w:rsidRPr="00FA779C" w:rsidRDefault="0037658B"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lastRenderedPageBreak/>
              <w:t>ОжидаемыеконечныерезультатыреализацииПрограммы</w:t>
            </w:r>
            <w:proofErr w:type="spellEnd"/>
          </w:p>
          <w:p w:rsidR="0037658B" w:rsidRPr="00FA779C" w:rsidRDefault="0037658B" w:rsidP="005E4E41">
            <w:pPr>
              <w:rPr>
                <w:rFonts w:ascii="Times New Roman" w:hAnsi="Times New Roman" w:cs="Times New Roman"/>
                <w:sz w:val="28"/>
                <w:szCs w:val="28"/>
              </w:rPr>
            </w:pPr>
          </w:p>
          <w:p w:rsidR="0037658B" w:rsidRPr="00FA779C" w:rsidRDefault="0037658B" w:rsidP="005E4E41">
            <w:pPr>
              <w:rPr>
                <w:rFonts w:ascii="Times New Roman" w:hAnsi="Times New Roman" w:cs="Times New Roman"/>
                <w:sz w:val="28"/>
                <w:szCs w:val="28"/>
              </w:rPr>
            </w:pPr>
          </w:p>
          <w:p w:rsidR="0037658B" w:rsidRPr="00FA779C" w:rsidRDefault="0037658B" w:rsidP="005E4E41">
            <w:pPr>
              <w:rPr>
                <w:rFonts w:ascii="Times New Roman" w:hAnsi="Times New Roman" w:cs="Times New Roman"/>
                <w:sz w:val="28"/>
                <w:szCs w:val="28"/>
              </w:rPr>
            </w:pPr>
          </w:p>
        </w:tc>
        <w:tc>
          <w:tcPr>
            <w:tcW w:w="6202" w:type="dxa"/>
          </w:tcPr>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В результате реализации Программы ожидается:</w:t>
            </w:r>
          </w:p>
          <w:p w:rsidR="00A51879" w:rsidRPr="00A51879" w:rsidRDefault="0037658B" w:rsidP="005E4E41">
            <w:pPr>
              <w:autoSpaceDE w:val="0"/>
              <w:autoSpaceDN w:val="0"/>
              <w:adjustRightInd w:val="0"/>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A51879">
              <w:rPr>
                <w:rFonts w:ascii="Times New Roman" w:hAnsi="Times New Roman" w:cs="Times New Roman"/>
                <w:sz w:val="28"/>
                <w:szCs w:val="28"/>
                <w:lang w:val="ru-RU"/>
              </w:rPr>
              <w:t xml:space="preserve">увеличение количества выданных и </w:t>
            </w:r>
            <w:r w:rsidR="00A51879" w:rsidRPr="00A51879">
              <w:rPr>
                <w:rFonts w:ascii="Times New Roman" w:hAnsi="Times New Roman" w:cs="Times New Roman"/>
                <w:sz w:val="28"/>
                <w:szCs w:val="28"/>
                <w:lang w:val="ru-RU"/>
              </w:rPr>
              <w:t xml:space="preserve"> оплаченных свидетельств на приобретение жилья в общем количестве свидетельств на приобретение жилья,  выданных молодым семьям по отношению к началу периода</w:t>
            </w:r>
            <w:r w:rsidR="00242F86">
              <w:rPr>
                <w:rFonts w:ascii="Times New Roman" w:hAnsi="Times New Roman" w:cs="Times New Roman"/>
                <w:sz w:val="28"/>
                <w:szCs w:val="28"/>
                <w:lang w:val="ru-RU"/>
              </w:rPr>
              <w:t>;</w:t>
            </w:r>
          </w:p>
          <w:p w:rsidR="0037658B" w:rsidRPr="006847C7"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увеличение количества </w:t>
            </w:r>
            <w:r w:rsidR="009E5983">
              <w:rPr>
                <w:rFonts w:ascii="Times New Roman" w:hAnsi="Times New Roman" w:cs="Times New Roman"/>
                <w:sz w:val="28"/>
                <w:szCs w:val="28"/>
                <w:lang w:val="ru-RU"/>
              </w:rPr>
              <w:t>от</w:t>
            </w:r>
            <w:r w:rsidRPr="006847C7">
              <w:rPr>
                <w:rFonts w:ascii="Times New Roman" w:hAnsi="Times New Roman" w:cs="Times New Roman"/>
                <w:sz w:val="28"/>
                <w:szCs w:val="28"/>
                <w:lang w:val="ru-RU"/>
              </w:rPr>
              <w:t>ре</w:t>
            </w:r>
            <w:r w:rsidR="009E5983">
              <w:rPr>
                <w:rFonts w:ascii="Times New Roman" w:hAnsi="Times New Roman" w:cs="Times New Roman"/>
                <w:sz w:val="28"/>
                <w:szCs w:val="28"/>
                <w:lang w:val="ru-RU"/>
              </w:rPr>
              <w:t>монтированных</w:t>
            </w:r>
            <w:r w:rsidRPr="006847C7">
              <w:rPr>
                <w:rFonts w:ascii="Times New Roman" w:hAnsi="Times New Roman" w:cs="Times New Roman"/>
                <w:sz w:val="28"/>
                <w:szCs w:val="28"/>
                <w:lang w:val="ru-RU"/>
              </w:rPr>
              <w:t xml:space="preserve"> котельных</w:t>
            </w:r>
            <w:r w:rsidR="007F4F30">
              <w:rPr>
                <w:rFonts w:ascii="Times New Roman" w:hAnsi="Times New Roman" w:cs="Times New Roman"/>
                <w:sz w:val="28"/>
                <w:szCs w:val="28"/>
                <w:lang w:val="ru-RU"/>
              </w:rPr>
              <w:t xml:space="preserve"> на 1 ед</w:t>
            </w:r>
            <w:proofErr w:type="gramStart"/>
            <w:r w:rsidR="007F4F30">
              <w:rPr>
                <w:rFonts w:ascii="Times New Roman" w:hAnsi="Times New Roman" w:cs="Times New Roman"/>
                <w:sz w:val="28"/>
                <w:szCs w:val="28"/>
                <w:lang w:val="ru-RU"/>
              </w:rPr>
              <w:t>.</w:t>
            </w:r>
            <w:r w:rsidR="009E5983">
              <w:rPr>
                <w:rFonts w:ascii="Times New Roman" w:hAnsi="Times New Roman" w:cs="Times New Roman"/>
                <w:sz w:val="28"/>
                <w:szCs w:val="28"/>
                <w:lang w:val="ru-RU"/>
              </w:rPr>
              <w:t>(</w:t>
            </w:r>
            <w:proofErr w:type="gramEnd"/>
            <w:r w:rsidR="009E5983">
              <w:rPr>
                <w:rFonts w:ascii="Times New Roman" w:hAnsi="Times New Roman" w:cs="Times New Roman"/>
                <w:sz w:val="28"/>
                <w:szCs w:val="28"/>
                <w:lang w:val="ru-RU"/>
              </w:rPr>
              <w:t>с нарастающим итогом)</w:t>
            </w:r>
            <w:r w:rsidRPr="006847C7">
              <w:rPr>
                <w:rFonts w:ascii="Times New Roman" w:hAnsi="Times New Roman" w:cs="Times New Roman"/>
                <w:sz w:val="28"/>
                <w:szCs w:val="28"/>
                <w:lang w:val="ru-RU"/>
              </w:rPr>
              <w:t>;</w:t>
            </w:r>
          </w:p>
          <w:p w:rsidR="00E87EBB" w:rsidRPr="006847C7" w:rsidRDefault="00E87EBB"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74C0F">
              <w:rPr>
                <w:rFonts w:ascii="Times New Roman" w:hAnsi="Times New Roman" w:cs="Times New Roman"/>
                <w:sz w:val="28"/>
                <w:szCs w:val="28"/>
                <w:lang w:val="ru-RU"/>
              </w:rPr>
              <w:t>увеличение доли</w:t>
            </w:r>
            <w:r w:rsidR="00B74C0F" w:rsidRPr="006847C7">
              <w:rPr>
                <w:rFonts w:ascii="Times New Roman" w:hAnsi="Times New Roman" w:cs="Times New Roman"/>
                <w:sz w:val="28"/>
                <w:szCs w:val="28"/>
                <w:lang w:val="ru-RU"/>
              </w:rPr>
              <w:t xml:space="preserve"> благоустроенных общественных территорий, в общем количестве общественных территорий округа</w:t>
            </w:r>
            <w:r w:rsidR="00B74C0F">
              <w:rPr>
                <w:rFonts w:ascii="Times New Roman" w:hAnsi="Times New Roman" w:cs="Times New Roman"/>
                <w:sz w:val="28"/>
                <w:szCs w:val="28"/>
                <w:lang w:val="ru-RU"/>
              </w:rPr>
              <w:t xml:space="preserve"> до </w:t>
            </w:r>
            <w:r w:rsidR="00DB3C9C">
              <w:rPr>
                <w:rFonts w:ascii="Times New Roman" w:hAnsi="Times New Roman" w:cs="Times New Roman"/>
                <w:sz w:val="28"/>
                <w:szCs w:val="28"/>
                <w:lang w:val="ru-RU"/>
              </w:rPr>
              <w:t>30%;</w:t>
            </w:r>
          </w:p>
          <w:p w:rsidR="0037658B" w:rsidRDefault="0037658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уменьшение удельного расхода электрической энергии в системах уличного освещения (на 1 кв. м. освещаемой площади с уровнем освещенности, соответствующим установленным норматив</w:t>
            </w:r>
            <w:r w:rsidR="00DB3C9C">
              <w:rPr>
                <w:rFonts w:ascii="Times New Roman" w:hAnsi="Times New Roman" w:cs="Times New Roman"/>
                <w:sz w:val="28"/>
                <w:szCs w:val="28"/>
                <w:lang w:val="ru-RU"/>
              </w:rPr>
              <w:t>ам) до на 0,07 кВт*</w:t>
            </w:r>
            <w:proofErr w:type="gramStart"/>
            <w:r w:rsidR="00DB3C9C">
              <w:rPr>
                <w:rFonts w:ascii="Times New Roman" w:hAnsi="Times New Roman" w:cs="Times New Roman"/>
                <w:sz w:val="28"/>
                <w:szCs w:val="28"/>
                <w:lang w:val="ru-RU"/>
              </w:rPr>
              <w:t>ч</w:t>
            </w:r>
            <w:proofErr w:type="gramEnd"/>
            <w:r w:rsidR="00DB3C9C">
              <w:rPr>
                <w:rFonts w:ascii="Times New Roman" w:hAnsi="Times New Roman" w:cs="Times New Roman"/>
                <w:sz w:val="28"/>
                <w:szCs w:val="28"/>
                <w:lang w:val="ru-RU"/>
              </w:rPr>
              <w:t>/кв.м.</w:t>
            </w:r>
            <w:r w:rsidR="00242F86">
              <w:rPr>
                <w:rFonts w:ascii="Times New Roman" w:hAnsi="Times New Roman" w:cs="Times New Roman"/>
                <w:sz w:val="28"/>
                <w:szCs w:val="28"/>
                <w:lang w:val="ru-RU"/>
              </w:rPr>
              <w:t>;</w:t>
            </w:r>
          </w:p>
          <w:p w:rsidR="00242F86" w:rsidRPr="006847C7" w:rsidRDefault="00242F86"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увеличение </w:t>
            </w:r>
            <w:proofErr w:type="gramStart"/>
            <w:r w:rsidRPr="00242F86">
              <w:rPr>
                <w:rFonts w:ascii="Times New Roman" w:hAnsi="Times New Roman" w:cs="Times New Roman"/>
                <w:sz w:val="28"/>
                <w:szCs w:val="28"/>
                <w:lang w:val="ru-RU"/>
              </w:rPr>
              <w:t>количества транспортных средств предприятий коммунального комплекса округа</w:t>
            </w:r>
            <w:proofErr w:type="gramEnd"/>
          </w:p>
        </w:tc>
      </w:tr>
    </w:tbl>
    <w:p w:rsidR="0037658B" w:rsidRPr="006847C7" w:rsidRDefault="0037658B" w:rsidP="005E4E41">
      <w:pPr>
        <w:jc w:val="center"/>
        <w:rPr>
          <w:rFonts w:ascii="Times New Roman" w:hAnsi="Times New Roman" w:cs="Times New Roman"/>
          <w:sz w:val="28"/>
          <w:szCs w:val="28"/>
          <w:lang w:val="ru-RU"/>
        </w:rPr>
      </w:pPr>
    </w:p>
    <w:p w:rsidR="00F260C9" w:rsidRPr="006847C7" w:rsidRDefault="00F260C9" w:rsidP="005E4E41">
      <w:pPr>
        <w:ind w:firstLine="709"/>
        <w:jc w:val="both"/>
        <w:rPr>
          <w:rFonts w:ascii="Times New Roman" w:hAnsi="Times New Roman" w:cs="Times New Roman"/>
          <w:sz w:val="28"/>
          <w:szCs w:val="28"/>
          <w:lang w:val="ru-RU"/>
        </w:rPr>
      </w:pPr>
      <w:proofErr w:type="gramStart"/>
      <w:r w:rsidRPr="006847C7">
        <w:rPr>
          <w:rFonts w:ascii="Times New Roman" w:hAnsi="Times New Roman" w:cs="Times New Roman"/>
          <w:sz w:val="28"/>
          <w:szCs w:val="28"/>
          <w:lang w:val="ru-RU"/>
        </w:rPr>
        <w:t>Программа разработана в соответствии с федеральными законами от 06</w:t>
      </w:r>
      <w:r w:rsidR="00956830">
        <w:rPr>
          <w:rFonts w:ascii="Times New Roman" w:hAnsi="Times New Roman" w:cs="Times New Roman"/>
          <w:sz w:val="28"/>
          <w:szCs w:val="28"/>
          <w:lang w:val="ru-RU"/>
        </w:rPr>
        <w:t xml:space="preserve"> октября </w:t>
      </w:r>
      <w:r w:rsidRPr="006847C7">
        <w:rPr>
          <w:rFonts w:ascii="Times New Roman" w:hAnsi="Times New Roman" w:cs="Times New Roman"/>
          <w:sz w:val="28"/>
          <w:szCs w:val="28"/>
          <w:lang w:val="ru-RU"/>
        </w:rPr>
        <w:t>2003</w:t>
      </w:r>
      <w:r w:rsidR="00956830">
        <w:rPr>
          <w:rFonts w:ascii="Times New Roman" w:hAnsi="Times New Roman" w:cs="Times New Roman"/>
          <w:sz w:val="28"/>
          <w:szCs w:val="28"/>
          <w:lang w:val="ru-RU"/>
        </w:rPr>
        <w:t xml:space="preserve"> года</w:t>
      </w:r>
      <w:r w:rsidRPr="006847C7">
        <w:rPr>
          <w:rFonts w:ascii="Times New Roman" w:hAnsi="Times New Roman" w:cs="Times New Roman"/>
          <w:sz w:val="28"/>
          <w:szCs w:val="28"/>
          <w:lang w:val="ru-RU"/>
        </w:rPr>
        <w:t xml:space="preserve"> № 131-ФЗ «Об общих принципах организации местного самоуправления в Российской Федерации», от </w:t>
      </w:r>
      <w:r w:rsidR="00181114" w:rsidRPr="006847C7">
        <w:rPr>
          <w:rFonts w:ascii="Times New Roman" w:hAnsi="Times New Roman" w:cs="Times New Roman"/>
          <w:sz w:val="28"/>
          <w:szCs w:val="28"/>
          <w:lang w:val="ru-RU"/>
        </w:rPr>
        <w:t>24</w:t>
      </w:r>
      <w:r w:rsidR="00956830">
        <w:rPr>
          <w:rFonts w:ascii="Times New Roman" w:hAnsi="Times New Roman" w:cs="Times New Roman"/>
          <w:sz w:val="28"/>
          <w:szCs w:val="28"/>
          <w:lang w:val="ru-RU"/>
        </w:rPr>
        <w:t xml:space="preserve"> июня </w:t>
      </w:r>
      <w:r w:rsidR="00E105C1" w:rsidRPr="006847C7">
        <w:rPr>
          <w:rFonts w:ascii="Times New Roman" w:hAnsi="Times New Roman" w:cs="Times New Roman"/>
          <w:sz w:val="28"/>
          <w:szCs w:val="28"/>
          <w:lang w:val="ru-RU"/>
        </w:rPr>
        <w:t>1998</w:t>
      </w:r>
      <w:r w:rsidR="00956830">
        <w:rPr>
          <w:rFonts w:ascii="Times New Roman" w:hAnsi="Times New Roman" w:cs="Times New Roman"/>
          <w:sz w:val="28"/>
          <w:szCs w:val="28"/>
          <w:lang w:val="ru-RU"/>
        </w:rPr>
        <w:t xml:space="preserve"> года</w:t>
      </w:r>
      <w:r w:rsidRPr="006847C7">
        <w:rPr>
          <w:rFonts w:ascii="Times New Roman" w:hAnsi="Times New Roman" w:cs="Times New Roman"/>
          <w:sz w:val="28"/>
          <w:szCs w:val="28"/>
          <w:lang w:val="ru-RU"/>
        </w:rPr>
        <w:t xml:space="preserve"> № </w:t>
      </w:r>
      <w:r w:rsidR="00FA00D5" w:rsidRPr="006847C7">
        <w:rPr>
          <w:rFonts w:ascii="Times New Roman" w:hAnsi="Times New Roman" w:cs="Times New Roman"/>
          <w:sz w:val="28"/>
          <w:szCs w:val="28"/>
          <w:lang w:val="ru-RU"/>
        </w:rPr>
        <w:t>89</w:t>
      </w:r>
      <w:r w:rsidRPr="006847C7">
        <w:rPr>
          <w:rFonts w:ascii="Times New Roman" w:hAnsi="Times New Roman" w:cs="Times New Roman"/>
          <w:sz w:val="28"/>
          <w:szCs w:val="28"/>
          <w:lang w:val="ru-RU"/>
        </w:rPr>
        <w:t>-ФЗ «Об отходах производства и потребления», Градостроительным кодексом Российской Федерации, постановлением Правительств</w:t>
      </w:r>
      <w:r w:rsidR="00956830">
        <w:rPr>
          <w:rFonts w:ascii="Times New Roman" w:hAnsi="Times New Roman" w:cs="Times New Roman"/>
          <w:sz w:val="28"/>
          <w:szCs w:val="28"/>
          <w:lang w:val="ru-RU"/>
        </w:rPr>
        <w:t xml:space="preserve">а Российской Федерации от 14 июня </w:t>
      </w:r>
      <w:r w:rsidRPr="006847C7">
        <w:rPr>
          <w:rFonts w:ascii="Times New Roman" w:hAnsi="Times New Roman" w:cs="Times New Roman"/>
          <w:sz w:val="28"/>
          <w:szCs w:val="28"/>
          <w:lang w:val="ru-RU"/>
        </w:rPr>
        <w:t>2013</w:t>
      </w:r>
      <w:r w:rsidR="00956830">
        <w:rPr>
          <w:rFonts w:ascii="Times New Roman" w:hAnsi="Times New Roman" w:cs="Times New Roman"/>
          <w:sz w:val="28"/>
          <w:szCs w:val="28"/>
          <w:lang w:val="ru-RU"/>
        </w:rPr>
        <w:t xml:space="preserve"> года</w:t>
      </w:r>
      <w:r w:rsidRPr="006847C7">
        <w:rPr>
          <w:rFonts w:ascii="Times New Roman" w:hAnsi="Times New Roman" w:cs="Times New Roman"/>
          <w:sz w:val="28"/>
          <w:szCs w:val="28"/>
          <w:lang w:val="ru-RU"/>
        </w:rPr>
        <w:t xml:space="preserve"> № 502 «Об утверждении требований к программам комплексного развития систем коммунальной инфраструктур</w:t>
      </w:r>
      <w:r w:rsidR="00FA00D5" w:rsidRPr="006847C7">
        <w:rPr>
          <w:rFonts w:ascii="Times New Roman" w:hAnsi="Times New Roman" w:cs="Times New Roman"/>
          <w:sz w:val="28"/>
          <w:szCs w:val="28"/>
          <w:lang w:val="ru-RU"/>
        </w:rPr>
        <w:t>ы поселений, городских округов».</w:t>
      </w:r>
      <w:proofErr w:type="gramEnd"/>
    </w:p>
    <w:p w:rsidR="00F260C9" w:rsidRPr="006847C7" w:rsidRDefault="00F260C9" w:rsidP="005E4E41">
      <w:pPr>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В рамках Программы  реализуются следующие подпрограммы:</w:t>
      </w:r>
    </w:p>
    <w:p w:rsidR="00F260C9" w:rsidRPr="006847C7" w:rsidRDefault="00F260C9" w:rsidP="0045157C">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«Обеспечение жильем молодых семей в Советском </w:t>
      </w:r>
      <w:r w:rsidR="00784481">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округе Ставропольско</w:t>
      </w:r>
      <w:r w:rsidR="002D36CF">
        <w:rPr>
          <w:rFonts w:ascii="Times New Roman" w:hAnsi="Times New Roman" w:cs="Times New Roman"/>
          <w:sz w:val="28"/>
          <w:szCs w:val="28"/>
          <w:lang w:val="ru-RU"/>
        </w:rPr>
        <w:t>го края» (П</w:t>
      </w:r>
      <w:r w:rsidRPr="006847C7">
        <w:rPr>
          <w:rFonts w:ascii="Times New Roman" w:hAnsi="Times New Roman" w:cs="Times New Roman"/>
          <w:sz w:val="28"/>
          <w:szCs w:val="28"/>
          <w:lang w:val="ru-RU"/>
        </w:rPr>
        <w:t>риложение № 1 к Программе);</w:t>
      </w:r>
    </w:p>
    <w:p w:rsidR="00F260C9" w:rsidRPr="006847C7" w:rsidRDefault="00F260C9" w:rsidP="0045157C">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«Модернизация, развитие  коммунального хозяйства в Советском </w:t>
      </w:r>
      <w:r w:rsidR="00784481">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округе Ставропольского края» (</w:t>
      </w:r>
      <w:r w:rsidR="002D36CF">
        <w:rPr>
          <w:rFonts w:ascii="Times New Roman" w:hAnsi="Times New Roman" w:cs="Times New Roman"/>
          <w:sz w:val="28"/>
          <w:szCs w:val="28"/>
          <w:lang w:val="ru-RU"/>
        </w:rPr>
        <w:t>П</w:t>
      </w:r>
      <w:r w:rsidRPr="006847C7">
        <w:rPr>
          <w:rFonts w:ascii="Times New Roman" w:hAnsi="Times New Roman" w:cs="Times New Roman"/>
          <w:sz w:val="28"/>
          <w:szCs w:val="28"/>
          <w:lang w:val="ru-RU"/>
        </w:rPr>
        <w:t xml:space="preserve">риложение № 2 к Программе); </w:t>
      </w:r>
    </w:p>
    <w:p w:rsidR="00D76EF1" w:rsidRDefault="00F260C9" w:rsidP="0045157C">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«Содержание, текущий ремонт систем коммунальной инфраструктуры  Советского </w:t>
      </w:r>
      <w:r w:rsidR="00784481">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w:t>
      </w:r>
      <w:r w:rsidR="002D36CF">
        <w:rPr>
          <w:rFonts w:ascii="Times New Roman" w:hAnsi="Times New Roman" w:cs="Times New Roman"/>
          <w:sz w:val="28"/>
          <w:szCs w:val="28"/>
          <w:lang w:val="ru-RU"/>
        </w:rPr>
        <w:t>П</w:t>
      </w:r>
      <w:r w:rsidRPr="006847C7">
        <w:rPr>
          <w:rFonts w:ascii="Times New Roman" w:hAnsi="Times New Roman" w:cs="Times New Roman"/>
          <w:sz w:val="28"/>
          <w:szCs w:val="28"/>
          <w:lang w:val="ru-RU"/>
        </w:rPr>
        <w:t>риложение № 3 к Программе);</w:t>
      </w:r>
    </w:p>
    <w:p w:rsidR="00F260C9" w:rsidRDefault="00F260C9" w:rsidP="0045157C">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«Энергосбережение и повышение энергетической эффективности в Советском </w:t>
      </w:r>
      <w:r w:rsidR="00784481">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округе Ставропольского края» (</w:t>
      </w:r>
      <w:r w:rsidR="002D36CF">
        <w:rPr>
          <w:rFonts w:ascii="Times New Roman" w:hAnsi="Times New Roman" w:cs="Times New Roman"/>
          <w:sz w:val="28"/>
          <w:szCs w:val="28"/>
          <w:lang w:val="ru-RU"/>
        </w:rPr>
        <w:t>П</w:t>
      </w:r>
      <w:r w:rsidRPr="006847C7">
        <w:rPr>
          <w:rFonts w:ascii="Times New Roman" w:hAnsi="Times New Roman" w:cs="Times New Roman"/>
          <w:sz w:val="28"/>
          <w:szCs w:val="28"/>
          <w:lang w:val="ru-RU"/>
        </w:rPr>
        <w:t>риложение № 4 к Прог</w:t>
      </w:r>
      <w:r w:rsidR="00D76EF1">
        <w:rPr>
          <w:rFonts w:ascii="Times New Roman" w:hAnsi="Times New Roman" w:cs="Times New Roman"/>
          <w:sz w:val="28"/>
          <w:szCs w:val="28"/>
          <w:lang w:val="ru-RU"/>
        </w:rPr>
        <w:t>рамме);</w:t>
      </w:r>
    </w:p>
    <w:p w:rsidR="00D76EF1" w:rsidRPr="006847C7" w:rsidRDefault="00D76EF1" w:rsidP="0045157C">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«Приобретение специализированной техники для нужд жилищно-коммунального обслуживания</w:t>
      </w:r>
      <w:proofErr w:type="gramStart"/>
      <w:r>
        <w:rPr>
          <w:rFonts w:ascii="Times New Roman" w:hAnsi="Times New Roman" w:cs="Times New Roman"/>
          <w:sz w:val="28"/>
          <w:szCs w:val="28"/>
          <w:lang w:val="ru-RU"/>
        </w:rPr>
        <w:t>»</w:t>
      </w:r>
      <w:r w:rsidR="002D36CF">
        <w:rPr>
          <w:rFonts w:ascii="Times New Roman" w:hAnsi="Times New Roman" w:cs="Times New Roman"/>
          <w:sz w:val="28"/>
          <w:szCs w:val="28"/>
          <w:lang w:val="ru-RU"/>
        </w:rPr>
        <w:t>(</w:t>
      </w:r>
      <w:proofErr w:type="gramEnd"/>
      <w:r w:rsidR="002D36CF">
        <w:rPr>
          <w:rFonts w:ascii="Times New Roman" w:hAnsi="Times New Roman" w:cs="Times New Roman"/>
          <w:sz w:val="28"/>
          <w:szCs w:val="28"/>
          <w:lang w:val="ru-RU"/>
        </w:rPr>
        <w:t>П</w:t>
      </w:r>
      <w:r w:rsidR="007360B0" w:rsidRPr="006847C7">
        <w:rPr>
          <w:rFonts w:ascii="Times New Roman" w:hAnsi="Times New Roman" w:cs="Times New Roman"/>
          <w:sz w:val="28"/>
          <w:szCs w:val="28"/>
          <w:lang w:val="ru-RU"/>
        </w:rPr>
        <w:t xml:space="preserve">риложение № </w:t>
      </w:r>
      <w:r w:rsidR="007360B0">
        <w:rPr>
          <w:rFonts w:ascii="Times New Roman" w:hAnsi="Times New Roman" w:cs="Times New Roman"/>
          <w:sz w:val="28"/>
          <w:szCs w:val="28"/>
          <w:lang w:val="ru-RU"/>
        </w:rPr>
        <w:t>5</w:t>
      </w:r>
      <w:r w:rsidR="007360B0" w:rsidRPr="006847C7">
        <w:rPr>
          <w:rFonts w:ascii="Times New Roman" w:hAnsi="Times New Roman" w:cs="Times New Roman"/>
          <w:sz w:val="28"/>
          <w:szCs w:val="28"/>
          <w:lang w:val="ru-RU"/>
        </w:rPr>
        <w:t xml:space="preserve"> к Программе)</w:t>
      </w:r>
      <w:r w:rsidR="0045157C">
        <w:rPr>
          <w:rFonts w:ascii="Times New Roman" w:hAnsi="Times New Roman" w:cs="Times New Roman"/>
          <w:sz w:val="28"/>
          <w:szCs w:val="28"/>
          <w:lang w:val="ru-RU"/>
        </w:rPr>
        <w:t>.</w:t>
      </w:r>
    </w:p>
    <w:p w:rsidR="00F260C9" w:rsidRPr="00FA779C" w:rsidRDefault="00F260C9" w:rsidP="005E4E41">
      <w:pPr>
        <w:pStyle w:val="ConsPlusNormal"/>
        <w:ind w:firstLine="540"/>
        <w:jc w:val="both"/>
        <w:rPr>
          <w:rFonts w:ascii="Times New Roman" w:hAnsi="Times New Roman" w:cs="Times New Roman"/>
          <w:sz w:val="28"/>
          <w:szCs w:val="28"/>
        </w:rPr>
      </w:pPr>
      <w:r w:rsidRPr="00FA779C">
        <w:rPr>
          <w:rFonts w:ascii="Times New Roman" w:hAnsi="Times New Roman" w:cs="Times New Roman"/>
          <w:sz w:val="28"/>
          <w:szCs w:val="28"/>
        </w:rPr>
        <w:t xml:space="preserve">  Для каждой из вышеперечисленных подпрограмм сформулированы цели, </w:t>
      </w:r>
      <w:r w:rsidRPr="00FA779C">
        <w:rPr>
          <w:rFonts w:ascii="Times New Roman" w:hAnsi="Times New Roman" w:cs="Times New Roman"/>
          <w:sz w:val="28"/>
          <w:szCs w:val="28"/>
        </w:rPr>
        <w:lastRenderedPageBreak/>
        <w:t>задачи, целевые индикаторы и показатели, сведения основных мероприятий, в результате которых будут достигнуты ожидаемые результаты реализации соответствующей подпрограммы Программы.</w:t>
      </w:r>
    </w:p>
    <w:p w:rsidR="00F260C9" w:rsidRPr="006847C7" w:rsidRDefault="00F260C9" w:rsidP="005E4E41">
      <w:pPr>
        <w:autoSpaceDE w:val="0"/>
        <w:autoSpaceDN w:val="0"/>
        <w:adjustRightInd w:val="0"/>
        <w:ind w:firstLine="709"/>
        <w:jc w:val="both"/>
        <w:rPr>
          <w:rFonts w:ascii="Times New Roman" w:hAnsi="Times New Roman" w:cs="Times New Roman"/>
          <w:sz w:val="28"/>
          <w:szCs w:val="28"/>
          <w:lang w:val="ru-RU"/>
        </w:rPr>
      </w:pPr>
      <w:proofErr w:type="gramStart"/>
      <w:r w:rsidRPr="006847C7">
        <w:rPr>
          <w:rFonts w:ascii="Times New Roman" w:hAnsi="Times New Roman" w:cs="Times New Roman"/>
          <w:sz w:val="28"/>
          <w:szCs w:val="28"/>
          <w:lang w:val="ru-RU"/>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Программы.</w:t>
      </w:r>
      <w:proofErr w:type="gramEnd"/>
    </w:p>
    <w:p w:rsidR="00B86DBA" w:rsidRPr="006847C7" w:rsidRDefault="00B86DBA" w:rsidP="005E4E41">
      <w:pPr>
        <w:autoSpaceDE w:val="0"/>
        <w:autoSpaceDN w:val="0"/>
        <w:adjustRightInd w:val="0"/>
        <w:ind w:firstLine="709"/>
        <w:jc w:val="both"/>
        <w:rPr>
          <w:rFonts w:ascii="Times New Roman" w:hAnsi="Times New Roman" w:cs="Times New Roman"/>
          <w:sz w:val="28"/>
          <w:szCs w:val="28"/>
          <w:lang w:val="ru-RU"/>
        </w:rPr>
      </w:pPr>
    </w:p>
    <w:p w:rsidR="0045157C"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1. Приоритеты и цели политики в развитии </w:t>
      </w:r>
    </w:p>
    <w:p w:rsidR="00F260C9"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систем коммунальной инфраструктуры</w:t>
      </w:r>
    </w:p>
    <w:p w:rsidR="0045157C" w:rsidRDefault="0045157C" w:rsidP="005E4E41">
      <w:pPr>
        <w:jc w:val="center"/>
        <w:rPr>
          <w:rFonts w:ascii="Times New Roman" w:hAnsi="Times New Roman" w:cs="Times New Roman"/>
          <w:sz w:val="28"/>
          <w:szCs w:val="28"/>
          <w:lang w:val="ru-RU"/>
        </w:rPr>
      </w:pPr>
    </w:p>
    <w:p w:rsidR="00833E44" w:rsidRPr="008F70FA" w:rsidRDefault="00833E44"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ab/>
      </w:r>
      <w:proofErr w:type="gramStart"/>
      <w:r w:rsidRPr="00833E44">
        <w:rPr>
          <w:rFonts w:ascii="Times New Roman" w:hAnsi="Times New Roman" w:cs="Times New Roman"/>
          <w:sz w:val="28"/>
          <w:szCs w:val="28"/>
          <w:lang w:val="ru-RU"/>
        </w:rPr>
        <w:t xml:space="preserve">Программа разработана в соответствии с приоритетами Стратегии социально – экономического развития </w:t>
      </w:r>
      <w:r w:rsidR="002D36CF">
        <w:rPr>
          <w:rFonts w:ascii="Times New Roman" w:hAnsi="Times New Roman" w:cs="Times New Roman"/>
          <w:sz w:val="28"/>
          <w:szCs w:val="28"/>
          <w:lang w:val="ru-RU"/>
        </w:rPr>
        <w:t xml:space="preserve">Советского городского </w:t>
      </w:r>
      <w:r w:rsidRPr="00833E44">
        <w:rPr>
          <w:rFonts w:ascii="Times New Roman" w:hAnsi="Times New Roman" w:cs="Times New Roman"/>
          <w:sz w:val="28"/>
          <w:szCs w:val="28"/>
          <w:lang w:val="ru-RU"/>
        </w:rPr>
        <w:t xml:space="preserve">округа </w:t>
      </w:r>
      <w:r w:rsidR="002D36CF" w:rsidRPr="008F70FA">
        <w:rPr>
          <w:rFonts w:ascii="Times New Roman" w:hAnsi="Times New Roman" w:cs="Times New Roman"/>
          <w:sz w:val="28"/>
          <w:szCs w:val="28"/>
          <w:lang w:val="ru-RU"/>
        </w:rPr>
        <w:t xml:space="preserve">Ставропольского края </w:t>
      </w:r>
      <w:r w:rsidRPr="00833E44">
        <w:rPr>
          <w:rFonts w:ascii="Times New Roman" w:hAnsi="Times New Roman" w:cs="Times New Roman"/>
          <w:sz w:val="28"/>
          <w:szCs w:val="28"/>
          <w:lang w:val="ru-RU"/>
        </w:rPr>
        <w:t xml:space="preserve">до 2035 года, утвержденной Решением Совета депутатов </w:t>
      </w:r>
      <w:r w:rsidR="002D36CF">
        <w:rPr>
          <w:rFonts w:ascii="Times New Roman" w:hAnsi="Times New Roman" w:cs="Times New Roman"/>
          <w:sz w:val="28"/>
          <w:szCs w:val="28"/>
          <w:lang w:val="ru-RU"/>
        </w:rPr>
        <w:t xml:space="preserve">Советского городского </w:t>
      </w:r>
      <w:proofErr w:type="spellStart"/>
      <w:r w:rsidRPr="00833E44">
        <w:rPr>
          <w:rFonts w:ascii="Times New Roman" w:hAnsi="Times New Roman" w:cs="Times New Roman"/>
          <w:sz w:val="28"/>
          <w:szCs w:val="28"/>
          <w:lang w:val="ru-RU"/>
        </w:rPr>
        <w:t>округа</w:t>
      </w:r>
      <w:r w:rsidR="002D36CF" w:rsidRPr="008F70FA">
        <w:rPr>
          <w:rFonts w:ascii="Times New Roman" w:hAnsi="Times New Roman" w:cs="Times New Roman"/>
          <w:sz w:val="28"/>
          <w:szCs w:val="28"/>
          <w:lang w:val="ru-RU"/>
        </w:rPr>
        <w:t>Ставропольского</w:t>
      </w:r>
      <w:proofErr w:type="spellEnd"/>
      <w:r w:rsidR="002D36CF" w:rsidRPr="008F70FA">
        <w:rPr>
          <w:rFonts w:ascii="Times New Roman" w:hAnsi="Times New Roman" w:cs="Times New Roman"/>
          <w:sz w:val="28"/>
          <w:szCs w:val="28"/>
          <w:lang w:val="ru-RU"/>
        </w:rPr>
        <w:t xml:space="preserve"> края</w:t>
      </w:r>
      <w:r w:rsidRPr="00833E44">
        <w:rPr>
          <w:rFonts w:ascii="Times New Roman" w:hAnsi="Times New Roman" w:cs="Times New Roman"/>
          <w:sz w:val="28"/>
          <w:szCs w:val="28"/>
          <w:lang w:val="ru-RU"/>
        </w:rPr>
        <w:t xml:space="preserve"> от </w:t>
      </w:r>
      <w:r w:rsidRPr="008F70FA">
        <w:rPr>
          <w:rFonts w:ascii="Times New Roman" w:hAnsi="Times New Roman" w:cs="Times New Roman"/>
          <w:sz w:val="28"/>
          <w:szCs w:val="28"/>
          <w:lang w:val="ru-RU"/>
        </w:rPr>
        <w:t>29 ноября  2019 г. № 328 «О Стратегии  социально-экономического развития Советского городского округа Ставропольского края до 2035 года» (с изменением).</w:t>
      </w:r>
      <w:proofErr w:type="gramEnd"/>
    </w:p>
    <w:p w:rsidR="00F260C9" w:rsidRPr="006847C7" w:rsidRDefault="00833E44" w:rsidP="005E4E41">
      <w:pPr>
        <w:tabs>
          <w:tab w:val="left" w:pos="567"/>
        </w:tabs>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ab/>
      </w:r>
      <w:r w:rsidR="00F260C9" w:rsidRPr="006847C7">
        <w:rPr>
          <w:rFonts w:ascii="Times New Roman" w:eastAsia="Calibri" w:hAnsi="Times New Roman" w:cs="Times New Roman"/>
          <w:sz w:val="28"/>
          <w:szCs w:val="28"/>
          <w:lang w:val="ru-RU"/>
        </w:rPr>
        <w:t>Программой предусматриваются:</w:t>
      </w:r>
    </w:p>
    <w:p w:rsidR="00F260C9" w:rsidRPr="006847C7" w:rsidRDefault="00F260C9" w:rsidP="005E4E41">
      <w:pPr>
        <w:ind w:firstLine="567"/>
        <w:jc w:val="both"/>
        <w:rPr>
          <w:rFonts w:ascii="Times New Roman" w:hAnsi="Times New Roman" w:cs="Times New Roman"/>
          <w:sz w:val="28"/>
          <w:szCs w:val="28"/>
          <w:lang w:val="ru-RU"/>
        </w:rPr>
      </w:pPr>
      <w:r w:rsidRPr="006847C7">
        <w:rPr>
          <w:rFonts w:ascii="Times New Roman" w:eastAsia="Calibri" w:hAnsi="Times New Roman" w:cs="Times New Roman"/>
          <w:color w:val="5A5A5A"/>
          <w:sz w:val="28"/>
          <w:szCs w:val="28"/>
          <w:lang w:val="ru-RU"/>
        </w:rPr>
        <w:t>-</w:t>
      </w:r>
      <w:r w:rsidRPr="006847C7">
        <w:rPr>
          <w:rFonts w:ascii="Times New Roman" w:hAnsi="Times New Roman" w:cs="Times New Roman"/>
          <w:sz w:val="28"/>
          <w:szCs w:val="28"/>
          <w:lang w:val="ru-RU"/>
        </w:rPr>
        <w:t xml:space="preserve">социальные выплаты на приобретение жилья </w:t>
      </w:r>
      <w:proofErr w:type="spellStart"/>
      <w:r w:rsidRPr="006847C7">
        <w:rPr>
          <w:rFonts w:ascii="Times New Roman" w:hAnsi="Times New Roman" w:cs="Times New Roman"/>
          <w:sz w:val="28"/>
          <w:szCs w:val="28"/>
          <w:lang w:val="ru-RU"/>
        </w:rPr>
        <w:t>экономкласса</w:t>
      </w:r>
      <w:proofErr w:type="spellEnd"/>
      <w:r w:rsidRPr="006847C7">
        <w:rPr>
          <w:rFonts w:ascii="Times New Roman" w:hAnsi="Times New Roman" w:cs="Times New Roman"/>
          <w:sz w:val="28"/>
          <w:szCs w:val="28"/>
          <w:lang w:val="ru-RU"/>
        </w:rPr>
        <w:t xml:space="preserve"> или строительство индивидуального жилого дома </w:t>
      </w:r>
      <w:proofErr w:type="spellStart"/>
      <w:r w:rsidRPr="006847C7">
        <w:rPr>
          <w:rFonts w:ascii="Times New Roman" w:hAnsi="Times New Roman" w:cs="Times New Roman"/>
          <w:sz w:val="28"/>
          <w:szCs w:val="28"/>
          <w:lang w:val="ru-RU"/>
        </w:rPr>
        <w:t>экономкласса</w:t>
      </w:r>
      <w:r w:rsidRPr="006847C7">
        <w:rPr>
          <w:rFonts w:ascii="Times New Roman" w:eastAsia="Calibri" w:hAnsi="Times New Roman" w:cs="Times New Roman"/>
          <w:sz w:val="28"/>
          <w:szCs w:val="28"/>
          <w:lang w:val="ru-RU"/>
        </w:rPr>
        <w:t>молодым</w:t>
      </w:r>
      <w:proofErr w:type="spellEnd"/>
      <w:r w:rsidRPr="006847C7">
        <w:rPr>
          <w:rFonts w:ascii="Times New Roman" w:eastAsia="Calibri" w:hAnsi="Times New Roman" w:cs="Times New Roman"/>
          <w:sz w:val="28"/>
          <w:szCs w:val="28"/>
          <w:lang w:val="ru-RU"/>
        </w:rPr>
        <w:t xml:space="preserve"> семьям,</w:t>
      </w:r>
      <w:r w:rsidRPr="006847C7">
        <w:rPr>
          <w:rFonts w:ascii="Times New Roman" w:hAnsi="Times New Roman" w:cs="Times New Roman"/>
          <w:sz w:val="28"/>
          <w:szCs w:val="28"/>
          <w:lang w:val="ru-RU"/>
        </w:rPr>
        <w:t xml:space="preserve"> создание необходимых условий для привлечения молодыми семьями собственных средств, дополнительных финансовых сре</w:t>
      </w:r>
      <w:proofErr w:type="gramStart"/>
      <w:r w:rsidRPr="006847C7">
        <w:rPr>
          <w:rFonts w:ascii="Times New Roman" w:hAnsi="Times New Roman" w:cs="Times New Roman"/>
          <w:sz w:val="28"/>
          <w:szCs w:val="28"/>
          <w:lang w:val="ru-RU"/>
        </w:rPr>
        <w:t>дств кр</w:t>
      </w:r>
      <w:proofErr w:type="gramEnd"/>
      <w:r w:rsidRPr="006847C7">
        <w:rPr>
          <w:rFonts w:ascii="Times New Roman" w:hAnsi="Times New Roman" w:cs="Times New Roman"/>
          <w:sz w:val="28"/>
          <w:szCs w:val="28"/>
          <w:lang w:val="ru-RU"/>
        </w:rPr>
        <w:t>едитных и других организаций, предоставляющих кредиты (займы), в том числе ипотечных жилищных кредитов (займов) на приобретение жилья эконом класса;</w:t>
      </w:r>
    </w:p>
    <w:p w:rsidR="00F260C9" w:rsidRPr="006847C7" w:rsidRDefault="00F260C9" w:rsidP="005E4E41">
      <w:pPr>
        <w:ind w:firstLine="567"/>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 ресурсное обеспечение и механизмы реализации</w:t>
      </w:r>
      <w:r w:rsidRPr="006847C7">
        <w:rPr>
          <w:rFonts w:ascii="Times New Roman" w:hAnsi="Times New Roman" w:cs="Times New Roman"/>
          <w:lang w:val="ru-RU"/>
        </w:rPr>
        <w:t xml:space="preserve">: </w:t>
      </w:r>
      <w:r w:rsidRPr="006847C7">
        <w:rPr>
          <w:rFonts w:ascii="Times New Roman" w:hAnsi="Times New Roman" w:cs="Times New Roman"/>
          <w:sz w:val="28"/>
          <w:szCs w:val="28"/>
          <w:lang w:val="ru-RU"/>
        </w:rPr>
        <w:t xml:space="preserve">соблюдение экологических норм и требований при эксплуатации объектов коммунального комплекса, входящих в состав систем электроснабжения, газоснабжения, теплоснабжения, водоснабжения и водоотведения, и объектов, используемых для утилизации, обезвреживания и захоронения </w:t>
      </w:r>
      <w:r w:rsidR="00FA00D5" w:rsidRPr="006847C7">
        <w:rPr>
          <w:rFonts w:ascii="Times New Roman" w:hAnsi="Times New Roman" w:cs="Times New Roman"/>
          <w:sz w:val="28"/>
          <w:szCs w:val="28"/>
          <w:lang w:val="ru-RU"/>
        </w:rPr>
        <w:t xml:space="preserve">твердых коммунальных отходов (далее – ТКО) на территории </w:t>
      </w:r>
      <w:r w:rsidRPr="006847C7">
        <w:rPr>
          <w:rFonts w:ascii="Times New Roman" w:hAnsi="Times New Roman" w:cs="Times New Roman"/>
          <w:sz w:val="28"/>
          <w:szCs w:val="28"/>
          <w:lang w:val="ru-RU"/>
        </w:rPr>
        <w:t xml:space="preserve">округа. </w:t>
      </w:r>
      <w:r w:rsidRPr="006847C7">
        <w:rPr>
          <w:rFonts w:ascii="Times New Roman" w:eastAsia="Calibri" w:hAnsi="Times New Roman" w:cs="Times New Roman"/>
          <w:sz w:val="28"/>
          <w:szCs w:val="28"/>
          <w:lang w:val="ru-RU"/>
        </w:rPr>
        <w:t>Программа в полной мере соответствует государственной политике реформирования жилищно-коммунального комплекса Российской Федерации;</w:t>
      </w:r>
    </w:p>
    <w:p w:rsidR="00F260C9" w:rsidRPr="006847C7" w:rsidRDefault="00F260C9" w:rsidP="005E4E41">
      <w:pPr>
        <w:ind w:firstLine="567"/>
        <w:jc w:val="both"/>
        <w:rPr>
          <w:rFonts w:ascii="Times New Roman" w:hAnsi="Times New Roman" w:cs="Times New Roman"/>
          <w:sz w:val="28"/>
          <w:szCs w:val="28"/>
          <w:lang w:val="ru-RU"/>
        </w:rPr>
      </w:pPr>
      <w:proofErr w:type="gramStart"/>
      <w:r w:rsidRPr="006847C7">
        <w:rPr>
          <w:rFonts w:ascii="Times New Roman" w:hAnsi="Times New Roman" w:cs="Times New Roman"/>
          <w:lang w:val="ru-RU"/>
        </w:rPr>
        <w:t>-</w:t>
      </w:r>
      <w:r w:rsidRPr="006847C7">
        <w:rPr>
          <w:rFonts w:ascii="Times New Roman" w:hAnsi="Times New Roman" w:cs="Times New Roman"/>
          <w:sz w:val="28"/>
          <w:szCs w:val="28"/>
          <w:lang w:val="ru-RU"/>
        </w:rPr>
        <w:t>в сфере энергосбережения и повышения энергетической эффективности - комплексное решение проблем, связанных с эффективным использованием топливно-энергетических ресурсов на территории округа, пропаганда энергосбережения, направленная на формирование экономного отношения к энергоресурсам в обществе, вовлечение в процесс энергосбережения населения округа, общественных организаций, управляющих компаний и товариществ собственников жилья; предоставление информации о способах энергосбережения в быту, преимуществах энергосберегающих технологий и оборудования;</w:t>
      </w:r>
      <w:proofErr w:type="gramEnd"/>
    </w:p>
    <w:p w:rsidR="00F260C9" w:rsidRPr="006847C7" w:rsidRDefault="00F260C9"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создание новых объектов по обработке и (или) обезвреживанию отходов, образованных на территории округа.</w:t>
      </w:r>
    </w:p>
    <w:p w:rsidR="00F260C9" w:rsidRPr="00CB4251" w:rsidRDefault="00F260C9" w:rsidP="005E4E41">
      <w:pPr>
        <w:ind w:left="567"/>
        <w:jc w:val="both"/>
        <w:rPr>
          <w:rFonts w:ascii="Times New Roman" w:hAnsi="Times New Roman" w:cs="Times New Roman"/>
          <w:sz w:val="28"/>
          <w:szCs w:val="28"/>
          <w:lang w:val="ru-RU"/>
        </w:rPr>
      </w:pPr>
      <w:r w:rsidRPr="00CB4251">
        <w:rPr>
          <w:rFonts w:ascii="Times New Roman" w:hAnsi="Times New Roman" w:cs="Times New Roman"/>
          <w:sz w:val="28"/>
          <w:szCs w:val="28"/>
          <w:lang w:val="ru-RU"/>
        </w:rPr>
        <w:lastRenderedPageBreak/>
        <w:t>Целями Программы являются:</w:t>
      </w:r>
    </w:p>
    <w:p w:rsidR="008C7966" w:rsidRPr="006847C7" w:rsidRDefault="008C7966"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формирование комфортной городской среды для проживания путем предоставления поддержки в решении жилищной проблемы молодым семьям;</w:t>
      </w:r>
    </w:p>
    <w:p w:rsidR="008C7966" w:rsidRPr="006847C7" w:rsidRDefault="008C7966"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внедрение современного технологического и вспомогательного оборудования, новых средств автоматизации;</w:t>
      </w:r>
    </w:p>
    <w:p w:rsidR="008C7966" w:rsidRPr="006847C7" w:rsidRDefault="008C7966"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создание благоприятных условий проживания граждан в округе;</w:t>
      </w:r>
    </w:p>
    <w:p w:rsidR="008C7966" w:rsidRDefault="008C7966" w:rsidP="005E4E41">
      <w:pPr>
        <w:autoSpaceDE w:val="0"/>
        <w:autoSpaceDN w:val="0"/>
        <w:adjustRightInd w:val="0"/>
        <w:ind w:firstLine="567"/>
        <w:jc w:val="both"/>
        <w:rPr>
          <w:rFonts w:ascii="Times New Roman" w:hAnsi="Times New Roman" w:cs="Times New Roman"/>
          <w:sz w:val="28"/>
          <w:szCs w:val="28"/>
          <w:lang w:val="ru-RU"/>
        </w:rPr>
      </w:pPr>
      <w:r w:rsidRPr="00AD015F">
        <w:rPr>
          <w:rFonts w:ascii="Times New Roman" w:hAnsi="Times New Roman" w:cs="Times New Roman"/>
          <w:sz w:val="28"/>
          <w:szCs w:val="28"/>
          <w:lang w:val="ru-RU"/>
        </w:rPr>
        <w:t xml:space="preserve">- </w:t>
      </w:r>
      <w:r>
        <w:rPr>
          <w:rFonts w:ascii="Times New Roman" w:hAnsi="Times New Roman" w:cs="Times New Roman"/>
          <w:sz w:val="28"/>
          <w:szCs w:val="28"/>
          <w:lang w:val="ru-RU"/>
        </w:rPr>
        <w:t>п</w:t>
      </w:r>
      <w:r w:rsidRPr="00AD015F">
        <w:rPr>
          <w:rFonts w:ascii="Times New Roman" w:hAnsi="Times New Roman" w:cs="Times New Roman"/>
          <w:sz w:val="28"/>
          <w:szCs w:val="28"/>
          <w:lang w:val="ru-RU"/>
        </w:rPr>
        <w:t>овышение эффективности энергопотребления путем внедрения современных энергосберегающих технологий</w:t>
      </w:r>
      <w:r>
        <w:rPr>
          <w:rFonts w:ascii="Times New Roman" w:hAnsi="Times New Roman" w:cs="Times New Roman"/>
          <w:sz w:val="28"/>
          <w:szCs w:val="28"/>
          <w:lang w:val="ru-RU"/>
        </w:rPr>
        <w:t>;</w:t>
      </w:r>
    </w:p>
    <w:p w:rsidR="008C7966" w:rsidRDefault="008C7966" w:rsidP="005E4E41">
      <w:pPr>
        <w:ind w:firstLine="567"/>
        <w:jc w:val="both"/>
        <w:rPr>
          <w:rFonts w:ascii="Times New Roman" w:hAnsi="Times New Roman" w:cs="Times New Roman"/>
          <w:sz w:val="28"/>
          <w:szCs w:val="28"/>
          <w:lang w:val="ru-RU"/>
        </w:rPr>
      </w:pPr>
      <w:r w:rsidRPr="00AD015F">
        <w:rPr>
          <w:rFonts w:ascii="Times New Roman" w:hAnsi="Times New Roman" w:cs="Times New Roman"/>
          <w:sz w:val="28"/>
          <w:szCs w:val="28"/>
          <w:lang w:val="ru-RU"/>
        </w:rPr>
        <w:t xml:space="preserve">- </w:t>
      </w:r>
      <w:r>
        <w:rPr>
          <w:rFonts w:ascii="Times New Roman" w:hAnsi="Times New Roman" w:cs="Times New Roman"/>
          <w:sz w:val="28"/>
          <w:szCs w:val="28"/>
          <w:lang w:val="ru-RU"/>
        </w:rPr>
        <w:t>о</w:t>
      </w:r>
      <w:r w:rsidRPr="00AD015F">
        <w:rPr>
          <w:rFonts w:ascii="Times New Roman" w:hAnsi="Times New Roman" w:cs="Times New Roman"/>
          <w:sz w:val="28"/>
          <w:szCs w:val="28"/>
          <w:lang w:val="ru-RU"/>
        </w:rPr>
        <w:t>беспечение улучшения количественных и качественных характеристик проводимых работ,</w:t>
      </w:r>
      <w:r>
        <w:rPr>
          <w:rFonts w:ascii="Times New Roman" w:hAnsi="Times New Roman" w:cs="Times New Roman"/>
          <w:sz w:val="28"/>
          <w:szCs w:val="28"/>
          <w:lang w:val="ru-RU"/>
        </w:rPr>
        <w:t xml:space="preserve"> оказываемых услуг в сфере жил</w:t>
      </w:r>
      <w:r w:rsidRPr="00AD015F">
        <w:rPr>
          <w:rFonts w:ascii="Times New Roman" w:hAnsi="Times New Roman" w:cs="Times New Roman"/>
          <w:sz w:val="28"/>
          <w:szCs w:val="28"/>
          <w:lang w:val="ru-RU"/>
        </w:rPr>
        <w:t>ищно-коммунального хозяйства</w:t>
      </w:r>
      <w:r>
        <w:rPr>
          <w:rFonts w:ascii="Times New Roman" w:hAnsi="Times New Roman" w:cs="Times New Roman"/>
          <w:sz w:val="28"/>
          <w:szCs w:val="28"/>
          <w:lang w:val="ru-RU"/>
        </w:rPr>
        <w:t>.</w:t>
      </w:r>
    </w:p>
    <w:p w:rsidR="00F260C9" w:rsidRPr="006847C7" w:rsidRDefault="00F260C9"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Для достижения этих целей необходимо решение следующих задач:</w:t>
      </w:r>
    </w:p>
    <w:p w:rsidR="00F260C9" w:rsidRPr="006847C7" w:rsidRDefault="00F260C9" w:rsidP="005E4E41">
      <w:pPr>
        <w:tabs>
          <w:tab w:val="left" w:pos="709"/>
        </w:tabs>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777B83">
        <w:rPr>
          <w:rFonts w:ascii="Times New Roman" w:hAnsi="Times New Roman" w:cs="Times New Roman"/>
          <w:sz w:val="28"/>
          <w:szCs w:val="28"/>
          <w:lang w:val="ru-RU"/>
        </w:rPr>
        <w:t>организация учета молодых семей, участвующих в Подпрограмме</w:t>
      </w:r>
      <w:r w:rsidRPr="006847C7">
        <w:rPr>
          <w:rFonts w:ascii="Times New Roman" w:hAnsi="Times New Roman" w:cs="Times New Roman"/>
          <w:sz w:val="28"/>
          <w:szCs w:val="28"/>
          <w:lang w:val="ru-RU"/>
        </w:rPr>
        <w:t>;</w:t>
      </w:r>
      <w:r w:rsidRPr="006847C7">
        <w:rPr>
          <w:rFonts w:ascii="Times New Roman" w:hAnsi="Times New Roman" w:cs="Times New Roman"/>
          <w:sz w:val="28"/>
          <w:szCs w:val="28"/>
          <w:lang w:val="ru-RU"/>
        </w:rPr>
        <w:br/>
        <w:t xml:space="preserve">        - </w:t>
      </w:r>
      <w:r w:rsidR="00777B83">
        <w:rPr>
          <w:rFonts w:ascii="Times New Roman" w:hAnsi="Times New Roman" w:cs="Times New Roman"/>
          <w:sz w:val="28"/>
          <w:szCs w:val="28"/>
          <w:lang w:val="ru-RU"/>
        </w:rPr>
        <w:t>модернизация коммунальной инфраструктуры (ремонт котельных)</w:t>
      </w:r>
      <w:r w:rsidRPr="006847C7">
        <w:rPr>
          <w:rFonts w:ascii="Times New Roman" w:hAnsi="Times New Roman" w:cs="Times New Roman"/>
          <w:sz w:val="28"/>
          <w:szCs w:val="28"/>
          <w:lang w:val="ru-RU"/>
        </w:rPr>
        <w:t>;</w:t>
      </w:r>
    </w:p>
    <w:p w:rsidR="00777B83" w:rsidRDefault="00777B83" w:rsidP="005E4E4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соблюдение экологических норм и требований при проведении мероприятий по вывозу твердых коммунальных отходов;</w:t>
      </w:r>
    </w:p>
    <w:p w:rsidR="00777B83" w:rsidRDefault="00777B83" w:rsidP="005E4E4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улучшение санитарного состояния территории округа;</w:t>
      </w:r>
    </w:p>
    <w:p w:rsidR="00777B83" w:rsidRDefault="00777B83" w:rsidP="005E4E4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содержание мест захоронения в соответствии с санитарными требованиями;</w:t>
      </w:r>
    </w:p>
    <w:p w:rsidR="00777B83" w:rsidRDefault="00777B83" w:rsidP="005E4E4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повышение </w:t>
      </w:r>
      <w:proofErr w:type="gramStart"/>
      <w:r>
        <w:rPr>
          <w:rFonts w:ascii="Times New Roman" w:hAnsi="Times New Roman" w:cs="Times New Roman"/>
          <w:sz w:val="28"/>
          <w:szCs w:val="28"/>
          <w:lang w:val="ru-RU"/>
        </w:rPr>
        <w:t>уровня комфортности проживания населения округа</w:t>
      </w:r>
      <w:proofErr w:type="gramEnd"/>
      <w:r>
        <w:rPr>
          <w:rFonts w:ascii="Times New Roman" w:hAnsi="Times New Roman" w:cs="Times New Roman"/>
          <w:sz w:val="28"/>
          <w:szCs w:val="28"/>
          <w:lang w:val="ru-RU"/>
        </w:rPr>
        <w:t>;</w:t>
      </w:r>
    </w:p>
    <w:p w:rsidR="002C5E8A" w:rsidRDefault="002C5E8A" w:rsidP="005E4E4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F260C9" w:rsidRPr="006847C7">
        <w:rPr>
          <w:rFonts w:ascii="Times New Roman" w:hAnsi="Times New Roman" w:cs="Times New Roman"/>
          <w:sz w:val="28"/>
          <w:szCs w:val="28"/>
          <w:lang w:val="ru-RU"/>
        </w:rPr>
        <w:t>обеспечение учета объема потре</w:t>
      </w:r>
      <w:r>
        <w:rPr>
          <w:rFonts w:ascii="Times New Roman" w:hAnsi="Times New Roman" w:cs="Times New Roman"/>
          <w:sz w:val="28"/>
          <w:szCs w:val="28"/>
          <w:lang w:val="ru-RU"/>
        </w:rPr>
        <w:t>бляемых энергетических ресурсов;</w:t>
      </w:r>
    </w:p>
    <w:p w:rsidR="00F260C9" w:rsidRDefault="002C5E8A" w:rsidP="0078448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улучшение материально-технической базы предприятий коммунального комплекса округа за счет обеспечения </w:t>
      </w:r>
      <w:r w:rsidR="00784481">
        <w:rPr>
          <w:rFonts w:ascii="Times New Roman" w:hAnsi="Times New Roman" w:cs="Times New Roman"/>
          <w:sz w:val="28"/>
          <w:szCs w:val="28"/>
          <w:lang w:val="ru-RU"/>
        </w:rPr>
        <w:t xml:space="preserve">специализированной коммунальной </w:t>
      </w:r>
      <w:r>
        <w:rPr>
          <w:rFonts w:ascii="Times New Roman" w:hAnsi="Times New Roman" w:cs="Times New Roman"/>
          <w:sz w:val="28"/>
          <w:szCs w:val="28"/>
          <w:lang w:val="ru-RU"/>
        </w:rPr>
        <w:t>техникой.</w:t>
      </w:r>
    </w:p>
    <w:p w:rsidR="00784481" w:rsidRPr="006847C7" w:rsidRDefault="00784481" w:rsidP="00784481">
      <w:pPr>
        <w:ind w:firstLine="567"/>
        <w:jc w:val="both"/>
        <w:rPr>
          <w:rFonts w:ascii="Times New Roman" w:hAnsi="Times New Roman" w:cs="Times New Roman"/>
          <w:sz w:val="28"/>
          <w:szCs w:val="28"/>
          <w:lang w:val="ru-RU"/>
        </w:rPr>
      </w:pP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2. Основные мероприятия Программы</w:t>
      </w:r>
    </w:p>
    <w:p w:rsidR="00F260C9" w:rsidRPr="006847C7" w:rsidRDefault="00F260C9" w:rsidP="005E4E41">
      <w:pPr>
        <w:jc w:val="center"/>
        <w:rPr>
          <w:rFonts w:ascii="Times New Roman" w:hAnsi="Times New Roman" w:cs="Times New Roman"/>
          <w:sz w:val="28"/>
          <w:szCs w:val="28"/>
          <w:lang w:val="ru-RU"/>
        </w:rPr>
      </w:pPr>
    </w:p>
    <w:p w:rsidR="00F260C9" w:rsidRPr="006847C7" w:rsidRDefault="00DE32CF" w:rsidP="002D36CF">
      <w:pPr>
        <w:tabs>
          <w:tab w:val="left" w:pos="567"/>
        </w:tabs>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Сведения об основных мероприятиях Прогр</w:t>
      </w:r>
      <w:r w:rsidR="002D36CF">
        <w:rPr>
          <w:rFonts w:ascii="Times New Roman" w:hAnsi="Times New Roman" w:cs="Times New Roman"/>
          <w:sz w:val="28"/>
          <w:szCs w:val="28"/>
          <w:lang w:val="ru-RU"/>
        </w:rPr>
        <w:t>аммы с указанием сроков их реали</w:t>
      </w:r>
      <w:r>
        <w:rPr>
          <w:rFonts w:ascii="Times New Roman" w:hAnsi="Times New Roman" w:cs="Times New Roman"/>
          <w:sz w:val="28"/>
          <w:szCs w:val="28"/>
          <w:lang w:val="ru-RU"/>
        </w:rPr>
        <w:t xml:space="preserve">зации и ожидаемых результатов приведены в Приложении № </w:t>
      </w:r>
      <w:r w:rsidR="00D71AA6">
        <w:rPr>
          <w:rFonts w:ascii="Times New Roman" w:hAnsi="Times New Roman" w:cs="Times New Roman"/>
          <w:sz w:val="28"/>
          <w:szCs w:val="28"/>
          <w:lang w:val="ru-RU"/>
        </w:rPr>
        <w:t>6</w:t>
      </w:r>
      <w:r>
        <w:rPr>
          <w:rFonts w:ascii="Times New Roman" w:hAnsi="Times New Roman" w:cs="Times New Roman"/>
          <w:sz w:val="28"/>
          <w:szCs w:val="28"/>
          <w:lang w:val="ru-RU"/>
        </w:rPr>
        <w:t xml:space="preserve"> к Программе.</w:t>
      </w:r>
    </w:p>
    <w:p w:rsidR="00DE32CF" w:rsidRDefault="00DE32CF" w:rsidP="005E4E41">
      <w:pPr>
        <w:jc w:val="center"/>
        <w:rPr>
          <w:rFonts w:ascii="Times New Roman" w:eastAsia="Calibri" w:hAnsi="Times New Roman" w:cs="Times New Roman"/>
          <w:sz w:val="28"/>
          <w:szCs w:val="28"/>
          <w:lang w:val="ru-RU"/>
        </w:rPr>
      </w:pPr>
    </w:p>
    <w:p w:rsidR="00F260C9" w:rsidRPr="006847C7" w:rsidRDefault="00F260C9" w:rsidP="005E4E41">
      <w:pPr>
        <w:jc w:val="center"/>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Раздел 3. Сведения о целевых индикаторах и показателях</w:t>
      </w:r>
    </w:p>
    <w:p w:rsidR="00F260C9" w:rsidRPr="00CB4251" w:rsidRDefault="00F260C9" w:rsidP="005E4E41">
      <w:pPr>
        <w:jc w:val="center"/>
        <w:rPr>
          <w:rFonts w:ascii="Times New Roman" w:eastAsia="Calibri" w:hAnsi="Times New Roman" w:cs="Times New Roman"/>
          <w:sz w:val="28"/>
          <w:szCs w:val="28"/>
          <w:lang w:val="ru-RU"/>
        </w:rPr>
      </w:pPr>
      <w:r w:rsidRPr="00CB4251">
        <w:rPr>
          <w:rFonts w:ascii="Times New Roman" w:eastAsia="Calibri" w:hAnsi="Times New Roman" w:cs="Times New Roman"/>
          <w:sz w:val="28"/>
          <w:szCs w:val="28"/>
          <w:lang w:val="ru-RU"/>
        </w:rPr>
        <w:t>Программы</w:t>
      </w:r>
    </w:p>
    <w:p w:rsidR="00F260C9" w:rsidRPr="006847C7" w:rsidRDefault="00F260C9" w:rsidP="005E4E41">
      <w:pPr>
        <w:tabs>
          <w:tab w:val="left" w:pos="-4253"/>
          <w:tab w:val="left" w:pos="567"/>
        </w:tabs>
        <w:jc w:val="both"/>
        <w:rPr>
          <w:rFonts w:ascii="Times New Roman" w:eastAsia="Calibri" w:hAnsi="Times New Roman" w:cs="Times New Roman"/>
          <w:sz w:val="28"/>
          <w:szCs w:val="28"/>
          <w:lang w:val="ru-RU"/>
        </w:rPr>
      </w:pPr>
      <w:r w:rsidRPr="00CB4251">
        <w:rPr>
          <w:rFonts w:ascii="Times New Roman" w:eastAsia="Calibri" w:hAnsi="Times New Roman" w:cs="Times New Roman"/>
          <w:sz w:val="28"/>
          <w:szCs w:val="28"/>
          <w:lang w:val="ru-RU"/>
        </w:rPr>
        <w:tab/>
      </w:r>
      <w:r w:rsidRPr="006847C7">
        <w:rPr>
          <w:rFonts w:ascii="Times New Roman" w:eastAsia="Calibri" w:hAnsi="Times New Roman" w:cs="Times New Roman"/>
          <w:sz w:val="28"/>
          <w:szCs w:val="28"/>
          <w:lang w:val="ru-RU"/>
        </w:rPr>
        <w:t xml:space="preserve">Сведения о целевых индикаторах и показателях 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Программы приведены в приложении </w:t>
      </w:r>
      <w:r w:rsidRPr="00D71AA6">
        <w:rPr>
          <w:rFonts w:ascii="Times New Roman" w:eastAsia="Calibri" w:hAnsi="Times New Roman" w:cs="Times New Roman"/>
          <w:sz w:val="28"/>
          <w:szCs w:val="28"/>
          <w:lang w:val="ru-RU"/>
        </w:rPr>
        <w:t xml:space="preserve">№ </w:t>
      </w:r>
      <w:r w:rsidR="007360B0" w:rsidRPr="00D71AA6">
        <w:rPr>
          <w:rFonts w:ascii="Times New Roman" w:eastAsia="Calibri" w:hAnsi="Times New Roman" w:cs="Times New Roman"/>
          <w:sz w:val="28"/>
          <w:szCs w:val="28"/>
          <w:lang w:val="ru-RU"/>
        </w:rPr>
        <w:t>7</w:t>
      </w:r>
      <w:r w:rsidRPr="006847C7">
        <w:rPr>
          <w:rFonts w:ascii="Times New Roman" w:eastAsia="Calibri" w:hAnsi="Times New Roman" w:cs="Times New Roman"/>
          <w:sz w:val="28"/>
          <w:szCs w:val="28"/>
          <w:lang w:val="ru-RU"/>
        </w:rPr>
        <w:t>к Программе.</w:t>
      </w:r>
    </w:p>
    <w:p w:rsidR="00080591" w:rsidRPr="00782C9B" w:rsidRDefault="00080591" w:rsidP="005E4E41">
      <w:pPr>
        <w:ind w:firstLine="567"/>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 xml:space="preserve">Оценка эффективности Программы осуществляется по порядку проведения оценки эффективности Программы, утвержденной постановлением администрации </w:t>
      </w:r>
      <w:r w:rsidR="002D36CF" w:rsidRPr="00782C9B">
        <w:rPr>
          <w:rFonts w:ascii="Times New Roman" w:eastAsia="Calibri" w:hAnsi="Times New Roman" w:cs="Times New Roman"/>
          <w:sz w:val="28"/>
          <w:szCs w:val="28"/>
          <w:lang w:val="ru-RU"/>
        </w:rPr>
        <w:t xml:space="preserve">Советского городского округа Ставропольского </w:t>
      </w:r>
      <w:proofErr w:type="spellStart"/>
      <w:r w:rsidR="002D36CF" w:rsidRPr="00782C9B">
        <w:rPr>
          <w:rFonts w:ascii="Times New Roman" w:eastAsia="Calibri" w:hAnsi="Times New Roman" w:cs="Times New Roman"/>
          <w:sz w:val="28"/>
          <w:szCs w:val="28"/>
          <w:lang w:val="ru-RU"/>
        </w:rPr>
        <w:t>края</w:t>
      </w:r>
      <w:r w:rsidRPr="00782C9B">
        <w:rPr>
          <w:rFonts w:ascii="Times New Roman" w:eastAsia="Calibri" w:hAnsi="Times New Roman" w:cs="Times New Roman"/>
          <w:sz w:val="28"/>
          <w:szCs w:val="28"/>
          <w:lang w:val="ru-RU"/>
        </w:rPr>
        <w:t>от</w:t>
      </w:r>
      <w:proofErr w:type="spellEnd"/>
      <w:r w:rsidRPr="00782C9B">
        <w:rPr>
          <w:rFonts w:ascii="Times New Roman" w:eastAsia="Calibri" w:hAnsi="Times New Roman" w:cs="Times New Roman"/>
          <w:sz w:val="28"/>
          <w:szCs w:val="28"/>
          <w:lang w:val="ru-RU"/>
        </w:rPr>
        <w:t xml:space="preserve"> 29 декабря  2018 г № 1936 «Об утверждении </w:t>
      </w:r>
      <w:proofErr w:type="gramStart"/>
      <w:r w:rsidRPr="00782C9B">
        <w:rPr>
          <w:rFonts w:ascii="Times New Roman" w:eastAsia="Calibri" w:hAnsi="Times New Roman" w:cs="Times New Roman"/>
          <w:sz w:val="28"/>
          <w:szCs w:val="28"/>
          <w:lang w:val="ru-RU"/>
        </w:rPr>
        <w:t>порядка проведения оценки эффективности реализации муниципальных</w:t>
      </w:r>
      <w:proofErr w:type="gramEnd"/>
      <w:r w:rsidRPr="00782C9B">
        <w:rPr>
          <w:rFonts w:ascii="Times New Roman" w:eastAsia="Calibri" w:hAnsi="Times New Roman" w:cs="Times New Roman"/>
          <w:sz w:val="28"/>
          <w:szCs w:val="28"/>
          <w:lang w:val="ru-RU"/>
        </w:rPr>
        <w:t xml:space="preserve"> программ, программ Советского городского округа Ставропольского края»</w:t>
      </w:r>
      <w:r w:rsidR="00163C0A" w:rsidRPr="00782C9B">
        <w:rPr>
          <w:rFonts w:ascii="Times New Roman" w:eastAsia="Calibri" w:hAnsi="Times New Roman" w:cs="Times New Roman"/>
          <w:sz w:val="28"/>
          <w:szCs w:val="28"/>
          <w:lang w:val="ru-RU"/>
        </w:rPr>
        <w:t xml:space="preserve"> (с изменени</w:t>
      </w:r>
      <w:r w:rsidR="002D36CF">
        <w:rPr>
          <w:rFonts w:ascii="Times New Roman" w:eastAsia="Calibri" w:hAnsi="Times New Roman" w:cs="Times New Roman"/>
          <w:sz w:val="28"/>
          <w:szCs w:val="28"/>
          <w:lang w:val="ru-RU"/>
        </w:rPr>
        <w:t>ями</w:t>
      </w:r>
      <w:r w:rsidR="00163C0A" w:rsidRPr="00782C9B">
        <w:rPr>
          <w:rFonts w:ascii="Times New Roman" w:eastAsia="Calibri" w:hAnsi="Times New Roman" w:cs="Times New Roman"/>
          <w:sz w:val="28"/>
          <w:szCs w:val="28"/>
          <w:lang w:val="ru-RU"/>
        </w:rPr>
        <w:t>)</w:t>
      </w:r>
      <w:r w:rsidRPr="00782C9B">
        <w:rPr>
          <w:rFonts w:ascii="Times New Roman" w:eastAsia="Calibri" w:hAnsi="Times New Roman" w:cs="Times New Roman"/>
          <w:sz w:val="28"/>
          <w:szCs w:val="28"/>
          <w:lang w:val="ru-RU"/>
        </w:rPr>
        <w:t>.</w:t>
      </w:r>
    </w:p>
    <w:p w:rsidR="00F260C9" w:rsidRPr="00784481" w:rsidRDefault="00F260C9" w:rsidP="005E4E41">
      <w:pPr>
        <w:ind w:firstLine="567"/>
        <w:jc w:val="both"/>
        <w:rPr>
          <w:rFonts w:ascii="Times New Roman" w:eastAsia="Calibri" w:hAnsi="Times New Roman" w:cs="Times New Roman"/>
          <w:color w:val="FF0000"/>
          <w:sz w:val="28"/>
          <w:szCs w:val="28"/>
          <w:lang w:val="ru-RU"/>
        </w:rPr>
      </w:pPr>
    </w:p>
    <w:p w:rsidR="00F260C9" w:rsidRPr="006847C7"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lastRenderedPageBreak/>
        <w:t>Раздел 4. Сведения об источнике информации и методике расчета</w:t>
      </w:r>
    </w:p>
    <w:p w:rsidR="00F260C9" w:rsidRPr="006847C7"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индикаторов достижения целей Программы и показателей решения задач Подпрограмм Программы</w:t>
      </w:r>
    </w:p>
    <w:p w:rsidR="00F260C9" w:rsidRPr="006847C7" w:rsidRDefault="00F260C9" w:rsidP="005E4E41">
      <w:pPr>
        <w:widowControl w:val="0"/>
        <w:autoSpaceDE w:val="0"/>
        <w:autoSpaceDN w:val="0"/>
        <w:adjustRightInd w:val="0"/>
        <w:rPr>
          <w:rFonts w:ascii="Times New Roman" w:hAnsi="Times New Roman" w:cs="Times New Roman"/>
          <w:sz w:val="28"/>
          <w:szCs w:val="28"/>
          <w:lang w:val="ru-RU"/>
        </w:rPr>
      </w:pPr>
    </w:p>
    <w:p w:rsidR="00F260C9" w:rsidRPr="006847C7" w:rsidRDefault="00F260C9" w:rsidP="005E4E41">
      <w:pPr>
        <w:widowControl w:val="0"/>
        <w:autoSpaceDE w:val="0"/>
        <w:autoSpaceDN w:val="0"/>
        <w:adjustRightInd w:val="0"/>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Сведения об источнике информации и методике </w:t>
      </w:r>
      <w:proofErr w:type="gramStart"/>
      <w:r w:rsidRPr="006847C7">
        <w:rPr>
          <w:rFonts w:ascii="Times New Roman" w:hAnsi="Times New Roman" w:cs="Times New Roman"/>
          <w:sz w:val="28"/>
          <w:szCs w:val="28"/>
          <w:lang w:val="ru-RU"/>
        </w:rPr>
        <w:t>расчета индикаторов достижения целей Программы</w:t>
      </w:r>
      <w:proofErr w:type="gramEnd"/>
      <w:r w:rsidRPr="006847C7">
        <w:rPr>
          <w:rFonts w:ascii="Times New Roman" w:hAnsi="Times New Roman" w:cs="Times New Roman"/>
          <w:sz w:val="28"/>
          <w:szCs w:val="28"/>
          <w:lang w:val="ru-RU"/>
        </w:rPr>
        <w:t xml:space="preserve"> и показателей решения задач Подпрограмм Программы приведены в приложении № </w:t>
      </w:r>
      <w:r w:rsidR="00D71AA6">
        <w:rPr>
          <w:rFonts w:ascii="Times New Roman" w:hAnsi="Times New Roman" w:cs="Times New Roman"/>
          <w:sz w:val="28"/>
          <w:szCs w:val="28"/>
          <w:lang w:val="ru-RU"/>
        </w:rPr>
        <w:t>8</w:t>
      </w:r>
      <w:r w:rsidRPr="006847C7">
        <w:rPr>
          <w:rFonts w:ascii="Times New Roman" w:hAnsi="Times New Roman" w:cs="Times New Roman"/>
          <w:sz w:val="28"/>
          <w:szCs w:val="28"/>
          <w:lang w:val="ru-RU"/>
        </w:rPr>
        <w:t xml:space="preserve"> к Программе.</w:t>
      </w:r>
    </w:p>
    <w:p w:rsidR="00F260C9" w:rsidRPr="006847C7" w:rsidRDefault="00F260C9" w:rsidP="005E4E41">
      <w:pPr>
        <w:widowControl w:val="0"/>
        <w:autoSpaceDE w:val="0"/>
        <w:autoSpaceDN w:val="0"/>
        <w:adjustRightInd w:val="0"/>
        <w:jc w:val="both"/>
        <w:rPr>
          <w:rFonts w:ascii="Times New Roman" w:hAnsi="Times New Roman" w:cs="Times New Roman"/>
          <w:sz w:val="28"/>
          <w:szCs w:val="28"/>
          <w:lang w:val="ru-RU"/>
        </w:rPr>
      </w:pPr>
    </w:p>
    <w:p w:rsidR="00F260C9" w:rsidRPr="006847C7"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5. Сведения о весовых коэффициентах, присвоенных целям, </w:t>
      </w:r>
    </w:p>
    <w:p w:rsidR="00F260C9" w:rsidRPr="006847C7"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задачам Подпрограмм Программы</w:t>
      </w:r>
    </w:p>
    <w:p w:rsidR="00F260C9" w:rsidRPr="006847C7" w:rsidRDefault="00F260C9" w:rsidP="005E4E41">
      <w:pPr>
        <w:widowControl w:val="0"/>
        <w:autoSpaceDE w:val="0"/>
        <w:autoSpaceDN w:val="0"/>
        <w:adjustRightInd w:val="0"/>
        <w:rPr>
          <w:rFonts w:ascii="Times New Roman" w:hAnsi="Times New Roman" w:cs="Times New Roman"/>
          <w:sz w:val="28"/>
          <w:szCs w:val="28"/>
          <w:lang w:val="ru-RU"/>
        </w:rPr>
      </w:pPr>
    </w:p>
    <w:p w:rsidR="00F260C9" w:rsidRPr="006847C7" w:rsidRDefault="00F260C9" w:rsidP="005E4E41">
      <w:pPr>
        <w:widowControl w:val="0"/>
        <w:autoSpaceDE w:val="0"/>
        <w:autoSpaceDN w:val="0"/>
        <w:adjustRightInd w:val="0"/>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Сведения о весовых коэффициентах, присвоенных целям, задачам Подпрограмм Программы приведены в приложении </w:t>
      </w:r>
      <w:r w:rsidRPr="00D71AA6">
        <w:rPr>
          <w:rFonts w:ascii="Times New Roman" w:hAnsi="Times New Roman" w:cs="Times New Roman"/>
          <w:sz w:val="28"/>
          <w:szCs w:val="28"/>
          <w:lang w:val="ru-RU"/>
        </w:rPr>
        <w:t xml:space="preserve">№ </w:t>
      </w:r>
      <w:r w:rsidR="00D71AA6" w:rsidRPr="00D71AA6">
        <w:rPr>
          <w:rFonts w:ascii="Times New Roman" w:hAnsi="Times New Roman" w:cs="Times New Roman"/>
          <w:sz w:val="28"/>
          <w:szCs w:val="28"/>
          <w:lang w:val="ru-RU"/>
        </w:rPr>
        <w:t>9</w:t>
      </w:r>
      <w:r w:rsidRPr="006847C7">
        <w:rPr>
          <w:rFonts w:ascii="Times New Roman" w:hAnsi="Times New Roman" w:cs="Times New Roman"/>
          <w:sz w:val="28"/>
          <w:szCs w:val="28"/>
          <w:lang w:val="ru-RU"/>
        </w:rPr>
        <w:t>к Программе.</w:t>
      </w:r>
    </w:p>
    <w:p w:rsidR="00F260C9" w:rsidRPr="006847C7" w:rsidRDefault="00F260C9" w:rsidP="005E4E41">
      <w:pPr>
        <w:rPr>
          <w:rFonts w:ascii="Times New Roman" w:hAnsi="Times New Roman" w:cs="Times New Roman"/>
          <w:sz w:val="28"/>
          <w:szCs w:val="28"/>
          <w:lang w:val="ru-RU"/>
        </w:rPr>
      </w:pPr>
    </w:p>
    <w:p w:rsidR="00AF3681" w:rsidRDefault="00AF3681"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w:t>
      </w:r>
      <w:r w:rsidR="001349D3" w:rsidRPr="006847C7">
        <w:rPr>
          <w:rFonts w:ascii="Times New Roman" w:hAnsi="Times New Roman" w:cs="Times New Roman"/>
          <w:sz w:val="28"/>
          <w:szCs w:val="28"/>
          <w:lang w:val="ru-RU"/>
        </w:rPr>
        <w:t>6</w:t>
      </w:r>
      <w:r w:rsidRPr="006847C7">
        <w:rPr>
          <w:rFonts w:ascii="Times New Roman" w:hAnsi="Times New Roman" w:cs="Times New Roman"/>
          <w:sz w:val="28"/>
          <w:szCs w:val="28"/>
          <w:lang w:val="ru-RU"/>
        </w:rPr>
        <w:t>. Финансовое обеспечение Программы</w:t>
      </w:r>
    </w:p>
    <w:p w:rsidR="00DE32CF" w:rsidRPr="006847C7" w:rsidRDefault="00DE32CF" w:rsidP="005E4E41">
      <w:pPr>
        <w:widowControl w:val="0"/>
        <w:autoSpaceDE w:val="0"/>
        <w:autoSpaceDN w:val="0"/>
        <w:adjustRightInd w:val="0"/>
        <w:jc w:val="center"/>
        <w:rPr>
          <w:rFonts w:ascii="Times New Roman" w:hAnsi="Times New Roman" w:cs="Times New Roman"/>
          <w:sz w:val="28"/>
          <w:szCs w:val="28"/>
          <w:lang w:val="ru-RU"/>
        </w:rPr>
      </w:pPr>
    </w:p>
    <w:p w:rsidR="00AF3681" w:rsidRPr="006847C7" w:rsidRDefault="00AF3681" w:rsidP="005E4E41">
      <w:pPr>
        <w:widowControl w:val="0"/>
        <w:autoSpaceDE w:val="0"/>
        <w:autoSpaceDN w:val="0"/>
        <w:adjustRightInd w:val="0"/>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Информация по финансовому обеспечению Программы за счет всех источников финансирования и за счет средств МБ (с расшифровкой по основным мероприятиям подпрограмм, а также по годам реализации Программы) прив</w:t>
      </w:r>
      <w:r w:rsidR="00B866D6" w:rsidRPr="006847C7">
        <w:rPr>
          <w:rFonts w:ascii="Times New Roman" w:hAnsi="Times New Roman" w:cs="Times New Roman"/>
          <w:sz w:val="28"/>
          <w:szCs w:val="28"/>
          <w:lang w:val="ru-RU"/>
        </w:rPr>
        <w:t xml:space="preserve">едена в приложениях № </w:t>
      </w:r>
      <w:r w:rsidR="007360B0">
        <w:rPr>
          <w:rFonts w:ascii="Times New Roman" w:hAnsi="Times New Roman" w:cs="Times New Roman"/>
          <w:sz w:val="28"/>
          <w:szCs w:val="28"/>
          <w:lang w:val="ru-RU"/>
        </w:rPr>
        <w:t>10</w:t>
      </w:r>
      <w:r w:rsidR="00B866D6" w:rsidRPr="006847C7">
        <w:rPr>
          <w:rFonts w:ascii="Times New Roman" w:hAnsi="Times New Roman" w:cs="Times New Roman"/>
          <w:sz w:val="28"/>
          <w:szCs w:val="28"/>
          <w:lang w:val="ru-RU"/>
        </w:rPr>
        <w:t xml:space="preserve"> и № </w:t>
      </w:r>
      <w:r w:rsidR="00065B7A" w:rsidRPr="006847C7">
        <w:rPr>
          <w:rFonts w:ascii="Times New Roman" w:hAnsi="Times New Roman" w:cs="Times New Roman"/>
          <w:sz w:val="28"/>
          <w:szCs w:val="28"/>
          <w:lang w:val="ru-RU"/>
        </w:rPr>
        <w:t>1</w:t>
      </w:r>
      <w:r w:rsidR="007360B0">
        <w:rPr>
          <w:rFonts w:ascii="Times New Roman" w:hAnsi="Times New Roman" w:cs="Times New Roman"/>
          <w:sz w:val="28"/>
          <w:szCs w:val="28"/>
          <w:lang w:val="ru-RU"/>
        </w:rPr>
        <w:t>1</w:t>
      </w:r>
      <w:r w:rsidR="00B866D6" w:rsidRPr="006847C7">
        <w:rPr>
          <w:rFonts w:ascii="Times New Roman" w:hAnsi="Times New Roman" w:cs="Times New Roman"/>
          <w:sz w:val="28"/>
          <w:szCs w:val="28"/>
          <w:lang w:val="ru-RU"/>
        </w:rPr>
        <w:t xml:space="preserve"> к</w:t>
      </w:r>
      <w:r w:rsidRPr="006847C7">
        <w:rPr>
          <w:rFonts w:ascii="Times New Roman" w:hAnsi="Times New Roman" w:cs="Times New Roman"/>
          <w:sz w:val="28"/>
          <w:szCs w:val="28"/>
          <w:lang w:val="ru-RU"/>
        </w:rPr>
        <w:t xml:space="preserve"> Программе.</w:t>
      </w:r>
    </w:p>
    <w:p w:rsidR="00AF3681" w:rsidRPr="008F5B99" w:rsidRDefault="00AF3681" w:rsidP="005E4E41">
      <w:pPr>
        <w:widowControl w:val="0"/>
        <w:autoSpaceDE w:val="0"/>
        <w:autoSpaceDN w:val="0"/>
        <w:adjustRightInd w:val="0"/>
        <w:ind w:firstLine="709"/>
        <w:jc w:val="both"/>
        <w:rPr>
          <w:rFonts w:ascii="Times New Roman" w:hAnsi="Times New Roman" w:cs="Times New Roman"/>
          <w:sz w:val="28"/>
          <w:szCs w:val="28"/>
          <w:lang w:val="ru-RU"/>
        </w:rPr>
      </w:pPr>
      <w:r w:rsidRPr="008F5B99">
        <w:rPr>
          <w:rFonts w:ascii="Times New Roman" w:hAnsi="Times New Roman" w:cs="Times New Roman"/>
          <w:sz w:val="28"/>
          <w:szCs w:val="28"/>
          <w:lang w:val="ru-RU"/>
        </w:rPr>
        <w:t>Объемы б</w:t>
      </w:r>
      <w:r w:rsidR="00B866D6" w:rsidRPr="008F5B99">
        <w:rPr>
          <w:rFonts w:ascii="Times New Roman" w:hAnsi="Times New Roman" w:cs="Times New Roman"/>
          <w:sz w:val="28"/>
          <w:szCs w:val="28"/>
          <w:lang w:val="ru-RU"/>
        </w:rPr>
        <w:t>юджетных ассигнований Программы</w:t>
      </w:r>
      <w:r w:rsidRPr="008F5B99">
        <w:rPr>
          <w:rFonts w:ascii="Times New Roman" w:hAnsi="Times New Roman" w:cs="Times New Roman"/>
          <w:sz w:val="28"/>
          <w:szCs w:val="28"/>
          <w:lang w:val="ru-RU"/>
        </w:rPr>
        <w:t xml:space="preserve"> на период 20</w:t>
      </w:r>
      <w:r w:rsidR="00085A8F">
        <w:rPr>
          <w:rFonts w:ascii="Times New Roman" w:hAnsi="Times New Roman" w:cs="Times New Roman"/>
          <w:sz w:val="28"/>
          <w:szCs w:val="28"/>
          <w:lang w:val="ru-RU"/>
        </w:rPr>
        <w:t>21</w:t>
      </w:r>
      <w:r w:rsidRPr="008F5B99">
        <w:rPr>
          <w:rFonts w:ascii="Times New Roman" w:hAnsi="Times New Roman" w:cs="Times New Roman"/>
          <w:sz w:val="28"/>
          <w:szCs w:val="28"/>
          <w:lang w:val="ru-RU"/>
        </w:rPr>
        <w:t>-202</w:t>
      </w:r>
      <w:r w:rsidR="00085A8F">
        <w:rPr>
          <w:rFonts w:ascii="Times New Roman" w:hAnsi="Times New Roman" w:cs="Times New Roman"/>
          <w:sz w:val="28"/>
          <w:szCs w:val="28"/>
          <w:lang w:val="ru-RU"/>
        </w:rPr>
        <w:t>6</w:t>
      </w:r>
      <w:r w:rsidRPr="008F5B99">
        <w:rPr>
          <w:rFonts w:ascii="Times New Roman" w:hAnsi="Times New Roman" w:cs="Times New Roman"/>
          <w:sz w:val="28"/>
          <w:szCs w:val="28"/>
          <w:lang w:val="ru-RU"/>
        </w:rPr>
        <w:t xml:space="preserve">годы составляют </w:t>
      </w:r>
      <w:r w:rsidR="002D36CF">
        <w:rPr>
          <w:rFonts w:ascii="Times New Roman" w:hAnsi="Times New Roman" w:cs="Times New Roman"/>
          <w:sz w:val="28"/>
          <w:szCs w:val="28"/>
          <w:lang w:val="ru-RU"/>
        </w:rPr>
        <w:t>490191,83</w:t>
      </w:r>
      <w:r w:rsidRPr="008F5B99">
        <w:rPr>
          <w:rFonts w:ascii="Times New Roman" w:hAnsi="Times New Roman" w:cs="Times New Roman"/>
          <w:sz w:val="28"/>
          <w:szCs w:val="28"/>
          <w:lang w:val="ru-RU"/>
        </w:rPr>
        <w:t xml:space="preserve"> тыс. рублей (выпадающие доходы – 0,00 тыс. рублей), в том числе по годам реализации:</w:t>
      </w:r>
    </w:p>
    <w:p w:rsidR="00AF3681" w:rsidRPr="00FA779C" w:rsidRDefault="00AF3681"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в 2021 году – </w:t>
      </w:r>
      <w:r w:rsidR="00CE435F">
        <w:rPr>
          <w:rFonts w:ascii="Times New Roman" w:hAnsi="Times New Roman" w:cs="Times New Roman"/>
          <w:sz w:val="28"/>
          <w:szCs w:val="28"/>
        </w:rPr>
        <w:t>6652</w:t>
      </w:r>
      <w:r w:rsidR="00EC1445">
        <w:rPr>
          <w:rFonts w:ascii="Times New Roman" w:hAnsi="Times New Roman" w:cs="Times New Roman"/>
          <w:sz w:val="28"/>
          <w:szCs w:val="28"/>
        </w:rPr>
        <w:t>0,8</w:t>
      </w:r>
      <w:r w:rsidR="00CE435F">
        <w:rPr>
          <w:rFonts w:ascii="Times New Roman" w:hAnsi="Times New Roman" w:cs="Times New Roman"/>
          <w:sz w:val="28"/>
          <w:szCs w:val="28"/>
        </w:rPr>
        <w:t>5</w:t>
      </w:r>
      <w:r w:rsidRPr="00FA779C">
        <w:rPr>
          <w:rFonts w:ascii="Times New Roman" w:hAnsi="Times New Roman" w:cs="Times New Roman"/>
          <w:sz w:val="28"/>
          <w:szCs w:val="28"/>
        </w:rPr>
        <w:t>тыс. рублей (выпадающие доходы – 0,00 тыс. рублей);</w:t>
      </w:r>
    </w:p>
    <w:p w:rsidR="00AF3681" w:rsidRPr="00FA779C" w:rsidRDefault="00AF3681"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в 2022 году – </w:t>
      </w:r>
      <w:r w:rsidR="00E07047">
        <w:rPr>
          <w:rFonts w:ascii="Times New Roman" w:hAnsi="Times New Roman" w:cs="Times New Roman"/>
          <w:sz w:val="28"/>
          <w:szCs w:val="28"/>
        </w:rPr>
        <w:t>57433,71</w:t>
      </w:r>
      <w:r w:rsidRPr="00FA779C">
        <w:rPr>
          <w:rFonts w:ascii="Times New Roman" w:hAnsi="Times New Roman" w:cs="Times New Roman"/>
          <w:sz w:val="28"/>
          <w:szCs w:val="28"/>
        </w:rPr>
        <w:t>тыс. рублей (выпадающие доходы – 0,00 тыс. рублей);</w:t>
      </w:r>
    </w:p>
    <w:p w:rsidR="00C33182" w:rsidRDefault="005635EC"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в 2023 году</w:t>
      </w:r>
      <w:r w:rsidR="00B41A76" w:rsidRPr="00FA779C">
        <w:rPr>
          <w:rFonts w:ascii="Times New Roman" w:hAnsi="Times New Roman" w:cs="Times New Roman"/>
          <w:sz w:val="28"/>
          <w:szCs w:val="28"/>
        </w:rPr>
        <w:t>–</w:t>
      </w:r>
      <w:r w:rsidR="007523E9">
        <w:rPr>
          <w:rFonts w:ascii="Times New Roman" w:hAnsi="Times New Roman" w:cs="Times New Roman"/>
          <w:sz w:val="28"/>
          <w:szCs w:val="28"/>
        </w:rPr>
        <w:t>64074,83</w:t>
      </w:r>
      <w:r w:rsidR="00AF3681" w:rsidRPr="00FA779C">
        <w:rPr>
          <w:rFonts w:ascii="Times New Roman" w:hAnsi="Times New Roman" w:cs="Times New Roman"/>
          <w:sz w:val="28"/>
          <w:szCs w:val="28"/>
        </w:rPr>
        <w:t>тыс. рублей (выпада</w:t>
      </w:r>
      <w:r w:rsidR="00C33182">
        <w:rPr>
          <w:rFonts w:ascii="Times New Roman" w:hAnsi="Times New Roman" w:cs="Times New Roman"/>
          <w:sz w:val="28"/>
          <w:szCs w:val="28"/>
        </w:rPr>
        <w:t>ющие доходы – 0,00 тыс. рублей);</w:t>
      </w:r>
    </w:p>
    <w:p w:rsidR="008A714A" w:rsidRDefault="00C33182" w:rsidP="005E4E4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FA779C">
        <w:rPr>
          <w:rFonts w:ascii="Times New Roman" w:hAnsi="Times New Roman" w:cs="Times New Roman"/>
          <w:sz w:val="28"/>
          <w:szCs w:val="28"/>
        </w:rPr>
        <w:t>в 202</w:t>
      </w:r>
      <w:r>
        <w:rPr>
          <w:rFonts w:ascii="Times New Roman" w:hAnsi="Times New Roman" w:cs="Times New Roman"/>
          <w:sz w:val="28"/>
          <w:szCs w:val="28"/>
        </w:rPr>
        <w:t>4</w:t>
      </w:r>
      <w:r w:rsidRPr="00FA779C">
        <w:rPr>
          <w:rFonts w:ascii="Times New Roman" w:hAnsi="Times New Roman" w:cs="Times New Roman"/>
          <w:sz w:val="28"/>
          <w:szCs w:val="28"/>
        </w:rPr>
        <w:t xml:space="preserve"> году – </w:t>
      </w:r>
      <w:r w:rsidR="002D36CF">
        <w:rPr>
          <w:rFonts w:ascii="Times New Roman" w:hAnsi="Times New Roman" w:cs="Times New Roman"/>
          <w:sz w:val="28"/>
          <w:szCs w:val="28"/>
        </w:rPr>
        <w:t>106734,17</w:t>
      </w:r>
      <w:r w:rsidRPr="00FA779C">
        <w:rPr>
          <w:rFonts w:ascii="Times New Roman" w:hAnsi="Times New Roman" w:cs="Times New Roman"/>
          <w:sz w:val="28"/>
          <w:szCs w:val="28"/>
        </w:rPr>
        <w:t xml:space="preserve"> тыс. рублей (выпада</w:t>
      </w:r>
      <w:r w:rsidR="008A714A">
        <w:rPr>
          <w:rFonts w:ascii="Times New Roman" w:hAnsi="Times New Roman" w:cs="Times New Roman"/>
          <w:sz w:val="28"/>
          <w:szCs w:val="28"/>
        </w:rPr>
        <w:t>ющие доходы – 0,00 тыс. рублей);</w:t>
      </w:r>
    </w:p>
    <w:p w:rsidR="00085A8F" w:rsidRDefault="008A714A" w:rsidP="005E4E4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FA779C">
        <w:rPr>
          <w:rFonts w:ascii="Times New Roman" w:hAnsi="Times New Roman" w:cs="Times New Roman"/>
          <w:sz w:val="28"/>
          <w:szCs w:val="28"/>
        </w:rPr>
        <w:t>в 202</w:t>
      </w:r>
      <w:r>
        <w:rPr>
          <w:rFonts w:ascii="Times New Roman" w:hAnsi="Times New Roman" w:cs="Times New Roman"/>
          <w:sz w:val="28"/>
          <w:szCs w:val="28"/>
        </w:rPr>
        <w:t>5</w:t>
      </w:r>
      <w:r w:rsidRPr="00FA779C">
        <w:rPr>
          <w:rFonts w:ascii="Times New Roman" w:hAnsi="Times New Roman" w:cs="Times New Roman"/>
          <w:sz w:val="28"/>
          <w:szCs w:val="28"/>
        </w:rPr>
        <w:t xml:space="preserve"> году – </w:t>
      </w:r>
      <w:r w:rsidR="00782C9B">
        <w:rPr>
          <w:rFonts w:ascii="Times New Roman" w:hAnsi="Times New Roman" w:cs="Times New Roman"/>
          <w:sz w:val="28"/>
          <w:szCs w:val="28"/>
        </w:rPr>
        <w:t>96863,32</w:t>
      </w:r>
      <w:r w:rsidRPr="00FA779C">
        <w:rPr>
          <w:rFonts w:ascii="Times New Roman" w:hAnsi="Times New Roman" w:cs="Times New Roman"/>
          <w:sz w:val="28"/>
          <w:szCs w:val="28"/>
        </w:rPr>
        <w:t xml:space="preserve"> тыс. рублей (выпада</w:t>
      </w:r>
      <w:r w:rsidR="00085A8F">
        <w:rPr>
          <w:rFonts w:ascii="Times New Roman" w:hAnsi="Times New Roman" w:cs="Times New Roman"/>
          <w:sz w:val="28"/>
          <w:szCs w:val="28"/>
        </w:rPr>
        <w:t>ющие доходы – 0,00 тыс. рублей);</w:t>
      </w:r>
    </w:p>
    <w:p w:rsidR="00AF3681" w:rsidRPr="00FA779C" w:rsidRDefault="00085A8F" w:rsidP="005E4E4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FA779C">
        <w:rPr>
          <w:rFonts w:ascii="Times New Roman" w:hAnsi="Times New Roman" w:cs="Times New Roman"/>
          <w:sz w:val="28"/>
          <w:szCs w:val="28"/>
        </w:rPr>
        <w:t>в 202</w:t>
      </w:r>
      <w:r>
        <w:rPr>
          <w:rFonts w:ascii="Times New Roman" w:hAnsi="Times New Roman" w:cs="Times New Roman"/>
          <w:sz w:val="28"/>
          <w:szCs w:val="28"/>
        </w:rPr>
        <w:t>6</w:t>
      </w:r>
      <w:r w:rsidRPr="00FA779C">
        <w:rPr>
          <w:rFonts w:ascii="Times New Roman" w:hAnsi="Times New Roman" w:cs="Times New Roman"/>
          <w:sz w:val="28"/>
          <w:szCs w:val="28"/>
        </w:rPr>
        <w:t xml:space="preserve"> году – </w:t>
      </w:r>
      <w:r w:rsidR="00782C9B">
        <w:rPr>
          <w:rFonts w:ascii="Times New Roman" w:hAnsi="Times New Roman" w:cs="Times New Roman"/>
          <w:sz w:val="28"/>
          <w:szCs w:val="28"/>
        </w:rPr>
        <w:t>98564,95</w:t>
      </w:r>
      <w:r w:rsidRPr="00FA779C">
        <w:rPr>
          <w:rFonts w:ascii="Times New Roman" w:hAnsi="Times New Roman" w:cs="Times New Roman"/>
          <w:sz w:val="28"/>
          <w:szCs w:val="28"/>
        </w:rPr>
        <w:t xml:space="preserve"> тыс. рублей (выпадающие доходы – 0,00 тыс. рублей)</w:t>
      </w:r>
      <w:proofErr w:type="gramStart"/>
      <w:r w:rsidRPr="00FA779C">
        <w:rPr>
          <w:rFonts w:ascii="Times New Roman" w:hAnsi="Times New Roman" w:cs="Times New Roman"/>
          <w:sz w:val="28"/>
          <w:szCs w:val="28"/>
        </w:rPr>
        <w:t>,</w:t>
      </w:r>
      <w:r w:rsidR="00AF3681" w:rsidRPr="00FA779C">
        <w:rPr>
          <w:rFonts w:ascii="Times New Roman" w:hAnsi="Times New Roman" w:cs="Times New Roman"/>
          <w:sz w:val="28"/>
          <w:szCs w:val="28"/>
        </w:rPr>
        <w:t>и</w:t>
      </w:r>
      <w:proofErr w:type="gramEnd"/>
      <w:r w:rsidR="00AF3681" w:rsidRPr="00FA779C">
        <w:rPr>
          <w:rFonts w:ascii="Times New Roman" w:hAnsi="Times New Roman" w:cs="Times New Roman"/>
          <w:sz w:val="28"/>
          <w:szCs w:val="28"/>
        </w:rPr>
        <w:t xml:space="preserve">з них: </w:t>
      </w:r>
    </w:p>
    <w:p w:rsidR="00DE787A" w:rsidRPr="008F5B99" w:rsidRDefault="00DE787A"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ФБ</w:t>
      </w:r>
      <w:r w:rsidRPr="008F5B99">
        <w:rPr>
          <w:rFonts w:ascii="Times New Roman" w:hAnsi="Times New Roman" w:cs="Times New Roman"/>
          <w:sz w:val="28"/>
          <w:szCs w:val="28"/>
          <w:lang w:val="ru-RU"/>
        </w:rPr>
        <w:t xml:space="preserve"> – </w:t>
      </w:r>
      <w:r w:rsidR="00E07047">
        <w:rPr>
          <w:rFonts w:ascii="Times New Roman" w:hAnsi="Times New Roman" w:cs="Times New Roman"/>
          <w:sz w:val="28"/>
          <w:szCs w:val="28"/>
          <w:lang w:val="ru-RU"/>
        </w:rPr>
        <w:t>713,15</w:t>
      </w:r>
      <w:r w:rsidRPr="008F5B99">
        <w:rPr>
          <w:rFonts w:ascii="Times New Roman" w:hAnsi="Times New Roman" w:cs="Times New Roman"/>
          <w:sz w:val="28"/>
          <w:szCs w:val="28"/>
          <w:lang w:val="ru-RU"/>
        </w:rPr>
        <w:t xml:space="preserve"> тыс. рублей, в том числе по годам реализации:</w:t>
      </w:r>
    </w:p>
    <w:p w:rsidR="00DE787A" w:rsidRPr="006847C7" w:rsidRDefault="00DE787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713,15</w:t>
      </w:r>
      <w:r w:rsidRPr="006847C7">
        <w:rPr>
          <w:rFonts w:ascii="Times New Roman" w:hAnsi="Times New Roman" w:cs="Times New Roman"/>
          <w:sz w:val="28"/>
          <w:szCs w:val="28"/>
          <w:lang w:val="ru-RU"/>
        </w:rPr>
        <w:t xml:space="preserve"> тыс. рублей;</w:t>
      </w:r>
    </w:p>
    <w:p w:rsidR="00DE787A" w:rsidRPr="006847C7" w:rsidRDefault="00DE787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sidR="00E07047">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p>
    <w:p w:rsidR="00DE787A" w:rsidRDefault="00DE787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Pr>
          <w:rFonts w:ascii="Times New Roman" w:hAnsi="Times New Roman" w:cs="Times New Roman"/>
          <w:sz w:val="28"/>
          <w:szCs w:val="28"/>
          <w:lang w:val="ru-RU"/>
        </w:rPr>
        <w:t>0,00 тыс. рублей;</w:t>
      </w:r>
    </w:p>
    <w:p w:rsidR="00DE787A" w:rsidRPr="006847C7" w:rsidRDefault="00DE787A"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292F7A">
        <w:rPr>
          <w:rFonts w:ascii="Times New Roman" w:hAnsi="Times New Roman" w:cs="Times New Roman"/>
          <w:sz w:val="28"/>
          <w:szCs w:val="28"/>
          <w:lang w:val="ru-RU"/>
        </w:rPr>
        <w:t>0,00 тыс. рублей;</w:t>
      </w:r>
    </w:p>
    <w:p w:rsidR="00292F7A" w:rsidRPr="006847C7" w:rsidRDefault="00292F7A"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 тыс. рублей,</w:t>
      </w:r>
    </w:p>
    <w:p w:rsidR="00205093" w:rsidRPr="00491B42" w:rsidRDefault="00C0084C" w:rsidP="005E4E41">
      <w:pPr>
        <w:jc w:val="both"/>
        <w:rPr>
          <w:rFonts w:ascii="Times New Roman" w:hAnsi="Times New Roman" w:cs="Times New Roman"/>
          <w:sz w:val="28"/>
          <w:szCs w:val="28"/>
          <w:lang w:val="ru-RU"/>
        </w:rPr>
      </w:pPr>
      <w:r w:rsidRPr="00491B42">
        <w:rPr>
          <w:rFonts w:ascii="Times New Roman" w:hAnsi="Times New Roman" w:cs="Times New Roman"/>
          <w:sz w:val="28"/>
          <w:szCs w:val="28"/>
          <w:lang w:val="ru-RU"/>
        </w:rPr>
        <w:t>КБ</w:t>
      </w:r>
      <w:r w:rsidR="00205093" w:rsidRPr="00491B42">
        <w:rPr>
          <w:rFonts w:ascii="Times New Roman" w:hAnsi="Times New Roman" w:cs="Times New Roman"/>
          <w:sz w:val="28"/>
          <w:szCs w:val="28"/>
          <w:lang w:val="ru-RU"/>
        </w:rPr>
        <w:t xml:space="preserve"> –</w:t>
      </w:r>
      <w:r w:rsidR="00782C9B">
        <w:rPr>
          <w:rFonts w:ascii="Times New Roman" w:hAnsi="Times New Roman" w:cs="Times New Roman"/>
          <w:sz w:val="28"/>
          <w:szCs w:val="28"/>
          <w:lang w:val="ru-RU"/>
        </w:rPr>
        <w:t>37905,50</w:t>
      </w:r>
      <w:r w:rsidR="00205093" w:rsidRPr="00491B42">
        <w:rPr>
          <w:rFonts w:ascii="Times New Roman" w:hAnsi="Times New Roman" w:cs="Times New Roman"/>
          <w:sz w:val="28"/>
          <w:szCs w:val="28"/>
          <w:lang w:val="ru-RU"/>
        </w:rPr>
        <w:t xml:space="preserve"> тыс. рублей, в том числе по годам реализации:</w:t>
      </w:r>
    </w:p>
    <w:p w:rsidR="00205093" w:rsidRPr="006847C7" w:rsidRDefault="00205093"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w:t>
      </w:r>
      <w:r w:rsidR="00B866D6" w:rsidRPr="006847C7">
        <w:rPr>
          <w:rFonts w:ascii="Times New Roman" w:hAnsi="Times New Roman" w:cs="Times New Roman"/>
          <w:sz w:val="28"/>
          <w:szCs w:val="28"/>
          <w:lang w:val="ru-RU"/>
        </w:rPr>
        <w:t>–</w:t>
      </w:r>
      <w:r w:rsidR="00DE787A">
        <w:rPr>
          <w:rFonts w:ascii="Times New Roman" w:hAnsi="Times New Roman" w:cs="Times New Roman"/>
          <w:sz w:val="28"/>
          <w:szCs w:val="28"/>
          <w:lang w:val="ru-RU"/>
        </w:rPr>
        <w:t>9203,54</w:t>
      </w:r>
      <w:r w:rsidRPr="006847C7">
        <w:rPr>
          <w:rFonts w:ascii="Times New Roman" w:hAnsi="Times New Roman" w:cs="Times New Roman"/>
          <w:sz w:val="28"/>
          <w:szCs w:val="28"/>
          <w:lang w:val="ru-RU"/>
        </w:rPr>
        <w:t xml:space="preserve"> тыс. рублей;</w:t>
      </w:r>
    </w:p>
    <w:p w:rsidR="00205093" w:rsidRPr="006847C7" w:rsidRDefault="00205093"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w:t>
      </w:r>
      <w:r w:rsidR="00B866D6" w:rsidRPr="006847C7">
        <w:rPr>
          <w:rFonts w:ascii="Times New Roman" w:hAnsi="Times New Roman" w:cs="Times New Roman"/>
          <w:sz w:val="28"/>
          <w:szCs w:val="28"/>
          <w:lang w:val="ru-RU"/>
        </w:rPr>
        <w:t>–</w:t>
      </w:r>
      <w:r w:rsidR="00E07047">
        <w:rPr>
          <w:rFonts w:ascii="Times New Roman" w:hAnsi="Times New Roman" w:cs="Times New Roman"/>
          <w:sz w:val="28"/>
          <w:szCs w:val="28"/>
          <w:lang w:val="ru-RU"/>
        </w:rPr>
        <w:t>9919,55</w:t>
      </w:r>
      <w:r w:rsidRPr="006847C7">
        <w:rPr>
          <w:rFonts w:ascii="Times New Roman" w:hAnsi="Times New Roman" w:cs="Times New Roman"/>
          <w:sz w:val="28"/>
          <w:szCs w:val="28"/>
          <w:lang w:val="ru-RU"/>
        </w:rPr>
        <w:t xml:space="preserve"> тыс. рублей;</w:t>
      </w:r>
    </w:p>
    <w:p w:rsidR="00205093" w:rsidRPr="006847C7" w:rsidRDefault="00205093"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w:t>
      </w:r>
      <w:r w:rsidR="00C33182">
        <w:rPr>
          <w:rFonts w:ascii="Times New Roman" w:hAnsi="Times New Roman" w:cs="Times New Roman"/>
          <w:sz w:val="28"/>
          <w:szCs w:val="28"/>
          <w:lang w:val="ru-RU"/>
        </w:rPr>
        <w:t>–</w:t>
      </w:r>
      <w:r w:rsidR="00782C9B">
        <w:rPr>
          <w:rFonts w:ascii="Times New Roman" w:hAnsi="Times New Roman" w:cs="Times New Roman"/>
          <w:sz w:val="28"/>
          <w:szCs w:val="28"/>
          <w:lang w:val="ru-RU"/>
        </w:rPr>
        <w:t>6332,29</w:t>
      </w:r>
      <w:r w:rsidRPr="006847C7">
        <w:rPr>
          <w:rFonts w:ascii="Times New Roman" w:hAnsi="Times New Roman" w:cs="Times New Roman"/>
          <w:sz w:val="28"/>
          <w:szCs w:val="28"/>
          <w:lang w:val="ru-RU"/>
        </w:rPr>
        <w:t>тыс. рублей</w:t>
      </w:r>
      <w:r w:rsidR="00292F7A">
        <w:rPr>
          <w:rFonts w:ascii="Times New Roman" w:hAnsi="Times New Roman" w:cs="Times New Roman"/>
          <w:sz w:val="28"/>
          <w:szCs w:val="28"/>
          <w:lang w:val="ru-RU"/>
        </w:rPr>
        <w:t>;</w:t>
      </w:r>
    </w:p>
    <w:p w:rsidR="00C33182" w:rsidRPr="006847C7" w:rsidRDefault="00C3318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w:t>
      </w:r>
      <w:r>
        <w:rPr>
          <w:rFonts w:ascii="Times New Roman" w:hAnsi="Times New Roman" w:cs="Times New Roman"/>
          <w:sz w:val="28"/>
          <w:szCs w:val="28"/>
          <w:lang w:val="ru-RU"/>
        </w:rPr>
        <w:t>–</w:t>
      </w:r>
      <w:r w:rsidR="00782C9B">
        <w:rPr>
          <w:rFonts w:ascii="Times New Roman" w:hAnsi="Times New Roman" w:cs="Times New Roman"/>
          <w:sz w:val="28"/>
          <w:szCs w:val="28"/>
          <w:lang w:val="ru-RU"/>
        </w:rPr>
        <w:t>9545,00</w:t>
      </w:r>
      <w:r w:rsidR="00292F7A">
        <w:rPr>
          <w:rFonts w:ascii="Times New Roman" w:hAnsi="Times New Roman" w:cs="Times New Roman"/>
          <w:sz w:val="28"/>
          <w:szCs w:val="28"/>
          <w:lang w:val="ru-RU"/>
        </w:rPr>
        <w:t xml:space="preserve"> тыс. рублей;</w:t>
      </w:r>
    </w:p>
    <w:p w:rsidR="00292F7A" w:rsidRPr="006847C7" w:rsidRDefault="00292F7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w:t>
      </w:r>
      <w:r>
        <w:rPr>
          <w:rFonts w:ascii="Times New Roman" w:hAnsi="Times New Roman" w:cs="Times New Roman"/>
          <w:sz w:val="28"/>
          <w:szCs w:val="28"/>
          <w:lang w:val="ru-RU"/>
        </w:rPr>
        <w:t>–</w:t>
      </w:r>
      <w:r w:rsidR="00782C9B">
        <w:rPr>
          <w:rFonts w:ascii="Times New Roman" w:hAnsi="Times New Roman" w:cs="Times New Roman"/>
          <w:sz w:val="28"/>
          <w:szCs w:val="28"/>
          <w:lang w:val="ru-RU"/>
        </w:rPr>
        <w:t>1391,00</w:t>
      </w:r>
      <w:r w:rsidR="00E96253">
        <w:rPr>
          <w:rFonts w:ascii="Times New Roman" w:hAnsi="Times New Roman" w:cs="Times New Roman"/>
          <w:sz w:val="28"/>
          <w:szCs w:val="28"/>
          <w:lang w:val="ru-RU"/>
        </w:rPr>
        <w:t xml:space="preserve"> тыс. рублей;</w:t>
      </w:r>
    </w:p>
    <w:p w:rsidR="00E96253" w:rsidRPr="006847C7" w:rsidRDefault="00E96253" w:rsidP="00E96253">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w:t>
      </w:r>
      <w:r>
        <w:rPr>
          <w:rFonts w:ascii="Times New Roman" w:hAnsi="Times New Roman" w:cs="Times New Roman"/>
          <w:sz w:val="28"/>
          <w:szCs w:val="28"/>
          <w:lang w:val="ru-RU"/>
        </w:rPr>
        <w:t>–</w:t>
      </w:r>
      <w:r w:rsidR="00782C9B">
        <w:rPr>
          <w:rFonts w:ascii="Times New Roman" w:hAnsi="Times New Roman" w:cs="Times New Roman"/>
          <w:sz w:val="28"/>
          <w:szCs w:val="28"/>
          <w:lang w:val="ru-RU"/>
        </w:rPr>
        <w:t>1514,12</w:t>
      </w:r>
      <w:r w:rsidRPr="006847C7">
        <w:rPr>
          <w:rFonts w:ascii="Times New Roman" w:hAnsi="Times New Roman" w:cs="Times New Roman"/>
          <w:sz w:val="28"/>
          <w:szCs w:val="28"/>
          <w:lang w:val="ru-RU"/>
        </w:rPr>
        <w:t xml:space="preserve"> тыс. рублей,</w:t>
      </w:r>
    </w:p>
    <w:p w:rsidR="00AF3681" w:rsidRPr="00491B42" w:rsidRDefault="00B866D6" w:rsidP="005E4E41">
      <w:pPr>
        <w:jc w:val="both"/>
        <w:rPr>
          <w:rFonts w:ascii="Times New Roman" w:hAnsi="Times New Roman" w:cs="Times New Roman"/>
          <w:sz w:val="28"/>
          <w:szCs w:val="28"/>
          <w:lang w:val="ru-RU"/>
        </w:rPr>
      </w:pPr>
      <w:r w:rsidRPr="00491B42">
        <w:rPr>
          <w:rFonts w:ascii="Times New Roman" w:hAnsi="Times New Roman" w:cs="Times New Roman"/>
          <w:sz w:val="28"/>
          <w:szCs w:val="28"/>
          <w:lang w:val="ru-RU"/>
        </w:rPr>
        <w:t>МБ</w:t>
      </w:r>
      <w:r w:rsidR="00AF3681" w:rsidRPr="00491B42">
        <w:rPr>
          <w:rFonts w:ascii="Times New Roman" w:hAnsi="Times New Roman" w:cs="Times New Roman"/>
          <w:sz w:val="28"/>
          <w:szCs w:val="28"/>
          <w:lang w:val="ru-RU"/>
        </w:rPr>
        <w:t xml:space="preserve"> – </w:t>
      </w:r>
      <w:r w:rsidR="002D36CF">
        <w:rPr>
          <w:rFonts w:ascii="Times New Roman" w:hAnsi="Times New Roman" w:cs="Times New Roman"/>
          <w:sz w:val="28"/>
          <w:szCs w:val="28"/>
          <w:lang w:val="ru-RU"/>
        </w:rPr>
        <w:t>451573,18</w:t>
      </w:r>
      <w:r w:rsidR="00AF3681" w:rsidRPr="00491B42">
        <w:rPr>
          <w:rFonts w:ascii="Times New Roman" w:hAnsi="Times New Roman" w:cs="Times New Roman"/>
          <w:sz w:val="28"/>
          <w:szCs w:val="28"/>
          <w:lang w:val="ru-RU"/>
        </w:rPr>
        <w:t xml:space="preserve"> тыс. рублей (выпадающие доходы – 0,00 тыс. рублей), в том числе по годам:</w:t>
      </w:r>
    </w:p>
    <w:p w:rsidR="00AF3681" w:rsidRPr="00FA779C" w:rsidRDefault="00AF3681"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lastRenderedPageBreak/>
        <w:t xml:space="preserve">- в 2021 году – </w:t>
      </w:r>
      <w:r w:rsidR="00DE787A">
        <w:rPr>
          <w:rFonts w:ascii="Times New Roman" w:hAnsi="Times New Roman" w:cs="Times New Roman"/>
          <w:sz w:val="28"/>
          <w:szCs w:val="28"/>
        </w:rPr>
        <w:t>56604,16</w:t>
      </w:r>
      <w:r w:rsidRPr="00FA779C">
        <w:rPr>
          <w:rFonts w:ascii="Times New Roman" w:hAnsi="Times New Roman" w:cs="Times New Roman"/>
          <w:sz w:val="28"/>
          <w:szCs w:val="28"/>
        </w:rPr>
        <w:t>тыс. рублей (выпадающие доходы – 0,00 тыс. рублей);</w:t>
      </w:r>
    </w:p>
    <w:p w:rsidR="00AF3681" w:rsidRPr="00FA779C" w:rsidRDefault="00AF3681"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в 2022 году – </w:t>
      </w:r>
      <w:r w:rsidR="00E07047">
        <w:rPr>
          <w:rFonts w:ascii="Times New Roman" w:hAnsi="Times New Roman" w:cs="Times New Roman"/>
          <w:sz w:val="28"/>
          <w:szCs w:val="28"/>
        </w:rPr>
        <w:t>47514,16</w:t>
      </w:r>
      <w:r w:rsidRPr="00FA779C">
        <w:rPr>
          <w:rFonts w:ascii="Times New Roman" w:hAnsi="Times New Roman" w:cs="Times New Roman"/>
          <w:sz w:val="28"/>
          <w:szCs w:val="28"/>
        </w:rPr>
        <w:t>тыс. рублей (выпадающие доходы – 0,00 тыс. рублей);</w:t>
      </w:r>
    </w:p>
    <w:p w:rsidR="003D50AD" w:rsidRPr="006847C7" w:rsidRDefault="00AF3681"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sidR="007523E9">
        <w:rPr>
          <w:rFonts w:ascii="Times New Roman" w:hAnsi="Times New Roman" w:cs="Times New Roman"/>
          <w:sz w:val="28"/>
          <w:szCs w:val="28"/>
          <w:lang w:val="ru-RU"/>
        </w:rPr>
        <w:t>57742,54</w:t>
      </w:r>
      <w:r w:rsidRPr="006847C7">
        <w:rPr>
          <w:rFonts w:ascii="Times New Roman" w:hAnsi="Times New Roman" w:cs="Times New Roman"/>
          <w:sz w:val="28"/>
          <w:szCs w:val="28"/>
          <w:lang w:val="ru-RU"/>
        </w:rPr>
        <w:t>тыс. рублей (выпадающие доходы – 0,00 тыс. рублей)</w:t>
      </w:r>
      <w:r w:rsidR="00D76EF1">
        <w:rPr>
          <w:rFonts w:ascii="Times New Roman" w:hAnsi="Times New Roman" w:cs="Times New Roman"/>
          <w:sz w:val="28"/>
          <w:szCs w:val="28"/>
          <w:lang w:val="ru-RU"/>
        </w:rPr>
        <w:t>;</w:t>
      </w:r>
    </w:p>
    <w:p w:rsidR="00C33182" w:rsidRPr="006847C7" w:rsidRDefault="00C3318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sidR="00292F7A">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2D36CF">
        <w:rPr>
          <w:rFonts w:ascii="Times New Roman" w:hAnsi="Times New Roman" w:cs="Times New Roman"/>
          <w:sz w:val="28"/>
          <w:szCs w:val="28"/>
          <w:lang w:val="ru-RU"/>
        </w:rPr>
        <w:t>97189,17</w:t>
      </w:r>
      <w:r w:rsidRPr="006847C7">
        <w:rPr>
          <w:rFonts w:ascii="Times New Roman" w:hAnsi="Times New Roman" w:cs="Times New Roman"/>
          <w:sz w:val="28"/>
          <w:szCs w:val="28"/>
          <w:lang w:val="ru-RU"/>
        </w:rPr>
        <w:t xml:space="preserve"> тыс. рублей (выпада</w:t>
      </w:r>
      <w:r w:rsidR="00D76EF1">
        <w:rPr>
          <w:rFonts w:ascii="Times New Roman" w:hAnsi="Times New Roman" w:cs="Times New Roman"/>
          <w:sz w:val="28"/>
          <w:szCs w:val="28"/>
          <w:lang w:val="ru-RU"/>
        </w:rPr>
        <w:t>ющие доходы – 0,00 тыс. рублей);</w:t>
      </w:r>
    </w:p>
    <w:p w:rsidR="00E96253" w:rsidRDefault="00292F7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sidR="00D76EF1">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95472,32</w:t>
      </w:r>
      <w:r w:rsidRPr="006847C7">
        <w:rPr>
          <w:rFonts w:ascii="Times New Roman" w:hAnsi="Times New Roman" w:cs="Times New Roman"/>
          <w:sz w:val="28"/>
          <w:szCs w:val="28"/>
          <w:lang w:val="ru-RU"/>
        </w:rPr>
        <w:t xml:space="preserve"> тыс. рублей (выпада</w:t>
      </w:r>
      <w:r w:rsidR="000D71AA">
        <w:rPr>
          <w:rFonts w:ascii="Times New Roman" w:hAnsi="Times New Roman" w:cs="Times New Roman"/>
          <w:sz w:val="28"/>
          <w:szCs w:val="28"/>
          <w:lang w:val="ru-RU"/>
        </w:rPr>
        <w:t>ющие доходы – 0,00 тыс. рублей);</w:t>
      </w:r>
    </w:p>
    <w:p w:rsidR="002D36CF" w:rsidRDefault="00E96253"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97050,83</w:t>
      </w:r>
      <w:r w:rsidRPr="006847C7">
        <w:rPr>
          <w:rFonts w:ascii="Times New Roman" w:hAnsi="Times New Roman" w:cs="Times New Roman"/>
          <w:sz w:val="28"/>
          <w:szCs w:val="28"/>
          <w:lang w:val="ru-RU"/>
        </w:rPr>
        <w:t xml:space="preserve"> тыс. рублей (выпадаю</w:t>
      </w:r>
      <w:r w:rsidR="002D36CF">
        <w:rPr>
          <w:rFonts w:ascii="Times New Roman" w:hAnsi="Times New Roman" w:cs="Times New Roman"/>
          <w:sz w:val="28"/>
          <w:szCs w:val="28"/>
          <w:lang w:val="ru-RU"/>
        </w:rPr>
        <w:t>щие доходы – 0,00 тыс. рублей),</w:t>
      </w:r>
    </w:p>
    <w:p w:rsidR="002D36CF" w:rsidRPr="00472560" w:rsidRDefault="002D36CF" w:rsidP="002D36CF">
      <w:pPr>
        <w:rPr>
          <w:rFonts w:ascii="Times New Roman" w:hAnsi="Times New Roman" w:cs="Times New Roman"/>
          <w:sz w:val="28"/>
          <w:szCs w:val="28"/>
          <w:lang w:val="ru-RU"/>
        </w:rPr>
      </w:pPr>
      <w:r w:rsidRPr="00472560">
        <w:rPr>
          <w:rFonts w:ascii="Times New Roman" w:hAnsi="Times New Roman" w:cs="Times New Roman"/>
          <w:sz w:val="28"/>
          <w:szCs w:val="28"/>
          <w:lang w:val="ru-RU"/>
        </w:rPr>
        <w:t>из них:</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средств иных источников –  </w:t>
      </w:r>
      <w:r>
        <w:rPr>
          <w:rFonts w:ascii="Times New Roman" w:hAnsi="Times New Roman" w:cs="Times New Roman"/>
          <w:sz w:val="28"/>
          <w:szCs w:val="28"/>
          <w:lang w:val="ru-RU"/>
        </w:rPr>
        <w:t>5563,03</w:t>
      </w:r>
      <w:r w:rsidRPr="00472560">
        <w:rPr>
          <w:rFonts w:ascii="Times New Roman" w:hAnsi="Times New Roman" w:cs="Times New Roman"/>
          <w:sz w:val="28"/>
          <w:szCs w:val="28"/>
          <w:lang w:val="ru-RU"/>
        </w:rPr>
        <w:t xml:space="preserve"> тыс. рублей, в том числе по годам:</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2021 году – 2281,00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2022 году – 901,20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xml:space="preserve">- в 2023 году – </w:t>
      </w:r>
      <w:r>
        <w:rPr>
          <w:rFonts w:ascii="Times New Roman" w:hAnsi="Times New Roman" w:cs="Times New Roman"/>
          <w:sz w:val="28"/>
          <w:szCs w:val="28"/>
          <w:lang w:val="ru-RU"/>
        </w:rPr>
        <w:t>1081,33</w:t>
      </w:r>
      <w:r w:rsidRPr="00472560">
        <w:rPr>
          <w:rFonts w:ascii="Times New Roman" w:hAnsi="Times New Roman" w:cs="Times New Roman"/>
          <w:sz w:val="28"/>
          <w:szCs w:val="28"/>
          <w:lang w:val="ru-RU"/>
        </w:rPr>
        <w:t xml:space="preserve">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w:t>
      </w:r>
      <w:r>
        <w:rPr>
          <w:rFonts w:ascii="Times New Roman" w:hAnsi="Times New Roman" w:cs="Times New Roman"/>
          <w:sz w:val="28"/>
          <w:szCs w:val="28"/>
          <w:lang w:val="ru-RU"/>
        </w:rPr>
        <w:t xml:space="preserve"> в 2024 году – 1299,50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w:t>
      </w:r>
      <w:r>
        <w:rPr>
          <w:rFonts w:ascii="Times New Roman" w:hAnsi="Times New Roman" w:cs="Times New Roman"/>
          <w:sz w:val="28"/>
          <w:szCs w:val="28"/>
          <w:lang w:val="ru-RU"/>
        </w:rPr>
        <w:t xml:space="preserve"> в 2025 году – 0,00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472560">
        <w:rPr>
          <w:rFonts w:ascii="Times New Roman" w:hAnsi="Times New Roman" w:cs="Times New Roman"/>
          <w:sz w:val="28"/>
          <w:szCs w:val="28"/>
          <w:lang w:val="ru-RU"/>
        </w:rPr>
        <w:t xml:space="preserve"> году – 0,00 тыс. рублей,</w:t>
      </w:r>
    </w:p>
    <w:p w:rsidR="002D36CF" w:rsidRPr="00472560" w:rsidRDefault="002D36CF" w:rsidP="002D36CF">
      <w:pPr>
        <w:jc w:val="both"/>
        <w:rPr>
          <w:rFonts w:ascii="Times New Roman" w:hAnsi="Times New Roman" w:cs="Times New Roman"/>
          <w:sz w:val="28"/>
          <w:szCs w:val="28"/>
          <w:lang w:val="ru-RU"/>
        </w:rPr>
      </w:pPr>
      <w:r>
        <w:rPr>
          <w:rFonts w:ascii="Times New Roman" w:hAnsi="Times New Roman" w:cs="Times New Roman"/>
          <w:sz w:val="28"/>
          <w:szCs w:val="28"/>
          <w:lang w:val="ru-RU"/>
        </w:rPr>
        <w:t>внебюджетных источников</w:t>
      </w:r>
      <w:r w:rsidRPr="00472560">
        <w:rPr>
          <w:rFonts w:ascii="Times New Roman" w:hAnsi="Times New Roman" w:cs="Times New Roman"/>
          <w:sz w:val="28"/>
          <w:szCs w:val="28"/>
          <w:lang w:val="ru-RU"/>
        </w:rPr>
        <w:t xml:space="preserve"> (далее – ВИ) –0,00 тыс. рублей, в том числе по годам реализации:</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2021 году – 0,00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2022 году – 0,00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2023 году - 0,00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w:t>
      </w:r>
      <w:r>
        <w:rPr>
          <w:rFonts w:ascii="Times New Roman" w:hAnsi="Times New Roman" w:cs="Times New Roman"/>
          <w:sz w:val="28"/>
          <w:szCs w:val="28"/>
          <w:lang w:val="ru-RU"/>
        </w:rPr>
        <w:t xml:space="preserve"> в 2024 году - 0,00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5 году - 0,00 тыс. рублей;</w:t>
      </w:r>
    </w:p>
    <w:p w:rsidR="002D36CF" w:rsidRPr="00472560" w:rsidRDefault="002D36CF" w:rsidP="002D36CF">
      <w:pPr>
        <w:jc w:val="both"/>
        <w:rPr>
          <w:rFonts w:ascii="Times New Roman" w:hAnsi="Times New Roman" w:cs="Times New Roman"/>
          <w:sz w:val="28"/>
          <w:szCs w:val="28"/>
          <w:lang w:val="ru-RU"/>
        </w:rPr>
      </w:pPr>
      <w:r w:rsidRPr="00472560">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472560">
        <w:rPr>
          <w:rFonts w:ascii="Times New Roman" w:hAnsi="Times New Roman" w:cs="Times New Roman"/>
          <w:sz w:val="28"/>
          <w:szCs w:val="28"/>
          <w:lang w:val="ru-RU"/>
        </w:rPr>
        <w:t xml:space="preserve"> году - 0,00 тыс. рублей.</w:t>
      </w:r>
    </w:p>
    <w:p w:rsidR="00AF3681" w:rsidRPr="006847C7" w:rsidRDefault="00AF3681"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Прогнозируемые суммы уточняются при формировании МБ на текущий ф</w:t>
      </w:r>
      <w:r w:rsidR="00F260C9" w:rsidRPr="006847C7">
        <w:rPr>
          <w:rFonts w:ascii="Times New Roman" w:hAnsi="Times New Roman" w:cs="Times New Roman"/>
          <w:sz w:val="28"/>
          <w:szCs w:val="28"/>
          <w:lang w:val="ru-RU"/>
        </w:rPr>
        <w:t>инансовый год и плановый период</w:t>
      </w:r>
      <w:r w:rsidR="000E604D" w:rsidRPr="006847C7">
        <w:rPr>
          <w:rFonts w:ascii="Times New Roman" w:hAnsi="Times New Roman" w:cs="Times New Roman"/>
          <w:sz w:val="28"/>
          <w:szCs w:val="28"/>
          <w:lang w:val="ru-RU"/>
        </w:rPr>
        <w:t>.</w:t>
      </w:r>
    </w:p>
    <w:p w:rsidR="00F260C9" w:rsidRPr="006847C7" w:rsidRDefault="00F260C9" w:rsidP="005E4E41">
      <w:pPr>
        <w:jc w:val="center"/>
        <w:rPr>
          <w:rFonts w:ascii="Times New Roman" w:hAnsi="Times New Roman" w:cs="Times New Roman"/>
          <w:sz w:val="28"/>
          <w:szCs w:val="28"/>
          <w:lang w:val="ru-RU"/>
        </w:rPr>
      </w:pP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7. Сведения об основных мерах правового регулирования</w:t>
      </w: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сфере реализации Программы</w:t>
      </w:r>
    </w:p>
    <w:p w:rsidR="00F260C9" w:rsidRPr="006847C7" w:rsidRDefault="00F260C9" w:rsidP="005E4E41">
      <w:pPr>
        <w:jc w:val="both"/>
        <w:rPr>
          <w:rFonts w:ascii="Times New Roman" w:hAnsi="Times New Roman" w:cs="Times New Roman"/>
          <w:sz w:val="28"/>
          <w:szCs w:val="28"/>
          <w:lang w:val="ru-RU"/>
        </w:rPr>
      </w:pPr>
    </w:p>
    <w:p w:rsidR="00F260C9" w:rsidRPr="006847C7" w:rsidRDefault="00F260C9" w:rsidP="005E4E41">
      <w:pPr>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Сведения об основных мерах правового регулирования в сфере реализации Программы приведены в приложении </w:t>
      </w:r>
      <w:r w:rsidRPr="006847C7">
        <w:rPr>
          <w:rFonts w:ascii="Times New Roman" w:hAnsi="Times New Roman" w:cs="Times New Roman"/>
          <w:color w:val="FF0000"/>
          <w:sz w:val="28"/>
          <w:szCs w:val="28"/>
          <w:lang w:val="ru-RU"/>
        </w:rPr>
        <w:t>№ 1</w:t>
      </w:r>
      <w:r w:rsidR="007360B0">
        <w:rPr>
          <w:rFonts w:ascii="Times New Roman" w:hAnsi="Times New Roman" w:cs="Times New Roman"/>
          <w:color w:val="FF0000"/>
          <w:sz w:val="28"/>
          <w:szCs w:val="28"/>
          <w:lang w:val="ru-RU"/>
        </w:rPr>
        <w:t>2</w:t>
      </w:r>
      <w:r w:rsidRPr="006847C7">
        <w:rPr>
          <w:rFonts w:ascii="Times New Roman" w:hAnsi="Times New Roman" w:cs="Times New Roman"/>
          <w:sz w:val="28"/>
          <w:szCs w:val="28"/>
          <w:lang w:val="ru-RU"/>
        </w:rPr>
        <w:t xml:space="preserve"> к Программе.</w:t>
      </w:r>
    </w:p>
    <w:p w:rsidR="00F260C9" w:rsidRDefault="00F260C9" w:rsidP="005E4E41">
      <w:pPr>
        <w:jc w:val="both"/>
        <w:rPr>
          <w:rFonts w:ascii="Times New Roman" w:hAnsi="Times New Roman" w:cs="Times New Roman"/>
          <w:sz w:val="28"/>
          <w:szCs w:val="28"/>
          <w:lang w:val="ru-RU"/>
        </w:rPr>
      </w:pPr>
    </w:p>
    <w:p w:rsidR="00B11335" w:rsidRDefault="00B11335" w:rsidP="005E4E41">
      <w:pPr>
        <w:jc w:val="both"/>
        <w:rPr>
          <w:rFonts w:ascii="Times New Roman" w:hAnsi="Times New Roman" w:cs="Times New Roman"/>
          <w:sz w:val="28"/>
          <w:szCs w:val="28"/>
          <w:lang w:val="ru-RU"/>
        </w:rPr>
      </w:pPr>
    </w:p>
    <w:p w:rsidR="00B11335" w:rsidRPr="006847C7" w:rsidRDefault="00B11335" w:rsidP="005E4E41">
      <w:pPr>
        <w:jc w:val="both"/>
        <w:rPr>
          <w:rFonts w:ascii="Times New Roman" w:hAnsi="Times New Roman" w:cs="Times New Roman"/>
          <w:sz w:val="28"/>
          <w:szCs w:val="28"/>
          <w:lang w:val="ru-RU"/>
        </w:rPr>
      </w:pPr>
    </w:p>
    <w:p w:rsidR="008D50BA" w:rsidRPr="00DF0A63" w:rsidRDefault="00E37865" w:rsidP="008D50BA">
      <w:pPr>
        <w:jc w:val="both"/>
        <w:rPr>
          <w:rFonts w:ascii="Times New Roman" w:hAnsi="Times New Roman" w:cs="Times New Roman"/>
          <w:sz w:val="28"/>
          <w:szCs w:val="28"/>
          <w:lang w:val="ru-RU"/>
        </w:rPr>
      </w:pPr>
      <w:r>
        <w:rPr>
          <w:rFonts w:ascii="Times New Roman" w:hAnsi="Times New Roman" w:cs="Times New Roman"/>
          <w:sz w:val="28"/>
          <w:szCs w:val="28"/>
          <w:lang w:val="ru-RU"/>
        </w:rPr>
        <w:t>З</w:t>
      </w:r>
      <w:r w:rsidRPr="00DF0A63">
        <w:rPr>
          <w:rFonts w:ascii="Times New Roman" w:hAnsi="Times New Roman" w:cs="Times New Roman"/>
          <w:sz w:val="28"/>
          <w:szCs w:val="28"/>
          <w:lang w:val="ru-RU"/>
        </w:rPr>
        <w:t>аместител</w:t>
      </w:r>
      <w:r>
        <w:rPr>
          <w:rFonts w:ascii="Times New Roman" w:hAnsi="Times New Roman" w:cs="Times New Roman"/>
          <w:sz w:val="28"/>
          <w:szCs w:val="28"/>
          <w:lang w:val="ru-RU"/>
        </w:rPr>
        <w:t>ь</w:t>
      </w:r>
      <w:r w:rsidR="00B86DBA">
        <w:rPr>
          <w:rFonts w:ascii="Times New Roman" w:hAnsi="Times New Roman" w:cs="Times New Roman"/>
          <w:sz w:val="28"/>
          <w:szCs w:val="28"/>
          <w:lang w:val="ru-RU"/>
        </w:rPr>
        <w:t xml:space="preserve"> </w:t>
      </w:r>
      <w:r w:rsidRPr="00665166">
        <w:rPr>
          <w:rFonts w:ascii="Times New Roman" w:hAnsi="Times New Roman" w:cs="Times New Roman"/>
          <w:sz w:val="28"/>
          <w:szCs w:val="28"/>
          <w:lang w:val="ru-RU"/>
        </w:rPr>
        <w:t>Г</w:t>
      </w:r>
      <w:r w:rsidRPr="00DF0A63">
        <w:rPr>
          <w:rFonts w:ascii="Times New Roman" w:hAnsi="Times New Roman" w:cs="Times New Roman"/>
          <w:sz w:val="28"/>
          <w:szCs w:val="28"/>
          <w:lang w:val="ru-RU"/>
        </w:rPr>
        <w:t xml:space="preserve">лавы администрации </w:t>
      </w:r>
    </w:p>
    <w:p w:rsidR="00E37865" w:rsidRDefault="00E37865" w:rsidP="00E37865">
      <w:pPr>
        <w:jc w:val="both"/>
        <w:rPr>
          <w:rFonts w:ascii="Times New Roman" w:hAnsi="Times New Roman" w:cs="Times New Roman"/>
          <w:sz w:val="28"/>
          <w:szCs w:val="28"/>
          <w:lang w:val="ru-RU"/>
        </w:rPr>
      </w:pPr>
      <w:proofErr w:type="spellStart"/>
      <w:r w:rsidRPr="00DF0A63">
        <w:rPr>
          <w:rFonts w:ascii="Times New Roman" w:hAnsi="Times New Roman" w:cs="Times New Roman"/>
          <w:sz w:val="28"/>
          <w:szCs w:val="28"/>
          <w:lang w:val="ru-RU"/>
        </w:rPr>
        <w:t>Советского</w:t>
      </w:r>
      <w:r w:rsidR="000D71AA">
        <w:rPr>
          <w:rFonts w:ascii="Times New Roman" w:hAnsi="Times New Roman" w:cs="Times New Roman"/>
          <w:sz w:val="28"/>
          <w:szCs w:val="28"/>
          <w:lang w:val="ru-RU"/>
        </w:rPr>
        <w:t>муниципального</w:t>
      </w:r>
      <w:proofErr w:type="spellEnd"/>
      <w:r w:rsidR="000D71AA">
        <w:rPr>
          <w:rFonts w:ascii="Times New Roman" w:hAnsi="Times New Roman" w:cs="Times New Roman"/>
          <w:sz w:val="28"/>
          <w:szCs w:val="28"/>
          <w:lang w:val="ru-RU"/>
        </w:rPr>
        <w:t xml:space="preserve"> </w:t>
      </w:r>
      <w:r w:rsidRPr="00DF0A63">
        <w:rPr>
          <w:rFonts w:ascii="Times New Roman" w:hAnsi="Times New Roman" w:cs="Times New Roman"/>
          <w:sz w:val="28"/>
          <w:szCs w:val="28"/>
          <w:lang w:val="ru-RU"/>
        </w:rPr>
        <w:t xml:space="preserve">округа </w:t>
      </w:r>
    </w:p>
    <w:p w:rsidR="00DE32CF" w:rsidRDefault="00E37865" w:rsidP="00E37865">
      <w:pPr>
        <w:jc w:val="both"/>
        <w:rPr>
          <w:rFonts w:ascii="Times New Roman" w:hAnsi="Times New Roman" w:cs="Times New Roman"/>
          <w:sz w:val="28"/>
          <w:szCs w:val="28"/>
          <w:lang w:val="ru-RU"/>
        </w:rPr>
      </w:pPr>
      <w:r w:rsidRPr="00DF0A63">
        <w:rPr>
          <w:rFonts w:ascii="Times New Roman" w:hAnsi="Times New Roman" w:cs="Times New Roman"/>
          <w:sz w:val="28"/>
          <w:szCs w:val="28"/>
          <w:lang w:val="ru-RU"/>
        </w:rPr>
        <w:t>Ставропольского края</w:t>
      </w:r>
      <w:r w:rsidR="00B86DBA">
        <w:rPr>
          <w:rFonts w:ascii="Times New Roman" w:hAnsi="Times New Roman" w:cs="Times New Roman"/>
          <w:sz w:val="28"/>
          <w:szCs w:val="28"/>
          <w:lang w:val="ru-RU"/>
        </w:rPr>
        <w:t xml:space="preserve">                                                            </w:t>
      </w:r>
      <w:r w:rsidR="008D50BA">
        <w:rPr>
          <w:rFonts w:ascii="Times New Roman" w:hAnsi="Times New Roman" w:cs="Times New Roman"/>
          <w:sz w:val="28"/>
          <w:szCs w:val="28"/>
          <w:lang w:val="ru-RU"/>
        </w:rPr>
        <w:t xml:space="preserve">Е.А. </w:t>
      </w:r>
      <w:proofErr w:type="spellStart"/>
      <w:r w:rsidR="008D50BA">
        <w:rPr>
          <w:rFonts w:ascii="Times New Roman" w:hAnsi="Times New Roman" w:cs="Times New Roman"/>
          <w:sz w:val="28"/>
          <w:szCs w:val="28"/>
          <w:lang w:val="ru-RU"/>
        </w:rPr>
        <w:t>Носоченко</w:t>
      </w:r>
      <w:proofErr w:type="spellEnd"/>
    </w:p>
    <w:p w:rsidR="008D50BA" w:rsidRDefault="008D50BA" w:rsidP="00E37865">
      <w:pPr>
        <w:jc w:val="both"/>
        <w:rPr>
          <w:rFonts w:ascii="Times New Roman" w:hAnsi="Times New Roman" w:cs="Times New Roman"/>
          <w:sz w:val="28"/>
          <w:szCs w:val="28"/>
          <w:lang w:val="ru-RU"/>
        </w:rPr>
      </w:pPr>
    </w:p>
    <w:p w:rsidR="008D50BA" w:rsidRDefault="008D50BA" w:rsidP="00E37865">
      <w:pPr>
        <w:jc w:val="both"/>
        <w:rPr>
          <w:rFonts w:ascii="Times New Roman" w:hAnsi="Times New Roman" w:cs="Times New Roman"/>
          <w:sz w:val="28"/>
          <w:szCs w:val="28"/>
          <w:lang w:val="ru-RU"/>
        </w:rPr>
      </w:pPr>
    </w:p>
    <w:p w:rsidR="008D50BA" w:rsidRDefault="008D50BA" w:rsidP="00E37865">
      <w:pPr>
        <w:jc w:val="both"/>
        <w:rPr>
          <w:rFonts w:ascii="Times New Roman" w:hAnsi="Times New Roman" w:cs="Times New Roman"/>
          <w:sz w:val="28"/>
          <w:szCs w:val="28"/>
          <w:lang w:val="ru-RU"/>
        </w:rPr>
      </w:pPr>
    </w:p>
    <w:p w:rsidR="000D71AA" w:rsidRDefault="000D71AA" w:rsidP="00E37865">
      <w:pPr>
        <w:jc w:val="both"/>
        <w:rPr>
          <w:rFonts w:ascii="Times New Roman" w:hAnsi="Times New Roman" w:cs="Times New Roman"/>
          <w:sz w:val="28"/>
          <w:szCs w:val="28"/>
          <w:lang w:val="ru-RU"/>
        </w:rPr>
      </w:pPr>
    </w:p>
    <w:p w:rsidR="000D71AA" w:rsidRDefault="000D71AA" w:rsidP="00E37865">
      <w:pPr>
        <w:jc w:val="both"/>
        <w:rPr>
          <w:rFonts w:ascii="Times New Roman" w:hAnsi="Times New Roman" w:cs="Times New Roman"/>
          <w:sz w:val="28"/>
          <w:szCs w:val="28"/>
          <w:lang w:val="ru-RU"/>
        </w:rPr>
      </w:pPr>
    </w:p>
    <w:p w:rsidR="000D71AA" w:rsidRDefault="000D71AA" w:rsidP="00E37865">
      <w:pPr>
        <w:jc w:val="both"/>
        <w:rPr>
          <w:rFonts w:ascii="Times New Roman" w:hAnsi="Times New Roman" w:cs="Times New Roman"/>
          <w:sz w:val="28"/>
          <w:szCs w:val="28"/>
          <w:lang w:val="ru-RU"/>
        </w:rPr>
      </w:pPr>
    </w:p>
    <w:p w:rsidR="000D71AA" w:rsidRDefault="000D71AA" w:rsidP="00E37865">
      <w:pPr>
        <w:jc w:val="both"/>
        <w:rPr>
          <w:rFonts w:ascii="Times New Roman" w:hAnsi="Times New Roman" w:cs="Times New Roman"/>
          <w:sz w:val="28"/>
          <w:szCs w:val="28"/>
          <w:lang w:val="ru-RU"/>
        </w:rPr>
      </w:pPr>
    </w:p>
    <w:p w:rsidR="007B7953" w:rsidRDefault="007B7953" w:rsidP="00E37865">
      <w:pPr>
        <w:jc w:val="both"/>
        <w:rPr>
          <w:rFonts w:ascii="Times New Roman" w:hAnsi="Times New Roman" w:cs="Times New Roman"/>
          <w:sz w:val="28"/>
          <w:szCs w:val="28"/>
          <w:lang w:val="ru-RU"/>
        </w:rPr>
      </w:pPr>
    </w:p>
    <w:p w:rsidR="007B7953" w:rsidRDefault="007B7953" w:rsidP="00E37865">
      <w:pPr>
        <w:jc w:val="both"/>
        <w:rPr>
          <w:rFonts w:ascii="Times New Roman" w:hAnsi="Times New Roman" w:cs="Times New Roman"/>
          <w:sz w:val="28"/>
          <w:szCs w:val="28"/>
          <w:lang w:val="ru-RU"/>
        </w:rPr>
      </w:pPr>
    </w:p>
    <w:tbl>
      <w:tblPr>
        <w:tblStyle w:val="af4"/>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3B0594" w:rsidRPr="000C7E28" w:rsidTr="009273EC">
        <w:tc>
          <w:tcPr>
            <w:tcW w:w="4927" w:type="dxa"/>
          </w:tcPr>
          <w:p w:rsidR="003B0594" w:rsidRPr="003B0594" w:rsidRDefault="003B0594" w:rsidP="005E4E41">
            <w:pPr>
              <w:jc w:val="center"/>
              <w:rPr>
                <w:rFonts w:ascii="Times New Roman" w:hAnsi="Times New Roman" w:cs="Times New Roman"/>
                <w:sz w:val="28"/>
                <w:szCs w:val="28"/>
                <w:lang w:val="ru-RU"/>
              </w:rPr>
            </w:pPr>
          </w:p>
        </w:tc>
        <w:tc>
          <w:tcPr>
            <w:tcW w:w="4927" w:type="dxa"/>
          </w:tcPr>
          <w:p w:rsidR="003B0594" w:rsidRPr="003B0594" w:rsidRDefault="003B0594" w:rsidP="005E4E41">
            <w:pPr>
              <w:rPr>
                <w:rFonts w:ascii="Times New Roman" w:hAnsi="Times New Roman" w:cs="Times New Roman"/>
                <w:b/>
                <w:sz w:val="28"/>
                <w:szCs w:val="28"/>
                <w:lang w:val="ru-RU"/>
              </w:rPr>
            </w:pPr>
            <w:r w:rsidRPr="003B0594">
              <w:rPr>
                <w:rFonts w:ascii="Times New Roman" w:hAnsi="Times New Roman" w:cs="Times New Roman"/>
                <w:sz w:val="28"/>
                <w:szCs w:val="28"/>
                <w:lang w:val="ru-RU"/>
              </w:rPr>
              <w:t>Приложение № 1</w:t>
            </w:r>
          </w:p>
          <w:p w:rsidR="003B0594" w:rsidRPr="003B0594" w:rsidRDefault="003B0594" w:rsidP="005E4E41">
            <w:pPr>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к муниципальной программе Советского </w:t>
            </w:r>
            <w:r w:rsidR="007B7953">
              <w:rPr>
                <w:rFonts w:ascii="Times New Roman" w:hAnsi="Times New Roman" w:cs="Times New Roman"/>
                <w:sz w:val="28"/>
                <w:szCs w:val="28"/>
                <w:lang w:val="ru-RU"/>
              </w:rPr>
              <w:t>муниципального</w:t>
            </w:r>
            <w:r w:rsidRPr="003B0594">
              <w:rPr>
                <w:rFonts w:ascii="Times New Roman" w:hAnsi="Times New Roman" w:cs="Times New Roman"/>
                <w:sz w:val="28"/>
                <w:szCs w:val="28"/>
                <w:lang w:val="ru-RU"/>
              </w:rPr>
              <w:t xml:space="preserve"> округа Ставропольского края</w:t>
            </w:r>
          </w:p>
          <w:p w:rsidR="003B0594" w:rsidRPr="003B0594" w:rsidRDefault="003B0594" w:rsidP="005E4E41">
            <w:pPr>
              <w:rPr>
                <w:rFonts w:ascii="Times New Roman" w:hAnsi="Times New Roman" w:cs="Times New Roman"/>
                <w:b/>
                <w:sz w:val="28"/>
                <w:szCs w:val="28"/>
                <w:lang w:val="ru-RU"/>
              </w:rPr>
            </w:pPr>
            <w:r w:rsidRPr="003B0594">
              <w:rPr>
                <w:rFonts w:ascii="Times New Roman" w:hAnsi="Times New Roman" w:cs="Times New Roman"/>
                <w:sz w:val="28"/>
                <w:szCs w:val="28"/>
                <w:lang w:val="ru-RU"/>
              </w:rPr>
              <w:t>«Модернизация, развитие и</w:t>
            </w:r>
          </w:p>
          <w:p w:rsidR="003B0594" w:rsidRPr="003B0594" w:rsidRDefault="003B0594" w:rsidP="005E4E41">
            <w:pPr>
              <w:rPr>
                <w:rFonts w:ascii="Times New Roman" w:hAnsi="Times New Roman" w:cs="Times New Roman"/>
                <w:b/>
                <w:sz w:val="28"/>
                <w:szCs w:val="28"/>
                <w:lang w:val="ru-RU"/>
              </w:rPr>
            </w:pPr>
            <w:r w:rsidRPr="003B0594">
              <w:rPr>
                <w:rFonts w:ascii="Times New Roman" w:hAnsi="Times New Roman" w:cs="Times New Roman"/>
                <w:sz w:val="28"/>
                <w:szCs w:val="28"/>
                <w:lang w:val="ru-RU"/>
              </w:rPr>
              <w:t xml:space="preserve">содержание коммунального хозяйства  </w:t>
            </w:r>
          </w:p>
          <w:p w:rsidR="003B0594" w:rsidRPr="000D71AA" w:rsidRDefault="003B0594" w:rsidP="005E4E41">
            <w:pPr>
              <w:tabs>
                <w:tab w:val="left" w:pos="4678"/>
              </w:tabs>
              <w:rPr>
                <w:rFonts w:ascii="Times New Roman" w:hAnsi="Times New Roman" w:cs="Times New Roman"/>
                <w:color w:val="FF0000"/>
                <w:sz w:val="28"/>
                <w:szCs w:val="28"/>
                <w:lang w:val="ru-RU"/>
              </w:rPr>
            </w:pPr>
            <w:r w:rsidRPr="003B0594">
              <w:rPr>
                <w:rFonts w:ascii="Times New Roman" w:hAnsi="Times New Roman" w:cs="Times New Roman"/>
                <w:sz w:val="28"/>
                <w:szCs w:val="28"/>
                <w:lang w:val="ru-RU"/>
              </w:rPr>
              <w:t xml:space="preserve">Советского </w:t>
            </w:r>
            <w:r w:rsidR="000C18D6" w:rsidRPr="000C18D6">
              <w:rPr>
                <w:rFonts w:ascii="Times New Roman" w:hAnsi="Times New Roman" w:cs="Times New Roman"/>
                <w:sz w:val="28"/>
                <w:szCs w:val="28"/>
                <w:lang w:val="ru-RU"/>
              </w:rPr>
              <w:t>муниципального</w:t>
            </w:r>
            <w:r w:rsidRPr="000C18D6">
              <w:rPr>
                <w:rFonts w:ascii="Times New Roman" w:hAnsi="Times New Roman" w:cs="Times New Roman"/>
                <w:sz w:val="28"/>
                <w:szCs w:val="28"/>
                <w:lang w:val="ru-RU"/>
              </w:rPr>
              <w:t xml:space="preserve"> округа </w:t>
            </w:r>
          </w:p>
          <w:p w:rsidR="003B0594" w:rsidRPr="003B0594" w:rsidRDefault="003B0594" w:rsidP="005E4E41">
            <w:pPr>
              <w:rPr>
                <w:rFonts w:ascii="Times New Roman" w:hAnsi="Times New Roman" w:cs="Times New Roman"/>
                <w:sz w:val="28"/>
                <w:szCs w:val="28"/>
                <w:lang w:val="ru-RU"/>
              </w:rPr>
            </w:pPr>
            <w:r w:rsidRPr="003B0594">
              <w:rPr>
                <w:rFonts w:ascii="Times New Roman" w:hAnsi="Times New Roman" w:cs="Times New Roman"/>
                <w:sz w:val="28"/>
                <w:szCs w:val="28"/>
                <w:lang w:val="ru-RU"/>
              </w:rPr>
              <w:t>Ставропольского края»</w:t>
            </w:r>
          </w:p>
          <w:p w:rsidR="003B0594" w:rsidRPr="003B0594" w:rsidRDefault="003B0594" w:rsidP="005E4E41">
            <w:pPr>
              <w:jc w:val="center"/>
              <w:rPr>
                <w:rFonts w:ascii="Times New Roman" w:hAnsi="Times New Roman" w:cs="Times New Roman"/>
                <w:b/>
                <w:sz w:val="28"/>
                <w:szCs w:val="28"/>
                <w:lang w:val="ru-RU"/>
              </w:rPr>
            </w:pPr>
          </w:p>
        </w:tc>
      </w:tr>
    </w:tbl>
    <w:p w:rsidR="003B0594" w:rsidRPr="003B0594" w:rsidRDefault="003B0594" w:rsidP="005E4E41">
      <w:pPr>
        <w:jc w:val="center"/>
        <w:rPr>
          <w:rFonts w:ascii="Times New Roman" w:hAnsi="Times New Roman" w:cs="Times New Roman"/>
          <w:sz w:val="28"/>
          <w:szCs w:val="28"/>
          <w:lang w:val="ru-RU"/>
        </w:rPr>
      </w:pPr>
    </w:p>
    <w:p w:rsidR="003B0594" w:rsidRPr="003B0594" w:rsidRDefault="003B0594" w:rsidP="005E4E41">
      <w:pPr>
        <w:jc w:val="center"/>
        <w:rPr>
          <w:rFonts w:ascii="Times New Roman" w:hAnsi="Times New Roman" w:cs="Times New Roman"/>
          <w:sz w:val="28"/>
          <w:szCs w:val="28"/>
          <w:lang w:val="ru-RU"/>
        </w:rPr>
      </w:pPr>
      <w:proofErr w:type="gramStart"/>
      <w:r w:rsidRPr="003B0594">
        <w:rPr>
          <w:rFonts w:ascii="Times New Roman" w:hAnsi="Times New Roman" w:cs="Times New Roman"/>
          <w:sz w:val="28"/>
          <w:szCs w:val="28"/>
          <w:lang w:val="ru-RU"/>
        </w:rPr>
        <w:t>П</w:t>
      </w:r>
      <w:proofErr w:type="gramEnd"/>
      <w:r w:rsidRPr="003B0594">
        <w:rPr>
          <w:rFonts w:ascii="Times New Roman" w:hAnsi="Times New Roman" w:cs="Times New Roman"/>
          <w:sz w:val="28"/>
          <w:szCs w:val="28"/>
          <w:lang w:val="ru-RU"/>
        </w:rPr>
        <w:t xml:space="preserve"> А С П О Р Т</w:t>
      </w:r>
    </w:p>
    <w:p w:rsidR="003B0594" w:rsidRPr="003B0594" w:rsidRDefault="003B0594" w:rsidP="005E4E41">
      <w:pPr>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подпрограммы «Обеспечение жильем молодых семей </w:t>
      </w:r>
      <w:proofErr w:type="gramStart"/>
      <w:r w:rsidRPr="003B0594">
        <w:rPr>
          <w:rFonts w:ascii="Times New Roman" w:hAnsi="Times New Roman" w:cs="Times New Roman"/>
          <w:sz w:val="28"/>
          <w:szCs w:val="28"/>
          <w:lang w:val="ru-RU"/>
        </w:rPr>
        <w:t>в</w:t>
      </w:r>
      <w:proofErr w:type="gramEnd"/>
      <w:r w:rsidRPr="003B0594">
        <w:rPr>
          <w:rFonts w:ascii="Times New Roman" w:hAnsi="Times New Roman" w:cs="Times New Roman"/>
          <w:sz w:val="28"/>
          <w:szCs w:val="28"/>
          <w:lang w:val="ru-RU"/>
        </w:rPr>
        <w:t xml:space="preserve"> Советском </w:t>
      </w:r>
    </w:p>
    <w:p w:rsidR="003B0594" w:rsidRPr="000C18D6" w:rsidRDefault="000D71AA" w:rsidP="005E4E41">
      <w:pPr>
        <w:jc w:val="center"/>
        <w:rPr>
          <w:rFonts w:ascii="Times New Roman" w:hAnsi="Times New Roman" w:cs="Times New Roman"/>
          <w:sz w:val="28"/>
          <w:szCs w:val="28"/>
          <w:lang w:val="ru-RU"/>
        </w:rPr>
      </w:pPr>
      <w:proofErr w:type="gramStart"/>
      <w:r>
        <w:rPr>
          <w:rFonts w:ascii="Times New Roman" w:hAnsi="Times New Roman" w:cs="Times New Roman"/>
          <w:sz w:val="28"/>
          <w:szCs w:val="28"/>
          <w:lang w:val="ru-RU"/>
        </w:rPr>
        <w:t>муниципальном</w:t>
      </w:r>
      <w:r w:rsidR="003B0594" w:rsidRPr="003B0594">
        <w:rPr>
          <w:rFonts w:ascii="Times New Roman" w:hAnsi="Times New Roman" w:cs="Times New Roman"/>
          <w:sz w:val="28"/>
          <w:szCs w:val="28"/>
          <w:lang w:val="ru-RU"/>
        </w:rPr>
        <w:t xml:space="preserve"> округе Ставропольского края» муниципальной программы </w:t>
      </w:r>
      <w:r w:rsidR="003B0594" w:rsidRPr="000C18D6">
        <w:rPr>
          <w:rFonts w:ascii="Times New Roman" w:hAnsi="Times New Roman" w:cs="Times New Roman"/>
          <w:sz w:val="28"/>
          <w:szCs w:val="28"/>
          <w:lang w:val="ru-RU"/>
        </w:rPr>
        <w:t xml:space="preserve">Советского </w:t>
      </w:r>
      <w:r w:rsidR="000C18D6" w:rsidRPr="000C18D6">
        <w:rPr>
          <w:rFonts w:ascii="Times New Roman" w:hAnsi="Times New Roman" w:cs="Times New Roman"/>
          <w:sz w:val="28"/>
          <w:szCs w:val="28"/>
          <w:lang w:val="ru-RU"/>
        </w:rPr>
        <w:t xml:space="preserve">муниципального </w:t>
      </w:r>
      <w:r w:rsidR="003B0594" w:rsidRPr="000C18D6">
        <w:rPr>
          <w:rFonts w:ascii="Times New Roman" w:hAnsi="Times New Roman" w:cs="Times New Roman"/>
          <w:sz w:val="28"/>
          <w:szCs w:val="28"/>
          <w:lang w:val="ru-RU"/>
        </w:rPr>
        <w:t xml:space="preserve">округа Ставропольского края «Модернизация, развитие и содержание коммунального хозяйства  Советского </w:t>
      </w:r>
      <w:r w:rsidRPr="000C18D6">
        <w:rPr>
          <w:rFonts w:ascii="Times New Roman" w:hAnsi="Times New Roman" w:cs="Times New Roman"/>
          <w:sz w:val="28"/>
          <w:szCs w:val="28"/>
          <w:lang w:val="ru-RU"/>
        </w:rPr>
        <w:t xml:space="preserve">муниципального </w:t>
      </w:r>
      <w:r w:rsidR="003B0594" w:rsidRPr="000C18D6">
        <w:rPr>
          <w:rFonts w:ascii="Times New Roman" w:hAnsi="Times New Roman" w:cs="Times New Roman"/>
          <w:sz w:val="28"/>
          <w:szCs w:val="28"/>
          <w:lang w:val="ru-RU"/>
        </w:rPr>
        <w:t>округа Ставропольского края»</w:t>
      </w:r>
      <w:proofErr w:type="gramEnd"/>
    </w:p>
    <w:p w:rsidR="003B0594" w:rsidRPr="000C18D6" w:rsidRDefault="003B0594" w:rsidP="005E4E41">
      <w:pPr>
        <w:jc w:val="center"/>
        <w:rPr>
          <w:rFonts w:ascii="Times New Roman" w:hAnsi="Times New Roman" w:cs="Times New Roman"/>
          <w:sz w:val="28"/>
          <w:szCs w:val="28"/>
          <w:lang w:val="ru-RU"/>
        </w:rPr>
      </w:pPr>
    </w:p>
    <w:tbl>
      <w:tblPr>
        <w:tblStyle w:val="af4"/>
        <w:tblW w:w="0" w:type="auto"/>
        <w:tblLayout w:type="fixed"/>
        <w:tblLook w:val="04A0"/>
      </w:tblPr>
      <w:tblGrid>
        <w:gridCol w:w="3510"/>
        <w:gridCol w:w="6344"/>
      </w:tblGrid>
      <w:tr w:rsidR="003B0594" w:rsidRPr="000C7E28" w:rsidTr="00B86DBA">
        <w:tc>
          <w:tcPr>
            <w:tcW w:w="3510" w:type="dxa"/>
          </w:tcPr>
          <w:p w:rsidR="003B0594" w:rsidRPr="003B0594" w:rsidRDefault="003B0594" w:rsidP="001C7D1C">
            <w:pPr>
              <w:jc w:val="both"/>
              <w:rPr>
                <w:rFonts w:ascii="Times New Roman" w:hAnsi="Times New Roman" w:cs="Times New Roman"/>
                <w:sz w:val="28"/>
                <w:szCs w:val="28"/>
                <w:lang w:val="ru-RU"/>
              </w:rPr>
            </w:pPr>
            <w:proofErr w:type="gramStart"/>
            <w:r w:rsidRPr="003B0594">
              <w:rPr>
                <w:rFonts w:ascii="Times New Roman" w:hAnsi="Times New Roman" w:cs="Times New Roman"/>
                <w:sz w:val="28"/>
                <w:szCs w:val="28"/>
                <w:lang w:val="ru-RU"/>
              </w:rPr>
              <w:t xml:space="preserve">Ответственный исполнитель подпрограммы Советского </w:t>
            </w:r>
            <w:proofErr w:type="spellStart"/>
            <w:r w:rsidR="000D71AA">
              <w:rPr>
                <w:rFonts w:ascii="Times New Roman" w:hAnsi="Times New Roman" w:cs="Times New Roman"/>
                <w:sz w:val="28"/>
                <w:szCs w:val="28"/>
                <w:lang w:val="ru-RU"/>
              </w:rPr>
              <w:t>муниципального</w:t>
            </w:r>
            <w:r w:rsidRPr="003B0594">
              <w:rPr>
                <w:rFonts w:ascii="Times New Roman" w:hAnsi="Times New Roman" w:cs="Times New Roman"/>
                <w:sz w:val="28"/>
                <w:szCs w:val="28"/>
                <w:lang w:val="ru-RU"/>
              </w:rPr>
              <w:t>округа</w:t>
            </w:r>
            <w:proofErr w:type="spellEnd"/>
            <w:r w:rsidRPr="003B0594">
              <w:rPr>
                <w:rFonts w:ascii="Times New Roman" w:hAnsi="Times New Roman" w:cs="Times New Roman"/>
                <w:sz w:val="28"/>
                <w:szCs w:val="28"/>
                <w:lang w:val="ru-RU"/>
              </w:rPr>
              <w:t xml:space="preserve"> Ставропольского края «Обеспечение жильем молодых семей в Советском </w:t>
            </w:r>
            <w:proofErr w:type="spellStart"/>
            <w:r w:rsidR="001C7D1C">
              <w:rPr>
                <w:rFonts w:ascii="Times New Roman" w:hAnsi="Times New Roman" w:cs="Times New Roman"/>
                <w:sz w:val="28"/>
                <w:szCs w:val="28"/>
                <w:lang w:val="ru-RU"/>
              </w:rPr>
              <w:t>городском</w:t>
            </w:r>
            <w:r w:rsidRPr="003B0594">
              <w:rPr>
                <w:rFonts w:ascii="Times New Roman" w:hAnsi="Times New Roman" w:cs="Times New Roman"/>
                <w:sz w:val="28"/>
                <w:szCs w:val="28"/>
                <w:lang w:val="ru-RU"/>
              </w:rPr>
              <w:t>округе</w:t>
            </w:r>
            <w:proofErr w:type="spellEnd"/>
            <w:r w:rsidRPr="003B0594">
              <w:rPr>
                <w:rFonts w:ascii="Times New Roman" w:hAnsi="Times New Roman" w:cs="Times New Roman"/>
                <w:sz w:val="28"/>
                <w:szCs w:val="28"/>
                <w:lang w:val="ru-RU"/>
              </w:rPr>
              <w:t xml:space="preserve"> Ставропольского края» муниципальной программы Советского </w:t>
            </w:r>
            <w:r w:rsidR="000D71AA">
              <w:rPr>
                <w:rFonts w:ascii="Times New Roman" w:hAnsi="Times New Roman" w:cs="Times New Roman"/>
                <w:sz w:val="28"/>
                <w:szCs w:val="28"/>
                <w:lang w:val="ru-RU"/>
              </w:rPr>
              <w:t>муниципального</w:t>
            </w:r>
            <w:r w:rsidRPr="003B0594">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r w:rsidR="000D71AA">
              <w:rPr>
                <w:rFonts w:ascii="Times New Roman" w:hAnsi="Times New Roman" w:cs="Times New Roman"/>
                <w:sz w:val="28"/>
                <w:szCs w:val="28"/>
                <w:lang w:val="ru-RU"/>
              </w:rPr>
              <w:t>муниципального</w:t>
            </w:r>
            <w:r w:rsidRPr="003B0594">
              <w:rPr>
                <w:rFonts w:ascii="Times New Roman" w:hAnsi="Times New Roman" w:cs="Times New Roman"/>
                <w:sz w:val="28"/>
                <w:szCs w:val="28"/>
                <w:lang w:val="ru-RU"/>
              </w:rPr>
              <w:t xml:space="preserve"> округа Ставропольского края»  (далее соответственно – Подпрограмма, Программа)</w:t>
            </w:r>
            <w:proofErr w:type="gramEnd"/>
          </w:p>
        </w:tc>
        <w:tc>
          <w:tcPr>
            <w:tcW w:w="6344" w:type="dxa"/>
          </w:tcPr>
          <w:p w:rsidR="003B0594" w:rsidRPr="003B0594" w:rsidRDefault="00317CB9" w:rsidP="007B7953">
            <w:pPr>
              <w:suppressAutoHyphens/>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Администрация Советского </w:t>
            </w:r>
            <w:r w:rsidR="000D71AA">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(далее – администрация округа</w:t>
            </w:r>
            <w:r w:rsidR="007B7953">
              <w:rPr>
                <w:rFonts w:ascii="Times New Roman" w:hAnsi="Times New Roman" w:cs="Times New Roman"/>
                <w:sz w:val="28"/>
                <w:szCs w:val="28"/>
                <w:lang w:val="ru-RU"/>
              </w:rPr>
              <w:t>, округ</w:t>
            </w:r>
            <w:r w:rsidRPr="006847C7">
              <w:rPr>
                <w:rFonts w:ascii="Times New Roman" w:hAnsi="Times New Roman" w:cs="Times New Roman"/>
                <w:sz w:val="28"/>
                <w:szCs w:val="28"/>
                <w:lang w:val="ru-RU"/>
              </w:rPr>
              <w:t xml:space="preserve">) в лице </w:t>
            </w:r>
            <w:proofErr w:type="spellStart"/>
            <w:r>
              <w:rPr>
                <w:rFonts w:ascii="Times New Roman" w:hAnsi="Times New Roman" w:cs="Times New Roman"/>
                <w:sz w:val="28"/>
                <w:szCs w:val="28"/>
                <w:lang w:val="ru-RU"/>
              </w:rPr>
              <w:t>з</w:t>
            </w:r>
            <w:r w:rsidRPr="00DF0A63">
              <w:rPr>
                <w:rFonts w:ascii="Times New Roman" w:hAnsi="Times New Roman" w:cs="Times New Roman"/>
                <w:sz w:val="28"/>
                <w:szCs w:val="28"/>
                <w:lang w:val="ru-RU"/>
              </w:rPr>
              <w:t>аместител</w:t>
            </w:r>
            <w:r>
              <w:rPr>
                <w:rFonts w:ascii="Times New Roman" w:hAnsi="Times New Roman" w:cs="Times New Roman"/>
                <w:sz w:val="28"/>
                <w:szCs w:val="28"/>
                <w:lang w:val="ru-RU"/>
              </w:rPr>
              <w:t>я</w:t>
            </w:r>
            <w:r w:rsidR="005119C4" w:rsidRPr="00002101">
              <w:rPr>
                <w:rFonts w:ascii="Times New Roman" w:hAnsi="Times New Roman" w:cs="Times New Roman"/>
                <w:sz w:val="28"/>
                <w:szCs w:val="28"/>
                <w:lang w:val="ru-RU"/>
              </w:rPr>
              <w:t>Г</w:t>
            </w:r>
            <w:r w:rsidR="005119C4" w:rsidRPr="00DF0A63">
              <w:rPr>
                <w:rFonts w:ascii="Times New Roman" w:hAnsi="Times New Roman" w:cs="Times New Roman"/>
                <w:sz w:val="28"/>
                <w:szCs w:val="28"/>
                <w:lang w:val="ru-RU"/>
              </w:rPr>
              <w:t>лавы</w:t>
            </w:r>
            <w:proofErr w:type="spellEnd"/>
            <w:r w:rsidR="005119C4" w:rsidRPr="00DF0A63">
              <w:rPr>
                <w:rFonts w:ascii="Times New Roman" w:hAnsi="Times New Roman" w:cs="Times New Roman"/>
                <w:sz w:val="28"/>
                <w:szCs w:val="28"/>
                <w:lang w:val="ru-RU"/>
              </w:rPr>
              <w:t xml:space="preserve"> администрации округа </w:t>
            </w:r>
            <w:r w:rsidR="00B86DBA">
              <w:rPr>
                <w:rFonts w:ascii="Times New Roman" w:hAnsi="Times New Roman" w:cs="Times New Roman"/>
                <w:sz w:val="28"/>
                <w:szCs w:val="28"/>
                <w:lang w:val="ru-RU"/>
              </w:rPr>
              <w:t xml:space="preserve">         </w:t>
            </w:r>
            <w:r w:rsidR="005119C4">
              <w:rPr>
                <w:rFonts w:ascii="Times New Roman" w:hAnsi="Times New Roman" w:cs="Times New Roman"/>
                <w:sz w:val="28"/>
                <w:szCs w:val="28"/>
                <w:lang w:val="ru-RU"/>
              </w:rPr>
              <w:t xml:space="preserve">Е.А. </w:t>
            </w:r>
            <w:proofErr w:type="spellStart"/>
            <w:r w:rsidR="005119C4">
              <w:rPr>
                <w:rFonts w:ascii="Times New Roman" w:hAnsi="Times New Roman" w:cs="Times New Roman"/>
                <w:sz w:val="28"/>
                <w:szCs w:val="28"/>
                <w:lang w:val="ru-RU"/>
              </w:rPr>
              <w:t>Носоченко</w:t>
            </w:r>
            <w:proofErr w:type="spellEnd"/>
          </w:p>
        </w:tc>
      </w:tr>
      <w:tr w:rsidR="003B0594" w:rsidRPr="000C7E28" w:rsidTr="00B86DBA">
        <w:tc>
          <w:tcPr>
            <w:tcW w:w="3510" w:type="dxa"/>
          </w:tcPr>
          <w:p w:rsidR="003B0594" w:rsidRPr="003B0594" w:rsidRDefault="003B0594" w:rsidP="005E4E41">
            <w:pPr>
              <w:rPr>
                <w:rFonts w:ascii="Times New Roman" w:hAnsi="Times New Roman" w:cs="Times New Roman"/>
                <w:sz w:val="28"/>
                <w:szCs w:val="28"/>
              </w:rPr>
            </w:pPr>
            <w:proofErr w:type="spellStart"/>
            <w:r w:rsidRPr="003B0594">
              <w:rPr>
                <w:rFonts w:ascii="Times New Roman" w:hAnsi="Times New Roman" w:cs="Times New Roman"/>
                <w:sz w:val="28"/>
                <w:szCs w:val="28"/>
              </w:rPr>
              <w:t>СоисполнителиПодпрограммы</w:t>
            </w:r>
            <w:proofErr w:type="spellEnd"/>
          </w:p>
        </w:tc>
        <w:tc>
          <w:tcPr>
            <w:tcW w:w="6344" w:type="dxa"/>
          </w:tcPr>
          <w:p w:rsidR="003B0594" w:rsidRPr="003B0594" w:rsidRDefault="003B0594" w:rsidP="005E4E41">
            <w:pPr>
              <w:jc w:val="both"/>
              <w:rPr>
                <w:rFonts w:ascii="Times New Roman" w:hAnsi="Times New Roman" w:cs="Times New Roman"/>
                <w:bCs/>
                <w:sz w:val="28"/>
                <w:szCs w:val="28"/>
                <w:lang w:val="ru-RU"/>
              </w:rPr>
            </w:pPr>
            <w:r w:rsidRPr="003B0594">
              <w:rPr>
                <w:rFonts w:ascii="Times New Roman" w:hAnsi="Times New Roman" w:cs="Times New Roman"/>
                <w:sz w:val="28"/>
                <w:szCs w:val="28"/>
                <w:lang w:val="ru-RU"/>
              </w:rPr>
              <w:t xml:space="preserve">администрация округа в лице отдела общественной безопасности и социального развития администрации округа </w:t>
            </w:r>
          </w:p>
        </w:tc>
      </w:tr>
      <w:tr w:rsidR="003B0594" w:rsidRPr="000C7E28" w:rsidTr="00B86DBA">
        <w:tc>
          <w:tcPr>
            <w:tcW w:w="3510" w:type="dxa"/>
          </w:tcPr>
          <w:p w:rsidR="003B0594" w:rsidRPr="003B0594" w:rsidRDefault="003B0594" w:rsidP="005E4E41">
            <w:pPr>
              <w:rPr>
                <w:rFonts w:ascii="Times New Roman" w:hAnsi="Times New Roman" w:cs="Times New Roman"/>
                <w:sz w:val="28"/>
                <w:szCs w:val="28"/>
              </w:rPr>
            </w:pPr>
            <w:proofErr w:type="spellStart"/>
            <w:r w:rsidRPr="003B0594">
              <w:rPr>
                <w:rFonts w:ascii="Times New Roman" w:hAnsi="Times New Roman" w:cs="Times New Roman"/>
                <w:sz w:val="28"/>
                <w:szCs w:val="28"/>
              </w:rPr>
              <w:t>УчастникиПодпрограммы</w:t>
            </w:r>
            <w:proofErr w:type="spellEnd"/>
          </w:p>
        </w:tc>
        <w:tc>
          <w:tcPr>
            <w:tcW w:w="6344" w:type="dxa"/>
          </w:tcPr>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молодые семьи, признанные в установленном </w:t>
            </w:r>
            <w:proofErr w:type="gramStart"/>
            <w:r w:rsidRPr="003B0594">
              <w:rPr>
                <w:rFonts w:ascii="Times New Roman" w:hAnsi="Times New Roman" w:cs="Times New Roman"/>
                <w:sz w:val="28"/>
                <w:szCs w:val="28"/>
                <w:lang w:val="ru-RU"/>
              </w:rPr>
              <w:t>порядке</w:t>
            </w:r>
            <w:proofErr w:type="gramEnd"/>
            <w:r w:rsidRPr="003B0594">
              <w:rPr>
                <w:rFonts w:ascii="Times New Roman" w:hAnsi="Times New Roman" w:cs="Times New Roman"/>
                <w:sz w:val="28"/>
                <w:szCs w:val="28"/>
                <w:lang w:val="ru-RU"/>
              </w:rPr>
              <w:t xml:space="preserve"> нуждающимися в улучшении жилищных </w:t>
            </w:r>
            <w:r w:rsidRPr="003B0594">
              <w:rPr>
                <w:rFonts w:ascii="Times New Roman" w:hAnsi="Times New Roman" w:cs="Times New Roman"/>
                <w:sz w:val="28"/>
                <w:szCs w:val="28"/>
                <w:lang w:val="ru-RU"/>
              </w:rPr>
              <w:lastRenderedPageBreak/>
              <w:t>условий (далее - молодые семьи) (по согласованию)</w:t>
            </w:r>
          </w:p>
        </w:tc>
      </w:tr>
      <w:tr w:rsidR="003B0594" w:rsidRPr="003B0594" w:rsidTr="00B86DBA">
        <w:tc>
          <w:tcPr>
            <w:tcW w:w="3510" w:type="dxa"/>
          </w:tcPr>
          <w:p w:rsidR="003B0594" w:rsidRPr="003B0594" w:rsidRDefault="003B0594" w:rsidP="005E4E41">
            <w:pPr>
              <w:rPr>
                <w:rFonts w:ascii="Times New Roman" w:hAnsi="Times New Roman" w:cs="Times New Roman"/>
                <w:sz w:val="28"/>
                <w:szCs w:val="28"/>
              </w:rPr>
            </w:pPr>
            <w:proofErr w:type="spellStart"/>
            <w:r w:rsidRPr="003B0594">
              <w:rPr>
                <w:rFonts w:ascii="Times New Roman" w:hAnsi="Times New Roman" w:cs="Times New Roman"/>
                <w:sz w:val="28"/>
                <w:szCs w:val="28"/>
              </w:rPr>
              <w:lastRenderedPageBreak/>
              <w:t>Программно-целевыеинструментыПодпрограммы</w:t>
            </w:r>
            <w:proofErr w:type="spellEnd"/>
          </w:p>
        </w:tc>
        <w:tc>
          <w:tcPr>
            <w:tcW w:w="6344" w:type="dxa"/>
          </w:tcPr>
          <w:p w:rsidR="003B0594" w:rsidRPr="003B0594" w:rsidRDefault="003B0594" w:rsidP="005E4E41">
            <w:pPr>
              <w:jc w:val="both"/>
              <w:rPr>
                <w:rFonts w:ascii="Times New Roman" w:hAnsi="Times New Roman" w:cs="Times New Roman"/>
                <w:sz w:val="28"/>
                <w:szCs w:val="28"/>
              </w:rPr>
            </w:pPr>
            <w:proofErr w:type="spellStart"/>
            <w:r w:rsidRPr="003B0594">
              <w:rPr>
                <w:rFonts w:ascii="Times New Roman" w:hAnsi="Times New Roman" w:cs="Times New Roman"/>
                <w:sz w:val="28"/>
                <w:szCs w:val="28"/>
              </w:rPr>
              <w:t>отсутствуют</w:t>
            </w:r>
            <w:proofErr w:type="spellEnd"/>
          </w:p>
        </w:tc>
      </w:tr>
      <w:tr w:rsidR="003B0594" w:rsidRPr="000C7E28" w:rsidTr="00B86DBA">
        <w:tc>
          <w:tcPr>
            <w:tcW w:w="3510" w:type="dxa"/>
          </w:tcPr>
          <w:p w:rsidR="003B0594" w:rsidRPr="003B0594" w:rsidRDefault="003B0594" w:rsidP="005E4E41">
            <w:pPr>
              <w:rPr>
                <w:rFonts w:ascii="Times New Roman" w:hAnsi="Times New Roman" w:cs="Times New Roman"/>
                <w:sz w:val="28"/>
                <w:szCs w:val="28"/>
              </w:rPr>
            </w:pPr>
            <w:proofErr w:type="spellStart"/>
            <w:r w:rsidRPr="003B0594">
              <w:rPr>
                <w:rFonts w:ascii="Times New Roman" w:hAnsi="Times New Roman" w:cs="Times New Roman"/>
                <w:sz w:val="28"/>
                <w:szCs w:val="28"/>
              </w:rPr>
              <w:t>ЗадачиПодпрограммы</w:t>
            </w:r>
            <w:proofErr w:type="spellEnd"/>
          </w:p>
          <w:p w:rsidR="003B0594" w:rsidRPr="003B0594" w:rsidRDefault="003B0594" w:rsidP="005E4E41">
            <w:pPr>
              <w:jc w:val="center"/>
              <w:rPr>
                <w:rFonts w:ascii="Times New Roman" w:hAnsi="Times New Roman" w:cs="Times New Roman"/>
                <w:b/>
                <w:sz w:val="28"/>
                <w:szCs w:val="28"/>
              </w:rPr>
            </w:pPr>
          </w:p>
        </w:tc>
        <w:tc>
          <w:tcPr>
            <w:tcW w:w="6344" w:type="dxa"/>
          </w:tcPr>
          <w:p w:rsidR="003B0594" w:rsidRPr="003B0594" w:rsidRDefault="003B0594" w:rsidP="005E4E41">
            <w:pPr>
              <w:ind w:left="34" w:right="-108"/>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организация учета молодых семей, участвующих в Подпрограмме;</w:t>
            </w:r>
          </w:p>
          <w:p w:rsidR="003B0594" w:rsidRPr="003B0594" w:rsidRDefault="003B0594" w:rsidP="005E4E41">
            <w:pPr>
              <w:ind w:left="34"/>
              <w:jc w:val="both"/>
              <w:rPr>
                <w:rFonts w:ascii="Times New Roman" w:hAnsi="Times New Roman" w:cs="Times New Roman"/>
                <w:b/>
                <w:sz w:val="28"/>
                <w:szCs w:val="28"/>
                <w:lang w:val="ru-RU"/>
              </w:rPr>
            </w:pPr>
            <w:r w:rsidRPr="003B0594">
              <w:rPr>
                <w:rFonts w:ascii="Times New Roman" w:hAnsi="Times New Roman" w:cs="Times New Roman"/>
                <w:sz w:val="28"/>
                <w:szCs w:val="28"/>
                <w:lang w:val="ru-RU"/>
              </w:rPr>
              <w:t xml:space="preserve">- обеспечение  предоставления молодым семьям – участникам Программы, социальных выплат на приобретение (строительство) жилья </w:t>
            </w:r>
          </w:p>
        </w:tc>
      </w:tr>
      <w:tr w:rsidR="003B0594" w:rsidRPr="000C7E28" w:rsidTr="00B86DBA">
        <w:tc>
          <w:tcPr>
            <w:tcW w:w="3510" w:type="dxa"/>
          </w:tcPr>
          <w:p w:rsidR="003B0594" w:rsidRPr="003B0594" w:rsidRDefault="003B0594" w:rsidP="005E4E41">
            <w:pPr>
              <w:rPr>
                <w:rFonts w:ascii="Times New Roman" w:hAnsi="Times New Roman" w:cs="Times New Roman"/>
                <w:sz w:val="28"/>
                <w:szCs w:val="28"/>
              </w:rPr>
            </w:pPr>
            <w:proofErr w:type="spellStart"/>
            <w:r w:rsidRPr="003B0594">
              <w:rPr>
                <w:rFonts w:ascii="Times New Roman" w:hAnsi="Times New Roman" w:cs="Times New Roman"/>
                <w:sz w:val="28"/>
                <w:szCs w:val="28"/>
              </w:rPr>
              <w:t>Показател</w:t>
            </w:r>
            <w:proofErr w:type="spellEnd"/>
            <w:r w:rsidRPr="003B0594">
              <w:rPr>
                <w:rFonts w:ascii="Times New Roman" w:hAnsi="Times New Roman" w:cs="Times New Roman"/>
                <w:sz w:val="28"/>
                <w:szCs w:val="28"/>
                <w:lang w:val="ru-RU"/>
              </w:rPr>
              <w:t>и</w:t>
            </w:r>
            <w:proofErr w:type="spellStart"/>
            <w:r w:rsidRPr="003B0594">
              <w:rPr>
                <w:rFonts w:ascii="Times New Roman" w:hAnsi="Times New Roman" w:cs="Times New Roman"/>
                <w:sz w:val="28"/>
                <w:szCs w:val="28"/>
              </w:rPr>
              <w:t>решениязадачПодпрограммы</w:t>
            </w:r>
            <w:proofErr w:type="spellEnd"/>
          </w:p>
          <w:tbl>
            <w:tblPr>
              <w:tblW w:w="0" w:type="auto"/>
              <w:tblCellSpacing w:w="0" w:type="dxa"/>
              <w:tblLayout w:type="fixed"/>
              <w:tblCellMar>
                <w:left w:w="0" w:type="dxa"/>
                <w:right w:w="0" w:type="dxa"/>
              </w:tblCellMar>
              <w:tblLook w:val="04A0"/>
            </w:tblPr>
            <w:tblGrid>
              <w:gridCol w:w="20"/>
            </w:tblGrid>
            <w:tr w:rsidR="003B0594" w:rsidRPr="003B0594" w:rsidTr="00B86DBA">
              <w:trPr>
                <w:tblCellSpacing w:w="0" w:type="dxa"/>
              </w:trPr>
              <w:tc>
                <w:tcPr>
                  <w:tcW w:w="6" w:type="dxa"/>
                  <w:vAlign w:val="center"/>
                  <w:hideMark/>
                </w:tcPr>
                <w:p w:rsidR="003B0594" w:rsidRPr="003B0594" w:rsidRDefault="003B0594" w:rsidP="005E4E41">
                  <w:pPr>
                    <w:rPr>
                      <w:rFonts w:ascii="Times New Roman" w:hAnsi="Times New Roman" w:cs="Times New Roman"/>
                      <w:b/>
                      <w:i/>
                    </w:rPr>
                  </w:pPr>
                </w:p>
              </w:tc>
            </w:tr>
            <w:tr w:rsidR="003B0594" w:rsidRPr="003B0594" w:rsidTr="00B86DBA">
              <w:trPr>
                <w:tblCellSpacing w:w="0" w:type="dxa"/>
              </w:trPr>
              <w:tc>
                <w:tcPr>
                  <w:tcW w:w="6" w:type="dxa"/>
                  <w:vAlign w:val="center"/>
                  <w:hideMark/>
                </w:tcPr>
                <w:p w:rsidR="003B0594" w:rsidRPr="003B0594" w:rsidRDefault="003B0594" w:rsidP="005E4E41">
                  <w:pPr>
                    <w:rPr>
                      <w:rFonts w:ascii="Times New Roman" w:hAnsi="Times New Roman" w:cs="Times New Roman"/>
                      <w:b/>
                      <w:i/>
                    </w:rPr>
                  </w:pPr>
                </w:p>
              </w:tc>
            </w:tr>
          </w:tbl>
          <w:p w:rsidR="003B0594" w:rsidRPr="003B0594" w:rsidRDefault="003B0594" w:rsidP="005E4E41">
            <w:pPr>
              <w:rPr>
                <w:rFonts w:ascii="Times New Roman" w:hAnsi="Times New Roman" w:cs="Times New Roman"/>
                <w:sz w:val="28"/>
                <w:szCs w:val="28"/>
              </w:rPr>
            </w:pPr>
          </w:p>
        </w:tc>
        <w:tc>
          <w:tcPr>
            <w:tcW w:w="6344" w:type="dxa"/>
          </w:tcPr>
          <w:p w:rsidR="003B0594" w:rsidRPr="003B0594" w:rsidRDefault="003B0594" w:rsidP="005E4E41">
            <w:pPr>
              <w:widowControl w:val="0"/>
              <w:suppressAutoHyphens/>
              <w:autoSpaceDE w:val="0"/>
              <w:autoSpaceDN w:val="0"/>
              <w:adjustRightInd w:val="0"/>
              <w:ind w:left="34" w:hanging="139"/>
              <w:jc w:val="both"/>
              <w:rPr>
                <w:rFonts w:ascii="Times New Roman" w:eastAsia="Times New Roman" w:hAnsi="Times New Roman" w:cs="Times New Roman"/>
                <w:sz w:val="28"/>
                <w:szCs w:val="28"/>
                <w:lang w:val="ru-RU" w:eastAsia="ru-RU" w:bidi="ar-SA"/>
              </w:rPr>
            </w:pPr>
            <w:r w:rsidRPr="003B0594">
              <w:rPr>
                <w:rFonts w:ascii="Times New Roman" w:eastAsia="Times New Roman" w:hAnsi="Times New Roman" w:cs="Times New Roman"/>
                <w:sz w:val="28"/>
                <w:szCs w:val="28"/>
                <w:lang w:val="ru-RU" w:eastAsia="ru-RU" w:bidi="ar-SA"/>
              </w:rPr>
              <w:t xml:space="preserve"> - количество молодых семей, состоящих на учете;</w:t>
            </w:r>
          </w:p>
          <w:p w:rsidR="003B0594" w:rsidRPr="003B0594" w:rsidRDefault="003B0594" w:rsidP="005E4E41">
            <w:pPr>
              <w:widowControl w:val="0"/>
              <w:suppressAutoHyphens/>
              <w:autoSpaceDE w:val="0"/>
              <w:autoSpaceDN w:val="0"/>
              <w:adjustRightInd w:val="0"/>
              <w:ind w:left="34" w:hanging="139"/>
              <w:jc w:val="both"/>
              <w:rPr>
                <w:rFonts w:ascii="Times New Roman" w:eastAsia="Calibri" w:hAnsi="Times New Roman" w:cs="Times New Roman"/>
                <w:sz w:val="28"/>
                <w:szCs w:val="28"/>
                <w:lang w:val="ru-RU" w:eastAsia="ru-RU" w:bidi="ar-SA"/>
              </w:rPr>
            </w:pPr>
            <w:r w:rsidRPr="003B0594">
              <w:rPr>
                <w:rFonts w:ascii="Times New Roman" w:eastAsia="Times New Roman" w:hAnsi="Times New Roman" w:cs="Times New Roman"/>
                <w:sz w:val="28"/>
                <w:szCs w:val="28"/>
                <w:lang w:val="ru-RU" w:eastAsia="ru-RU" w:bidi="ar-SA"/>
              </w:rPr>
              <w:t xml:space="preserve">- </w:t>
            </w:r>
            <w:r w:rsidRPr="003B0594">
              <w:rPr>
                <w:rFonts w:ascii="Times New Roman" w:eastAsia="Times New Roman" w:hAnsi="Times New Roman" w:cs="Times New Roman"/>
                <w:color w:val="262626"/>
                <w:sz w:val="28"/>
                <w:szCs w:val="28"/>
                <w:lang w:val="ru-RU" w:eastAsia="ru-RU" w:bidi="ar-SA"/>
              </w:rPr>
              <w:t xml:space="preserve">доля оплаченных свидетельств на приобретение жилья в общем количестве свидетельств на приобретение жилья,  выданных молодым </w:t>
            </w:r>
            <w:proofErr w:type="spellStart"/>
            <w:r w:rsidRPr="003B0594">
              <w:rPr>
                <w:rFonts w:ascii="Times New Roman" w:eastAsia="Times New Roman" w:hAnsi="Times New Roman" w:cs="Times New Roman"/>
                <w:color w:val="262626"/>
                <w:sz w:val="28"/>
                <w:szCs w:val="28"/>
                <w:lang w:val="ru-RU" w:eastAsia="ru-RU" w:bidi="ar-SA"/>
              </w:rPr>
              <w:t>семьям</w:t>
            </w:r>
            <w:r w:rsidR="009E5983" w:rsidRPr="009E5983">
              <w:rPr>
                <w:rFonts w:ascii="Times New Roman" w:hAnsi="Times New Roman" w:cs="Times New Roman"/>
                <w:sz w:val="28"/>
                <w:szCs w:val="28"/>
                <w:lang w:val="ru-RU"/>
              </w:rPr>
              <w:t>по</w:t>
            </w:r>
            <w:proofErr w:type="spellEnd"/>
            <w:r w:rsidR="009E5983" w:rsidRPr="009E5983">
              <w:rPr>
                <w:rFonts w:ascii="Times New Roman" w:hAnsi="Times New Roman" w:cs="Times New Roman"/>
                <w:sz w:val="28"/>
                <w:szCs w:val="28"/>
                <w:lang w:val="ru-RU"/>
              </w:rPr>
              <w:t xml:space="preserve"> отношению к началу периода</w:t>
            </w:r>
          </w:p>
        </w:tc>
      </w:tr>
      <w:tr w:rsidR="003B0594" w:rsidRPr="000C7E28" w:rsidTr="00B86DBA">
        <w:tc>
          <w:tcPr>
            <w:tcW w:w="3510" w:type="dxa"/>
          </w:tcPr>
          <w:p w:rsidR="003B0594" w:rsidRPr="003B0594" w:rsidRDefault="003B0594" w:rsidP="005E4E41">
            <w:pPr>
              <w:rPr>
                <w:rFonts w:ascii="Times New Roman" w:hAnsi="Times New Roman" w:cs="Times New Roman"/>
                <w:sz w:val="28"/>
                <w:szCs w:val="28"/>
                <w:lang w:val="ru-RU"/>
              </w:rPr>
            </w:pPr>
            <w:r w:rsidRPr="003B0594">
              <w:rPr>
                <w:rFonts w:ascii="Times New Roman" w:hAnsi="Times New Roman" w:cs="Times New Roman"/>
                <w:sz w:val="28"/>
                <w:szCs w:val="28"/>
                <w:lang w:val="ru-RU"/>
              </w:rPr>
              <w:t>Этапы и сроки реализации Подпрограммы</w:t>
            </w:r>
          </w:p>
        </w:tc>
        <w:tc>
          <w:tcPr>
            <w:tcW w:w="6344" w:type="dxa"/>
          </w:tcPr>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Срок реализации Подпрограммы:</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20</w:t>
            </w:r>
            <w:r w:rsidR="00D76EF1">
              <w:rPr>
                <w:rFonts w:ascii="Times New Roman" w:hAnsi="Times New Roman" w:cs="Times New Roman"/>
                <w:sz w:val="28"/>
                <w:szCs w:val="28"/>
                <w:lang w:val="ru-RU"/>
              </w:rPr>
              <w:t>2</w:t>
            </w:r>
            <w:r w:rsidR="000D71AA">
              <w:rPr>
                <w:rFonts w:ascii="Times New Roman" w:hAnsi="Times New Roman" w:cs="Times New Roman"/>
                <w:sz w:val="28"/>
                <w:szCs w:val="28"/>
                <w:lang w:val="ru-RU"/>
              </w:rPr>
              <w:t>1-20</w:t>
            </w:r>
            <w:r w:rsidR="005759D9">
              <w:rPr>
                <w:rFonts w:ascii="Times New Roman" w:hAnsi="Times New Roman" w:cs="Times New Roman"/>
                <w:sz w:val="28"/>
                <w:szCs w:val="28"/>
                <w:lang w:val="ru-RU"/>
              </w:rPr>
              <w:t>2</w:t>
            </w:r>
            <w:r w:rsidR="000D71AA">
              <w:rPr>
                <w:rFonts w:ascii="Times New Roman" w:hAnsi="Times New Roman" w:cs="Times New Roman"/>
                <w:sz w:val="28"/>
                <w:szCs w:val="28"/>
                <w:lang w:val="ru-RU"/>
              </w:rPr>
              <w:t>6</w:t>
            </w:r>
            <w:r w:rsidRPr="003B0594">
              <w:rPr>
                <w:rFonts w:ascii="Times New Roman" w:hAnsi="Times New Roman" w:cs="Times New Roman"/>
                <w:sz w:val="28"/>
                <w:szCs w:val="28"/>
                <w:lang w:val="ru-RU"/>
              </w:rPr>
              <w:t xml:space="preserve"> годы.</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Этапы реализации Подпрограммы не выделяются</w:t>
            </w:r>
          </w:p>
        </w:tc>
      </w:tr>
      <w:tr w:rsidR="003B0594" w:rsidRPr="000C7E28" w:rsidTr="00B86DBA">
        <w:tc>
          <w:tcPr>
            <w:tcW w:w="3510" w:type="dxa"/>
          </w:tcPr>
          <w:p w:rsidR="003B0594" w:rsidRPr="003B0594" w:rsidRDefault="003B0594" w:rsidP="005E4E41">
            <w:pPr>
              <w:rPr>
                <w:rFonts w:ascii="Times New Roman" w:hAnsi="Times New Roman" w:cs="Times New Roman"/>
                <w:sz w:val="28"/>
                <w:szCs w:val="28"/>
              </w:rPr>
            </w:pPr>
            <w:proofErr w:type="spellStart"/>
            <w:r w:rsidRPr="003B0594">
              <w:rPr>
                <w:rFonts w:ascii="Times New Roman" w:hAnsi="Times New Roman" w:cs="Times New Roman"/>
                <w:sz w:val="28"/>
                <w:szCs w:val="28"/>
              </w:rPr>
              <w:t>ОбъемыбюджетныхассигнованийПодпрограммы</w:t>
            </w:r>
            <w:proofErr w:type="spellEnd"/>
          </w:p>
        </w:tc>
        <w:tc>
          <w:tcPr>
            <w:tcW w:w="6344" w:type="dxa"/>
          </w:tcPr>
          <w:p w:rsid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Объемы бюджетных ассигнований Подпрограммы на период 20</w:t>
            </w:r>
            <w:r w:rsidR="003F74D8">
              <w:rPr>
                <w:rFonts w:ascii="Times New Roman" w:hAnsi="Times New Roman" w:cs="Times New Roman"/>
                <w:sz w:val="28"/>
                <w:szCs w:val="28"/>
                <w:lang w:val="ru-RU"/>
              </w:rPr>
              <w:t>21</w:t>
            </w:r>
            <w:r w:rsidRPr="003B0594">
              <w:rPr>
                <w:rFonts w:ascii="Times New Roman" w:hAnsi="Times New Roman" w:cs="Times New Roman"/>
                <w:sz w:val="28"/>
                <w:szCs w:val="28"/>
                <w:lang w:val="ru-RU"/>
              </w:rPr>
              <w:t>-202</w:t>
            </w:r>
            <w:r w:rsidR="003F74D8">
              <w:rPr>
                <w:rFonts w:ascii="Times New Roman" w:hAnsi="Times New Roman" w:cs="Times New Roman"/>
                <w:sz w:val="28"/>
                <w:szCs w:val="28"/>
                <w:lang w:val="ru-RU"/>
              </w:rPr>
              <w:t>6</w:t>
            </w:r>
            <w:r w:rsidRPr="003B0594">
              <w:rPr>
                <w:rFonts w:ascii="Times New Roman" w:hAnsi="Times New Roman" w:cs="Times New Roman"/>
                <w:sz w:val="28"/>
                <w:szCs w:val="28"/>
                <w:lang w:val="ru-RU"/>
              </w:rPr>
              <w:t xml:space="preserve"> годы составляют </w:t>
            </w:r>
            <w:r w:rsidR="00782C9B">
              <w:rPr>
                <w:rFonts w:ascii="Times New Roman" w:hAnsi="Times New Roman" w:cs="Times New Roman"/>
                <w:sz w:val="28"/>
                <w:szCs w:val="28"/>
                <w:lang w:val="ru-RU"/>
              </w:rPr>
              <w:t>12547,36</w:t>
            </w:r>
            <w:r w:rsidRPr="003B0594">
              <w:rPr>
                <w:rFonts w:ascii="Times New Roman" w:hAnsi="Times New Roman" w:cs="Times New Roman"/>
                <w:sz w:val="28"/>
                <w:szCs w:val="28"/>
                <w:lang w:val="ru-RU"/>
              </w:rPr>
              <w:t xml:space="preserve"> тыс. рублей (выпадающие доходы – 0,00 тыс. рублей), в том числе по годам реализации:</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sidR="00522ECE">
              <w:rPr>
                <w:rFonts w:ascii="Times New Roman" w:hAnsi="Times New Roman" w:cs="Times New Roman"/>
                <w:sz w:val="28"/>
                <w:szCs w:val="28"/>
                <w:lang w:val="ru-RU"/>
              </w:rPr>
              <w:t>1</w:t>
            </w:r>
            <w:r w:rsidRPr="003B0594">
              <w:rPr>
                <w:rFonts w:ascii="Times New Roman" w:hAnsi="Times New Roman" w:cs="Times New Roman"/>
                <w:sz w:val="28"/>
                <w:szCs w:val="28"/>
                <w:lang w:val="ru-RU"/>
              </w:rPr>
              <w:t xml:space="preserve"> году – </w:t>
            </w:r>
            <w:r w:rsidR="00522ECE">
              <w:rPr>
                <w:rFonts w:ascii="Times New Roman" w:hAnsi="Times New Roman" w:cs="Times New Roman"/>
                <w:sz w:val="28"/>
                <w:szCs w:val="28"/>
                <w:lang w:val="ru-RU"/>
              </w:rPr>
              <w:t>453,60</w:t>
            </w:r>
            <w:r w:rsidRPr="003B0594">
              <w:rPr>
                <w:rFonts w:ascii="Times New Roman" w:hAnsi="Times New Roman" w:cs="Times New Roman"/>
                <w:sz w:val="28"/>
                <w:szCs w:val="28"/>
                <w:lang w:val="ru-RU"/>
              </w:rPr>
              <w:t xml:space="preserve"> тыс. рублей (выпадающие доходы – 0,00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sidR="00522ECE">
              <w:rPr>
                <w:rFonts w:ascii="Times New Roman" w:hAnsi="Times New Roman" w:cs="Times New Roman"/>
                <w:sz w:val="28"/>
                <w:szCs w:val="28"/>
                <w:lang w:val="ru-RU"/>
              </w:rPr>
              <w:t>2</w:t>
            </w:r>
            <w:r w:rsidRPr="003B0594">
              <w:rPr>
                <w:rFonts w:ascii="Times New Roman" w:hAnsi="Times New Roman" w:cs="Times New Roman"/>
                <w:sz w:val="28"/>
                <w:szCs w:val="28"/>
                <w:lang w:val="ru-RU"/>
              </w:rPr>
              <w:t xml:space="preserve"> году – </w:t>
            </w:r>
            <w:r w:rsidR="00522ECE">
              <w:rPr>
                <w:rFonts w:ascii="Times New Roman" w:hAnsi="Times New Roman" w:cs="Times New Roman"/>
                <w:sz w:val="28"/>
                <w:szCs w:val="28"/>
                <w:lang w:val="ru-RU"/>
              </w:rPr>
              <w:t>5571,04</w:t>
            </w:r>
            <w:r w:rsidRPr="003B0594">
              <w:rPr>
                <w:rFonts w:ascii="Times New Roman" w:hAnsi="Times New Roman" w:cs="Times New Roman"/>
                <w:sz w:val="28"/>
                <w:szCs w:val="28"/>
                <w:lang w:val="ru-RU"/>
              </w:rPr>
              <w:t xml:space="preserve"> тыс. рублей (выпадающие доходы – 0,00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sidR="00522ECE">
              <w:rPr>
                <w:rFonts w:ascii="Times New Roman" w:hAnsi="Times New Roman" w:cs="Times New Roman"/>
                <w:sz w:val="28"/>
                <w:szCs w:val="28"/>
                <w:lang w:val="ru-RU"/>
              </w:rPr>
              <w:t>3</w:t>
            </w:r>
            <w:r w:rsidRPr="003B0594">
              <w:rPr>
                <w:rFonts w:ascii="Times New Roman" w:hAnsi="Times New Roman" w:cs="Times New Roman"/>
                <w:sz w:val="28"/>
                <w:szCs w:val="28"/>
                <w:lang w:val="ru-RU"/>
              </w:rPr>
              <w:t xml:space="preserve"> году – </w:t>
            </w:r>
            <w:r w:rsidR="00745C07">
              <w:rPr>
                <w:rFonts w:ascii="Times New Roman" w:hAnsi="Times New Roman" w:cs="Times New Roman"/>
                <w:sz w:val="28"/>
                <w:szCs w:val="28"/>
                <w:lang w:val="ru-RU"/>
              </w:rPr>
              <w:t>0,00</w:t>
            </w:r>
            <w:r w:rsidRPr="003B0594">
              <w:rPr>
                <w:rFonts w:ascii="Times New Roman" w:hAnsi="Times New Roman" w:cs="Times New Roman"/>
                <w:sz w:val="28"/>
                <w:szCs w:val="28"/>
                <w:lang w:val="ru-RU"/>
              </w:rPr>
              <w:t xml:space="preserve"> тыс. рублей (выпадающие доходы – 0,00 тыс. рублей);</w:t>
            </w:r>
          </w:p>
          <w:p w:rsidR="0016233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sidR="00522ECE">
              <w:rPr>
                <w:rFonts w:ascii="Times New Roman" w:hAnsi="Times New Roman" w:cs="Times New Roman"/>
                <w:sz w:val="28"/>
                <w:szCs w:val="28"/>
                <w:lang w:val="ru-RU"/>
              </w:rPr>
              <w:t>4</w:t>
            </w:r>
            <w:r w:rsidRPr="003B0594">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2317,60</w:t>
            </w:r>
            <w:r w:rsidRPr="003B0594">
              <w:rPr>
                <w:rFonts w:ascii="Times New Roman" w:hAnsi="Times New Roman" w:cs="Times New Roman"/>
                <w:sz w:val="28"/>
                <w:szCs w:val="28"/>
                <w:lang w:val="ru-RU"/>
              </w:rPr>
              <w:t xml:space="preserve"> тыс. рублей (выпада</w:t>
            </w:r>
            <w:r w:rsidR="003F74D8">
              <w:rPr>
                <w:rFonts w:ascii="Times New Roman" w:hAnsi="Times New Roman" w:cs="Times New Roman"/>
                <w:sz w:val="28"/>
                <w:szCs w:val="28"/>
                <w:lang w:val="ru-RU"/>
              </w:rPr>
              <w:t>ющие доходы – 0,00 тыс. рублей);</w:t>
            </w:r>
          </w:p>
          <w:p w:rsidR="003F74D8" w:rsidRDefault="0016233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3B0594">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2041,00</w:t>
            </w:r>
            <w:r w:rsidRPr="003B0594">
              <w:rPr>
                <w:rFonts w:ascii="Times New Roman" w:hAnsi="Times New Roman" w:cs="Times New Roman"/>
                <w:sz w:val="28"/>
                <w:szCs w:val="28"/>
                <w:lang w:val="ru-RU"/>
              </w:rPr>
              <w:t>тыс. рублей (выпада</w:t>
            </w:r>
            <w:r w:rsidR="003F74D8">
              <w:rPr>
                <w:rFonts w:ascii="Times New Roman" w:hAnsi="Times New Roman" w:cs="Times New Roman"/>
                <w:sz w:val="28"/>
                <w:szCs w:val="28"/>
                <w:lang w:val="ru-RU"/>
              </w:rPr>
              <w:t>ющие доходы – 0,00 тыс. рублей);</w:t>
            </w:r>
          </w:p>
          <w:p w:rsidR="003B0594" w:rsidRDefault="003F74D8"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3B0594">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2164,12</w:t>
            </w:r>
            <w:r w:rsidRPr="003B0594">
              <w:rPr>
                <w:rFonts w:ascii="Times New Roman" w:hAnsi="Times New Roman" w:cs="Times New Roman"/>
                <w:sz w:val="28"/>
                <w:szCs w:val="28"/>
                <w:lang w:val="ru-RU"/>
              </w:rPr>
              <w:t xml:space="preserve">тыс. рублей (выпадающие доходы – 0,00 тыс. рублей), </w:t>
            </w:r>
            <w:r w:rsidR="003B0594" w:rsidRPr="003B0594">
              <w:rPr>
                <w:rFonts w:ascii="Times New Roman" w:hAnsi="Times New Roman" w:cs="Times New Roman"/>
                <w:sz w:val="28"/>
                <w:szCs w:val="28"/>
                <w:lang w:val="ru-RU"/>
              </w:rPr>
              <w:t>из них:</w:t>
            </w:r>
          </w:p>
          <w:p w:rsidR="00DE787A" w:rsidRPr="008F5B99" w:rsidRDefault="00DE787A" w:rsidP="005E4E41">
            <w:pPr>
              <w:jc w:val="both"/>
              <w:rPr>
                <w:rFonts w:ascii="Times New Roman" w:hAnsi="Times New Roman" w:cs="Times New Roman"/>
                <w:sz w:val="28"/>
                <w:szCs w:val="28"/>
                <w:lang w:val="ru-RU"/>
              </w:rPr>
            </w:pPr>
            <w:r w:rsidRPr="008F5B99">
              <w:rPr>
                <w:rFonts w:ascii="Times New Roman" w:hAnsi="Times New Roman" w:cs="Times New Roman"/>
                <w:sz w:val="28"/>
                <w:szCs w:val="28"/>
                <w:lang w:val="ru-RU"/>
              </w:rPr>
              <w:t xml:space="preserve">бюджета </w:t>
            </w:r>
            <w:r w:rsidR="00782C9B">
              <w:rPr>
                <w:rFonts w:ascii="Times New Roman" w:hAnsi="Times New Roman" w:cs="Times New Roman"/>
                <w:sz w:val="28"/>
                <w:szCs w:val="28"/>
                <w:lang w:val="ru-RU"/>
              </w:rPr>
              <w:t>Российской Федерации</w:t>
            </w:r>
            <w:r w:rsidRPr="008F5B99">
              <w:rPr>
                <w:rFonts w:ascii="Times New Roman" w:hAnsi="Times New Roman" w:cs="Times New Roman"/>
                <w:sz w:val="28"/>
                <w:szCs w:val="28"/>
                <w:lang w:val="ru-RU"/>
              </w:rPr>
              <w:t xml:space="preserve"> (далее – </w:t>
            </w:r>
            <w:r>
              <w:rPr>
                <w:rFonts w:ascii="Times New Roman" w:hAnsi="Times New Roman" w:cs="Times New Roman"/>
                <w:sz w:val="28"/>
                <w:szCs w:val="28"/>
                <w:lang w:val="ru-RU"/>
              </w:rPr>
              <w:t>ФБ</w:t>
            </w:r>
            <w:r w:rsidRPr="008F5B99">
              <w:rPr>
                <w:rFonts w:ascii="Times New Roman" w:hAnsi="Times New Roman" w:cs="Times New Roman"/>
                <w:sz w:val="28"/>
                <w:szCs w:val="28"/>
                <w:lang w:val="ru-RU"/>
              </w:rPr>
              <w:t xml:space="preserve">) – </w:t>
            </w:r>
            <w:r w:rsidR="00876974">
              <w:rPr>
                <w:rFonts w:ascii="Times New Roman" w:hAnsi="Times New Roman" w:cs="Times New Roman"/>
                <w:sz w:val="28"/>
                <w:szCs w:val="28"/>
                <w:lang w:val="ru-RU"/>
              </w:rPr>
              <w:t>405,00</w:t>
            </w:r>
            <w:r w:rsidRPr="008F5B99">
              <w:rPr>
                <w:rFonts w:ascii="Times New Roman" w:hAnsi="Times New Roman" w:cs="Times New Roman"/>
                <w:sz w:val="28"/>
                <w:szCs w:val="28"/>
                <w:lang w:val="ru-RU"/>
              </w:rPr>
              <w:t xml:space="preserve"> тыс. рублей, в том числе по годам реализации:</w:t>
            </w:r>
          </w:p>
          <w:p w:rsidR="00DE787A" w:rsidRPr="006847C7" w:rsidRDefault="00DE787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sidR="00876974">
              <w:rPr>
                <w:rFonts w:ascii="Times New Roman" w:hAnsi="Times New Roman" w:cs="Times New Roman"/>
                <w:sz w:val="28"/>
                <w:szCs w:val="28"/>
                <w:lang w:val="ru-RU"/>
              </w:rPr>
              <w:t>405,00</w:t>
            </w:r>
            <w:r w:rsidRPr="006847C7">
              <w:rPr>
                <w:rFonts w:ascii="Times New Roman" w:hAnsi="Times New Roman" w:cs="Times New Roman"/>
                <w:sz w:val="28"/>
                <w:szCs w:val="28"/>
                <w:lang w:val="ru-RU"/>
              </w:rPr>
              <w:t xml:space="preserve"> тыс. рублей;</w:t>
            </w:r>
          </w:p>
          <w:p w:rsidR="00DE787A" w:rsidRPr="006847C7" w:rsidRDefault="00DE787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p>
          <w:p w:rsidR="00DE787A" w:rsidRDefault="00DE787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Pr>
                <w:rFonts w:ascii="Times New Roman" w:hAnsi="Times New Roman" w:cs="Times New Roman"/>
                <w:sz w:val="28"/>
                <w:szCs w:val="28"/>
                <w:lang w:val="ru-RU"/>
              </w:rPr>
              <w:t>0,00 тыс. рублей;</w:t>
            </w:r>
          </w:p>
          <w:p w:rsidR="00DE787A" w:rsidRPr="006847C7" w:rsidRDefault="00DE787A"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162334">
              <w:rPr>
                <w:rFonts w:ascii="Times New Roman" w:hAnsi="Times New Roman" w:cs="Times New Roman"/>
                <w:sz w:val="28"/>
                <w:szCs w:val="28"/>
                <w:lang w:val="ru-RU"/>
              </w:rPr>
              <w:t>0,00 тыс. рублей;</w:t>
            </w:r>
          </w:p>
          <w:p w:rsidR="00162334" w:rsidRPr="006847C7" w:rsidRDefault="00162334"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sidR="003F74D8">
              <w:rPr>
                <w:rFonts w:ascii="Times New Roman" w:hAnsi="Times New Roman" w:cs="Times New Roman"/>
                <w:sz w:val="28"/>
                <w:szCs w:val="28"/>
                <w:lang w:val="ru-RU"/>
              </w:rPr>
              <w:t>0,00 тыс. рублей;</w:t>
            </w:r>
          </w:p>
          <w:p w:rsidR="003F74D8" w:rsidRPr="006847C7" w:rsidRDefault="003F74D8" w:rsidP="003F74D8">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 xml:space="preserve">6 </w:t>
            </w:r>
            <w:r w:rsidRPr="006847C7">
              <w:rPr>
                <w:rFonts w:ascii="Times New Roman" w:hAnsi="Times New Roman" w:cs="Times New Roman"/>
                <w:sz w:val="28"/>
                <w:szCs w:val="28"/>
                <w:lang w:val="ru-RU"/>
              </w:rPr>
              <w:t xml:space="preserve">году – </w:t>
            </w:r>
            <w:r>
              <w:rPr>
                <w:rFonts w:ascii="Times New Roman" w:hAnsi="Times New Roman" w:cs="Times New Roman"/>
                <w:sz w:val="28"/>
                <w:szCs w:val="28"/>
                <w:lang w:val="ru-RU"/>
              </w:rPr>
              <w:t>0,00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бюджета Ставропольского края (далее – КБ) – </w:t>
            </w:r>
            <w:r w:rsidR="00782C9B">
              <w:rPr>
                <w:rFonts w:ascii="Times New Roman" w:hAnsi="Times New Roman" w:cs="Times New Roman"/>
                <w:sz w:val="28"/>
                <w:szCs w:val="28"/>
                <w:lang w:val="ru-RU"/>
              </w:rPr>
              <w:t>9769,68</w:t>
            </w:r>
            <w:r w:rsidRPr="003B0594">
              <w:rPr>
                <w:rFonts w:ascii="Times New Roman" w:hAnsi="Times New Roman" w:cs="Times New Roman"/>
                <w:sz w:val="28"/>
                <w:szCs w:val="28"/>
                <w:lang w:val="ru-RU"/>
              </w:rPr>
              <w:t xml:space="preserve"> тыс. рублей, в том числе по годам </w:t>
            </w:r>
            <w:r w:rsidRPr="003B0594">
              <w:rPr>
                <w:rFonts w:ascii="Times New Roman" w:hAnsi="Times New Roman" w:cs="Times New Roman"/>
                <w:sz w:val="28"/>
                <w:szCs w:val="28"/>
                <w:lang w:val="ru-RU"/>
              </w:rPr>
              <w:lastRenderedPageBreak/>
              <w:t>реализации:</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2021 году – </w:t>
            </w:r>
            <w:r w:rsidR="00876974">
              <w:rPr>
                <w:rFonts w:ascii="Times New Roman" w:hAnsi="Times New Roman" w:cs="Times New Roman"/>
                <w:sz w:val="28"/>
                <w:szCs w:val="28"/>
                <w:lang w:val="ru-RU"/>
              </w:rPr>
              <w:t>25,92</w:t>
            </w:r>
            <w:r w:rsidRPr="003B0594">
              <w:rPr>
                <w:rFonts w:ascii="Times New Roman" w:hAnsi="Times New Roman" w:cs="Times New Roman"/>
                <w:sz w:val="28"/>
                <w:szCs w:val="28"/>
                <w:lang w:val="ru-RU"/>
              </w:rPr>
              <w:t xml:space="preserve">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2022 году – </w:t>
            </w:r>
            <w:r w:rsidR="00876974">
              <w:rPr>
                <w:rFonts w:ascii="Times New Roman" w:hAnsi="Times New Roman" w:cs="Times New Roman"/>
                <w:sz w:val="28"/>
                <w:szCs w:val="28"/>
                <w:lang w:val="ru-RU"/>
              </w:rPr>
              <w:t>5171,04</w:t>
            </w:r>
            <w:r w:rsidRPr="003B0594">
              <w:rPr>
                <w:rFonts w:ascii="Times New Roman" w:hAnsi="Times New Roman" w:cs="Times New Roman"/>
                <w:sz w:val="28"/>
                <w:szCs w:val="28"/>
                <w:lang w:val="ru-RU"/>
              </w:rPr>
              <w:t xml:space="preserve">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2023 году – </w:t>
            </w:r>
            <w:r w:rsidR="00D04B6B">
              <w:rPr>
                <w:rFonts w:ascii="Times New Roman" w:hAnsi="Times New Roman" w:cs="Times New Roman"/>
                <w:sz w:val="28"/>
                <w:szCs w:val="28"/>
                <w:lang w:val="ru-RU"/>
              </w:rPr>
              <w:t>0,00</w:t>
            </w:r>
            <w:r w:rsidR="00522ECE">
              <w:rPr>
                <w:rFonts w:ascii="Times New Roman" w:hAnsi="Times New Roman" w:cs="Times New Roman"/>
                <w:sz w:val="28"/>
                <w:szCs w:val="28"/>
                <w:lang w:val="ru-RU"/>
              </w:rPr>
              <w:t xml:space="preserve"> тыс. рублей;</w:t>
            </w:r>
          </w:p>
          <w:p w:rsidR="00522ECE" w:rsidRPr="003B0594" w:rsidRDefault="00522ECE"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3B0594">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1667,60</w:t>
            </w:r>
            <w:r w:rsidR="00162334">
              <w:rPr>
                <w:rFonts w:ascii="Times New Roman" w:hAnsi="Times New Roman" w:cs="Times New Roman"/>
                <w:sz w:val="28"/>
                <w:szCs w:val="28"/>
                <w:lang w:val="ru-RU"/>
              </w:rPr>
              <w:t xml:space="preserve"> тыс. рублей;</w:t>
            </w:r>
          </w:p>
          <w:p w:rsidR="00162334" w:rsidRPr="003B0594" w:rsidRDefault="0016233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3B0594">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1391,00</w:t>
            </w:r>
            <w:r w:rsidR="003F74D8">
              <w:rPr>
                <w:rFonts w:ascii="Times New Roman" w:hAnsi="Times New Roman" w:cs="Times New Roman"/>
                <w:sz w:val="28"/>
                <w:szCs w:val="28"/>
                <w:lang w:val="ru-RU"/>
              </w:rPr>
              <w:t xml:space="preserve"> тыс. рублей;</w:t>
            </w:r>
          </w:p>
          <w:p w:rsidR="003F74D8" w:rsidRPr="003B0594" w:rsidRDefault="003F74D8" w:rsidP="003F74D8">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3B0594">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1514,12</w:t>
            </w:r>
            <w:r w:rsidRPr="003B0594">
              <w:rPr>
                <w:rFonts w:ascii="Times New Roman" w:hAnsi="Times New Roman" w:cs="Times New Roman"/>
                <w:sz w:val="28"/>
                <w:szCs w:val="28"/>
                <w:lang w:val="ru-RU"/>
              </w:rPr>
              <w:t xml:space="preserve"> тыс. рублей,</w:t>
            </w:r>
          </w:p>
          <w:p w:rsidR="003B0594" w:rsidRPr="003B0594" w:rsidRDefault="003B0594" w:rsidP="005E4E41">
            <w:pPr>
              <w:jc w:val="both"/>
              <w:rPr>
                <w:rFonts w:ascii="Times New Roman" w:hAnsi="Times New Roman" w:cs="Times New Roman"/>
                <w:sz w:val="28"/>
                <w:szCs w:val="28"/>
                <w:lang w:val="ru-RU"/>
              </w:rPr>
            </w:pPr>
            <w:proofErr w:type="gramStart"/>
            <w:r w:rsidRPr="003B0594">
              <w:rPr>
                <w:rFonts w:ascii="Times New Roman" w:hAnsi="Times New Roman" w:cs="Times New Roman"/>
                <w:sz w:val="28"/>
                <w:szCs w:val="28"/>
                <w:lang w:val="ru-RU"/>
              </w:rPr>
              <w:t xml:space="preserve">бюджета округа (далее – МБ) – </w:t>
            </w:r>
            <w:r w:rsidR="00782C9B">
              <w:rPr>
                <w:rFonts w:ascii="Times New Roman" w:hAnsi="Times New Roman" w:cs="Times New Roman"/>
                <w:sz w:val="28"/>
                <w:szCs w:val="28"/>
                <w:lang w:val="ru-RU"/>
              </w:rPr>
              <w:t>2372,68</w:t>
            </w:r>
            <w:r w:rsidRPr="003B0594">
              <w:rPr>
                <w:rFonts w:ascii="Times New Roman" w:hAnsi="Times New Roman" w:cs="Times New Roman"/>
                <w:sz w:val="28"/>
                <w:szCs w:val="28"/>
                <w:lang w:val="ru-RU"/>
              </w:rPr>
              <w:t xml:space="preserve"> тыс. рублей (выпадающие доходы – 0,00 тыс. рублей), в том числе по годам реализации:</w:t>
            </w:r>
            <w:proofErr w:type="gramEnd"/>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2021 году – </w:t>
            </w:r>
            <w:r w:rsidR="00876974">
              <w:rPr>
                <w:rFonts w:ascii="Times New Roman" w:hAnsi="Times New Roman" w:cs="Times New Roman"/>
                <w:sz w:val="28"/>
                <w:szCs w:val="28"/>
                <w:lang w:val="ru-RU"/>
              </w:rPr>
              <w:t>22,68</w:t>
            </w:r>
            <w:r w:rsidRPr="003B0594">
              <w:rPr>
                <w:rFonts w:ascii="Times New Roman" w:hAnsi="Times New Roman" w:cs="Times New Roman"/>
                <w:sz w:val="28"/>
                <w:szCs w:val="28"/>
                <w:lang w:val="ru-RU"/>
              </w:rPr>
              <w:t xml:space="preserve"> тыс. рублей (выпадающие доходы – 0,00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2022 году – </w:t>
            </w:r>
            <w:r w:rsidR="00227550">
              <w:rPr>
                <w:rFonts w:ascii="Times New Roman" w:hAnsi="Times New Roman" w:cs="Times New Roman"/>
                <w:sz w:val="28"/>
                <w:szCs w:val="28"/>
                <w:lang w:val="ru-RU"/>
              </w:rPr>
              <w:t>400</w:t>
            </w:r>
            <w:r w:rsidRPr="003B0594">
              <w:rPr>
                <w:rFonts w:ascii="Times New Roman" w:hAnsi="Times New Roman" w:cs="Times New Roman"/>
                <w:sz w:val="28"/>
                <w:szCs w:val="28"/>
                <w:lang w:val="ru-RU"/>
              </w:rPr>
              <w:t>,00 тыс. рублей (выпадающие доходы – 0,00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2023 году –</w:t>
            </w:r>
            <w:r w:rsidR="00745C07">
              <w:rPr>
                <w:rFonts w:ascii="Times New Roman" w:hAnsi="Times New Roman" w:cs="Times New Roman"/>
                <w:sz w:val="28"/>
                <w:szCs w:val="28"/>
                <w:lang w:val="ru-RU"/>
              </w:rPr>
              <w:t>0,00</w:t>
            </w:r>
            <w:r w:rsidRPr="003B0594">
              <w:rPr>
                <w:rFonts w:ascii="Times New Roman" w:hAnsi="Times New Roman" w:cs="Times New Roman"/>
                <w:sz w:val="28"/>
                <w:szCs w:val="28"/>
                <w:lang w:val="ru-RU"/>
              </w:rPr>
              <w:t xml:space="preserve"> тыс. рублей (выпадающие доходы – 0,00 тыс. рублей);</w:t>
            </w:r>
          </w:p>
          <w:p w:rsidR="00227550" w:rsidRPr="003B0594" w:rsidRDefault="00227550"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3B0594">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650</w:t>
            </w:r>
            <w:r w:rsidRPr="003B0594">
              <w:rPr>
                <w:rFonts w:ascii="Times New Roman" w:hAnsi="Times New Roman" w:cs="Times New Roman"/>
                <w:sz w:val="28"/>
                <w:szCs w:val="28"/>
                <w:lang w:val="ru-RU"/>
              </w:rPr>
              <w:t>,00 тыс. рублей (выпада</w:t>
            </w:r>
            <w:r w:rsidR="00162334">
              <w:rPr>
                <w:rFonts w:ascii="Times New Roman" w:hAnsi="Times New Roman" w:cs="Times New Roman"/>
                <w:sz w:val="28"/>
                <w:szCs w:val="28"/>
                <w:lang w:val="ru-RU"/>
              </w:rPr>
              <w:t>ющие доходы – 0,00 тыс. рублей);</w:t>
            </w:r>
          </w:p>
          <w:p w:rsidR="00162334" w:rsidRPr="003B0594" w:rsidRDefault="0016233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3B0594">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65</w:t>
            </w:r>
            <w:r>
              <w:rPr>
                <w:rFonts w:ascii="Times New Roman" w:hAnsi="Times New Roman" w:cs="Times New Roman"/>
                <w:sz w:val="28"/>
                <w:szCs w:val="28"/>
                <w:lang w:val="ru-RU"/>
              </w:rPr>
              <w:t>0</w:t>
            </w:r>
            <w:r w:rsidRPr="003B0594">
              <w:rPr>
                <w:rFonts w:ascii="Times New Roman" w:hAnsi="Times New Roman" w:cs="Times New Roman"/>
                <w:sz w:val="28"/>
                <w:szCs w:val="28"/>
                <w:lang w:val="ru-RU"/>
              </w:rPr>
              <w:t>,00 тыс. рублей (выпада</w:t>
            </w:r>
            <w:r w:rsidR="003F74D8">
              <w:rPr>
                <w:rFonts w:ascii="Times New Roman" w:hAnsi="Times New Roman" w:cs="Times New Roman"/>
                <w:sz w:val="28"/>
                <w:szCs w:val="28"/>
                <w:lang w:val="ru-RU"/>
              </w:rPr>
              <w:t>ющие доходы – 0,00 тыс. рублей);</w:t>
            </w:r>
          </w:p>
          <w:p w:rsidR="003F74D8" w:rsidRPr="003B0594" w:rsidRDefault="003F74D8" w:rsidP="003F74D8">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3B0594">
              <w:rPr>
                <w:rFonts w:ascii="Times New Roman" w:hAnsi="Times New Roman" w:cs="Times New Roman"/>
                <w:sz w:val="28"/>
                <w:szCs w:val="28"/>
                <w:lang w:val="ru-RU"/>
              </w:rPr>
              <w:t xml:space="preserve"> году – </w:t>
            </w:r>
            <w:r w:rsidR="00782C9B">
              <w:rPr>
                <w:rFonts w:ascii="Times New Roman" w:hAnsi="Times New Roman" w:cs="Times New Roman"/>
                <w:sz w:val="28"/>
                <w:szCs w:val="28"/>
                <w:lang w:val="ru-RU"/>
              </w:rPr>
              <w:t>65</w:t>
            </w:r>
            <w:r>
              <w:rPr>
                <w:rFonts w:ascii="Times New Roman" w:hAnsi="Times New Roman" w:cs="Times New Roman"/>
                <w:sz w:val="28"/>
                <w:szCs w:val="28"/>
                <w:lang w:val="ru-RU"/>
              </w:rPr>
              <w:t>0</w:t>
            </w:r>
            <w:r w:rsidRPr="003B0594">
              <w:rPr>
                <w:rFonts w:ascii="Times New Roman" w:hAnsi="Times New Roman" w:cs="Times New Roman"/>
                <w:sz w:val="28"/>
                <w:szCs w:val="28"/>
                <w:lang w:val="ru-RU"/>
              </w:rPr>
              <w:t>,00 тыс. рублей (выпада</w:t>
            </w:r>
            <w:r>
              <w:rPr>
                <w:rFonts w:ascii="Times New Roman" w:hAnsi="Times New Roman" w:cs="Times New Roman"/>
                <w:sz w:val="28"/>
                <w:szCs w:val="28"/>
                <w:lang w:val="ru-RU"/>
              </w:rPr>
              <w:t>ющие доходы – 0,00 тыс. рублей),</w:t>
            </w:r>
          </w:p>
          <w:p w:rsidR="003B0594" w:rsidRPr="003B0594" w:rsidRDefault="007B7953"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средств</w:t>
            </w:r>
            <w:r w:rsidR="003B0594" w:rsidRPr="003B0594">
              <w:rPr>
                <w:rFonts w:ascii="Times New Roman" w:hAnsi="Times New Roman" w:cs="Times New Roman"/>
                <w:sz w:val="28"/>
                <w:szCs w:val="28"/>
                <w:lang w:val="ru-RU"/>
              </w:rPr>
              <w:t xml:space="preserve"> внебюджетных источников (далее – ВИ) –0,00 тыс. рублей, в том числе по годам реализации:</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2021 году – 0,00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2022 году – 0,00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w:t>
            </w:r>
            <w:r w:rsidR="00227550">
              <w:rPr>
                <w:rFonts w:ascii="Times New Roman" w:hAnsi="Times New Roman" w:cs="Times New Roman"/>
                <w:sz w:val="28"/>
                <w:szCs w:val="28"/>
                <w:lang w:val="ru-RU"/>
              </w:rPr>
              <w:t xml:space="preserve"> в 2023 году - 0,00 тыс. рублей;</w:t>
            </w:r>
          </w:p>
          <w:p w:rsidR="00227550" w:rsidRPr="003B0594" w:rsidRDefault="00227550"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4</w:t>
            </w:r>
            <w:r w:rsidR="00162334">
              <w:rPr>
                <w:rFonts w:ascii="Times New Roman" w:hAnsi="Times New Roman" w:cs="Times New Roman"/>
                <w:sz w:val="28"/>
                <w:szCs w:val="28"/>
                <w:lang w:val="ru-RU"/>
              </w:rPr>
              <w:t xml:space="preserve"> году - 0,00 тыс. рублей;</w:t>
            </w:r>
          </w:p>
          <w:p w:rsidR="00162334" w:rsidRPr="003B0594" w:rsidRDefault="0016233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5</w:t>
            </w:r>
            <w:r w:rsidR="003F74D8">
              <w:rPr>
                <w:rFonts w:ascii="Times New Roman" w:hAnsi="Times New Roman" w:cs="Times New Roman"/>
                <w:sz w:val="28"/>
                <w:szCs w:val="28"/>
                <w:lang w:val="ru-RU"/>
              </w:rPr>
              <w:t xml:space="preserve"> году - 0,00 тыс. рублей;</w:t>
            </w:r>
          </w:p>
          <w:p w:rsidR="003F74D8" w:rsidRPr="003B0594" w:rsidRDefault="003F74D8" w:rsidP="003F74D8">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3B0594">
              <w:rPr>
                <w:rFonts w:ascii="Times New Roman" w:hAnsi="Times New Roman" w:cs="Times New Roman"/>
                <w:sz w:val="28"/>
                <w:szCs w:val="28"/>
                <w:lang w:val="ru-RU"/>
              </w:rPr>
              <w:t xml:space="preserve"> году - 0,00 тыс. рублей.</w:t>
            </w:r>
          </w:p>
          <w:p w:rsidR="003B0594" w:rsidRPr="003B0594" w:rsidRDefault="003B0594" w:rsidP="005E4E41">
            <w:pPr>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Прогнозируемые суммы уточняются при формировании МБ на текущий финансовый год и плановый период</w:t>
            </w:r>
          </w:p>
        </w:tc>
      </w:tr>
      <w:tr w:rsidR="003B0594" w:rsidRPr="000C7E28" w:rsidTr="00B86DBA">
        <w:tc>
          <w:tcPr>
            <w:tcW w:w="3510" w:type="dxa"/>
          </w:tcPr>
          <w:p w:rsidR="003B0594" w:rsidRPr="003B0594" w:rsidRDefault="003B0594" w:rsidP="005E4E41">
            <w:pPr>
              <w:rPr>
                <w:rFonts w:ascii="Times New Roman" w:hAnsi="Times New Roman" w:cs="Times New Roman"/>
                <w:sz w:val="28"/>
                <w:szCs w:val="28"/>
                <w:lang w:val="ru-RU"/>
              </w:rPr>
            </w:pPr>
            <w:r w:rsidRPr="003B0594">
              <w:rPr>
                <w:rFonts w:ascii="Times New Roman" w:hAnsi="Times New Roman" w:cs="Times New Roman"/>
                <w:sz w:val="28"/>
                <w:szCs w:val="28"/>
                <w:lang w:val="ru-RU"/>
              </w:rPr>
              <w:lastRenderedPageBreak/>
              <w:t>Ожидаемые конечные результаты реализации Подпрограммы</w:t>
            </w:r>
          </w:p>
        </w:tc>
        <w:tc>
          <w:tcPr>
            <w:tcW w:w="6344" w:type="dxa"/>
          </w:tcPr>
          <w:p w:rsidR="003B0594" w:rsidRPr="003B0594" w:rsidRDefault="003B0594" w:rsidP="005E4E41">
            <w:pPr>
              <w:autoSpaceDE w:val="0"/>
              <w:autoSpaceDN w:val="0"/>
              <w:adjustRightInd w:val="0"/>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 увеличение количества молодых семей, состоящих на учете до 10 ед.;</w:t>
            </w:r>
          </w:p>
          <w:p w:rsidR="009E5983" w:rsidRDefault="003B0594" w:rsidP="005E4E41">
            <w:pPr>
              <w:autoSpaceDE w:val="0"/>
              <w:autoSpaceDN w:val="0"/>
              <w:adjustRightInd w:val="0"/>
              <w:jc w:val="both"/>
              <w:rPr>
                <w:rFonts w:ascii="Times New Roman" w:hAnsi="Times New Roman" w:cs="Times New Roman"/>
                <w:sz w:val="24"/>
                <w:szCs w:val="24"/>
                <w:lang w:val="ru-RU"/>
              </w:rPr>
            </w:pPr>
            <w:r w:rsidRPr="003B0594">
              <w:rPr>
                <w:rFonts w:ascii="Times New Roman" w:hAnsi="Times New Roman" w:cs="Times New Roman"/>
                <w:sz w:val="28"/>
                <w:szCs w:val="28"/>
                <w:lang w:val="ru-RU"/>
              </w:rPr>
              <w:t xml:space="preserve">- </w:t>
            </w:r>
            <w:r w:rsidR="007360B0">
              <w:rPr>
                <w:rFonts w:ascii="Times New Roman" w:hAnsi="Times New Roman" w:cs="Times New Roman"/>
                <w:sz w:val="28"/>
                <w:szCs w:val="28"/>
                <w:lang w:val="ru-RU"/>
              </w:rPr>
              <w:t>сохранение доли</w:t>
            </w:r>
            <w:r w:rsidR="009E5983" w:rsidRPr="009E5983">
              <w:rPr>
                <w:rFonts w:ascii="Times New Roman" w:hAnsi="Times New Roman" w:cs="Times New Roman"/>
                <w:sz w:val="28"/>
                <w:szCs w:val="28"/>
                <w:lang w:val="ru-RU"/>
              </w:rPr>
              <w:t xml:space="preserve"> оплаченных свидетельств на приобретение жилья в общем количестве свидетельств на приобретение жилья,  выданных молодым семьям по отношению к началу периода</w:t>
            </w:r>
            <w:r w:rsidR="009E5983">
              <w:rPr>
                <w:rFonts w:ascii="Times New Roman" w:hAnsi="Times New Roman" w:cs="Times New Roman"/>
                <w:sz w:val="28"/>
                <w:szCs w:val="28"/>
                <w:lang w:val="ru-RU"/>
              </w:rPr>
              <w:t>, на уровне 100%</w:t>
            </w:r>
          </w:p>
          <w:p w:rsidR="003B0594" w:rsidRPr="003B0594" w:rsidRDefault="003B0594" w:rsidP="005E4E41">
            <w:pPr>
              <w:widowControl w:val="0"/>
              <w:suppressAutoHyphens/>
              <w:autoSpaceDE w:val="0"/>
              <w:autoSpaceDN w:val="0"/>
              <w:adjustRightInd w:val="0"/>
              <w:ind w:left="-105"/>
              <w:jc w:val="both"/>
              <w:rPr>
                <w:rFonts w:ascii="Times New Roman" w:eastAsia="Times New Roman" w:hAnsi="Times New Roman" w:cs="Times New Roman"/>
                <w:sz w:val="28"/>
                <w:szCs w:val="28"/>
                <w:lang w:val="ru-RU" w:eastAsia="ru-RU" w:bidi="ar-SA"/>
              </w:rPr>
            </w:pPr>
          </w:p>
        </w:tc>
      </w:tr>
    </w:tbl>
    <w:p w:rsidR="003B0594" w:rsidRDefault="003B0594" w:rsidP="005E4E41">
      <w:pPr>
        <w:jc w:val="center"/>
        <w:rPr>
          <w:rFonts w:ascii="Times New Roman" w:hAnsi="Times New Roman" w:cs="Times New Roman"/>
          <w:sz w:val="28"/>
          <w:szCs w:val="28"/>
          <w:lang w:val="ru-RU"/>
        </w:rPr>
      </w:pPr>
    </w:p>
    <w:p w:rsidR="00B86DBA" w:rsidRDefault="00B86DBA" w:rsidP="005E4E41">
      <w:pPr>
        <w:jc w:val="center"/>
        <w:rPr>
          <w:rFonts w:ascii="Times New Roman" w:hAnsi="Times New Roman" w:cs="Times New Roman"/>
          <w:sz w:val="28"/>
          <w:szCs w:val="28"/>
          <w:lang w:val="ru-RU"/>
        </w:rPr>
      </w:pPr>
    </w:p>
    <w:p w:rsidR="00B86DBA" w:rsidRPr="003B0594" w:rsidRDefault="00B86DBA" w:rsidP="005E4E41">
      <w:pPr>
        <w:jc w:val="center"/>
        <w:rPr>
          <w:rFonts w:ascii="Times New Roman" w:hAnsi="Times New Roman" w:cs="Times New Roman"/>
          <w:sz w:val="28"/>
          <w:szCs w:val="28"/>
          <w:lang w:val="ru-RU"/>
        </w:rPr>
      </w:pPr>
    </w:p>
    <w:p w:rsidR="003B0594" w:rsidRPr="003B0594" w:rsidRDefault="003B0594" w:rsidP="005E4E41">
      <w:pPr>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lastRenderedPageBreak/>
        <w:t xml:space="preserve">Раздел 1. Приоритеты и цели реализуемой в округе муниципальной </w:t>
      </w:r>
    </w:p>
    <w:p w:rsidR="003B0594" w:rsidRPr="003B0594" w:rsidRDefault="003B0594" w:rsidP="005E4E41">
      <w:pPr>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политики в сфере реализации Подпрограммы</w:t>
      </w:r>
    </w:p>
    <w:p w:rsidR="003B0594" w:rsidRPr="003B0594" w:rsidRDefault="003B0594" w:rsidP="005E4E41">
      <w:pPr>
        <w:autoSpaceDE w:val="0"/>
        <w:autoSpaceDN w:val="0"/>
        <w:adjustRightInd w:val="0"/>
        <w:ind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Жилищный вопрос является одной из наиболее значимых проблем для населения округа </w:t>
      </w:r>
      <w:r w:rsidRPr="003B0594">
        <w:rPr>
          <w:rFonts w:ascii="Times New Roman" w:eastAsia="Calibri" w:hAnsi="Times New Roman" w:cs="Times New Roman"/>
          <w:sz w:val="28"/>
          <w:szCs w:val="28"/>
          <w:lang w:val="ru-RU"/>
        </w:rPr>
        <w:t>в связи с низкой доступностью жилья и ипотечных жилищных кредитов (займов),</w:t>
      </w:r>
      <w:r w:rsidRPr="003B0594">
        <w:rPr>
          <w:rFonts w:ascii="Times New Roman" w:hAnsi="Times New Roman" w:cs="Times New Roman"/>
          <w:sz w:val="28"/>
          <w:szCs w:val="28"/>
          <w:lang w:val="ru-RU"/>
        </w:rPr>
        <w:t xml:space="preserve"> низким уровнем доходов граждан. Данные обстоятельства делают невозможным приобретение жилья гражданами только за счет собственных средств.</w:t>
      </w:r>
    </w:p>
    <w:p w:rsidR="003B0594" w:rsidRPr="003B0594" w:rsidRDefault="003B0594" w:rsidP="005E4E41">
      <w:pPr>
        <w:autoSpaceDE w:val="0"/>
        <w:autoSpaceDN w:val="0"/>
        <w:adjustRightInd w:val="0"/>
        <w:ind w:firstLine="567"/>
        <w:jc w:val="both"/>
        <w:rPr>
          <w:rFonts w:ascii="Times New Roman" w:eastAsia="Calibri" w:hAnsi="Times New Roman" w:cs="Times New Roman"/>
          <w:sz w:val="28"/>
          <w:szCs w:val="28"/>
          <w:lang w:val="ru-RU"/>
        </w:rPr>
      </w:pPr>
      <w:r w:rsidRPr="003B0594">
        <w:rPr>
          <w:rFonts w:ascii="Times New Roman" w:hAnsi="Times New Roman" w:cs="Times New Roman"/>
          <w:sz w:val="28"/>
          <w:szCs w:val="28"/>
          <w:lang w:val="ru-RU"/>
        </w:rPr>
        <w:t>Данная проблема является особенно актуальной для молодых семей. Как правило, молодые семьи не могут получить доступ на рынок жилья. Имея достаточный уровень дохода для получения ипотечного жилищного кредита (займа), молодые семьи не могут оплатить первоначальный взнос при получении данного кредита (займа). Молодые семьи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(займа).</w:t>
      </w:r>
      <w:r w:rsidRPr="003B0594">
        <w:rPr>
          <w:rFonts w:ascii="Times New Roman" w:eastAsia="Calibri" w:hAnsi="Times New Roman" w:cs="Times New Roman"/>
          <w:sz w:val="28"/>
          <w:szCs w:val="28"/>
          <w:lang w:val="ru-RU"/>
        </w:rPr>
        <w:t xml:space="preserve"> Для решения указанной проблемы требуется участие и взаимодействие органов государственной власти, органов местного самоуправления, организаций, предоставляющих ипотечные жилищные кредиты (займы).</w:t>
      </w:r>
    </w:p>
    <w:p w:rsidR="003B0594" w:rsidRPr="003B0594" w:rsidRDefault="003B0594" w:rsidP="005E4E41">
      <w:pPr>
        <w:tabs>
          <w:tab w:val="left" w:pos="567"/>
        </w:tabs>
        <w:ind w:firstLine="567"/>
        <w:jc w:val="both"/>
        <w:rPr>
          <w:rFonts w:ascii="Times New Roman" w:eastAsia="Calibri" w:hAnsi="Times New Roman" w:cs="Times New Roman"/>
          <w:sz w:val="28"/>
          <w:szCs w:val="28"/>
          <w:lang w:val="ru-RU"/>
        </w:rPr>
      </w:pPr>
      <w:r w:rsidRPr="003B0594">
        <w:rPr>
          <w:rFonts w:ascii="Times New Roman" w:eastAsia="Calibri" w:hAnsi="Times New Roman" w:cs="Times New Roman"/>
          <w:sz w:val="28"/>
          <w:szCs w:val="28"/>
          <w:lang w:val="ru-RU"/>
        </w:rPr>
        <w:t>Подпрограммой предусматриваются:</w:t>
      </w:r>
    </w:p>
    <w:p w:rsidR="003B0594" w:rsidRPr="003B0594" w:rsidRDefault="003B0594" w:rsidP="005E4E41">
      <w:pPr>
        <w:jc w:val="both"/>
        <w:rPr>
          <w:rFonts w:ascii="Times New Roman" w:eastAsia="Calibri" w:hAnsi="Times New Roman" w:cs="Times New Roman"/>
          <w:sz w:val="28"/>
          <w:szCs w:val="28"/>
          <w:lang w:val="ru-RU"/>
        </w:rPr>
      </w:pPr>
      <w:r w:rsidRPr="003B0594">
        <w:rPr>
          <w:rFonts w:ascii="Times New Roman" w:hAnsi="Times New Roman" w:cs="Times New Roman"/>
          <w:sz w:val="28"/>
          <w:szCs w:val="28"/>
          <w:lang w:val="ru-RU"/>
        </w:rPr>
        <w:t>- социальные выплаты на приобретение  (строительство) жилья м</w:t>
      </w:r>
      <w:r w:rsidRPr="003B0594">
        <w:rPr>
          <w:rFonts w:ascii="Times New Roman" w:eastAsia="Calibri" w:hAnsi="Times New Roman" w:cs="Times New Roman"/>
          <w:sz w:val="28"/>
          <w:szCs w:val="28"/>
          <w:lang w:val="ru-RU"/>
        </w:rPr>
        <w:t>олодым семьям,</w:t>
      </w:r>
      <w:r w:rsidRPr="003B0594">
        <w:rPr>
          <w:rFonts w:ascii="Times New Roman" w:hAnsi="Times New Roman" w:cs="Times New Roman"/>
          <w:sz w:val="28"/>
          <w:szCs w:val="28"/>
          <w:lang w:val="ru-RU"/>
        </w:rPr>
        <w:t xml:space="preserve"> создание необходимых условий для привлечения молодыми семьями собственных средств, дополнительных финансовых сре</w:t>
      </w:r>
      <w:proofErr w:type="gramStart"/>
      <w:r w:rsidRPr="003B0594">
        <w:rPr>
          <w:rFonts w:ascii="Times New Roman" w:hAnsi="Times New Roman" w:cs="Times New Roman"/>
          <w:sz w:val="28"/>
          <w:szCs w:val="28"/>
          <w:lang w:val="ru-RU"/>
        </w:rPr>
        <w:t>дств кр</w:t>
      </w:r>
      <w:proofErr w:type="gramEnd"/>
      <w:r w:rsidRPr="003B0594">
        <w:rPr>
          <w:rFonts w:ascii="Times New Roman" w:hAnsi="Times New Roman" w:cs="Times New Roman"/>
          <w:sz w:val="28"/>
          <w:szCs w:val="28"/>
          <w:lang w:val="ru-RU"/>
        </w:rPr>
        <w:t>едитных и других организаций, предоставляющих кредиты (займы), в том числе ипотечных жилищных кредитов (займов) на приобретение  (строительство) жилья.</w:t>
      </w:r>
    </w:p>
    <w:p w:rsidR="003B0594" w:rsidRPr="003B0594" w:rsidRDefault="003B0594" w:rsidP="005E4E41">
      <w:pPr>
        <w:ind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Для достижения цели Программы необходимо решение следующих задач:</w:t>
      </w:r>
    </w:p>
    <w:p w:rsidR="003B0594" w:rsidRPr="003B0594" w:rsidRDefault="003B0594" w:rsidP="005E4E41">
      <w:pPr>
        <w:autoSpaceDE w:val="0"/>
        <w:autoSpaceDN w:val="0"/>
        <w:adjustRightInd w:val="0"/>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организация учёта молодых семей, участвующих в Подпрограмме;</w:t>
      </w:r>
    </w:p>
    <w:p w:rsidR="009838B0" w:rsidRDefault="003B0594" w:rsidP="005E4E41">
      <w:pPr>
        <w:tabs>
          <w:tab w:val="left" w:pos="567"/>
          <w:tab w:val="left" w:pos="3780"/>
        </w:tabs>
        <w:autoSpaceDE w:val="0"/>
        <w:autoSpaceDN w:val="0"/>
        <w:adjustRightInd w:val="0"/>
        <w:jc w:val="both"/>
        <w:rPr>
          <w:rFonts w:ascii="Times New Roman" w:eastAsia="Times New Roman" w:hAnsi="Times New Roman" w:cs="Times New Roman"/>
          <w:sz w:val="28"/>
          <w:szCs w:val="28"/>
          <w:lang w:val="ru-RU" w:eastAsia="ru-RU" w:bidi="ar-SA"/>
        </w:rPr>
      </w:pPr>
      <w:r w:rsidRPr="003B0594">
        <w:rPr>
          <w:rFonts w:ascii="Times New Roman" w:eastAsia="Times New Roman" w:hAnsi="Times New Roman" w:cs="Times New Roman"/>
          <w:sz w:val="28"/>
          <w:szCs w:val="28"/>
          <w:lang w:val="ru-RU" w:eastAsia="ru-RU" w:bidi="ar-SA"/>
        </w:rPr>
        <w:t>- обеспечение предоставления молодым семьям–участникам Подпрограммы социальных выплат на прио</w:t>
      </w:r>
      <w:r w:rsidR="00074C50">
        <w:rPr>
          <w:rFonts w:ascii="Times New Roman" w:eastAsia="Times New Roman" w:hAnsi="Times New Roman" w:cs="Times New Roman"/>
          <w:sz w:val="28"/>
          <w:szCs w:val="28"/>
          <w:lang w:val="ru-RU" w:eastAsia="ru-RU" w:bidi="ar-SA"/>
        </w:rPr>
        <w:t>бретение  (строительство) жилья.</w:t>
      </w:r>
    </w:p>
    <w:p w:rsidR="009838B0" w:rsidRPr="009838B0" w:rsidRDefault="009838B0" w:rsidP="005E4E41">
      <w:pPr>
        <w:autoSpaceDE w:val="0"/>
        <w:autoSpaceDN w:val="0"/>
        <w:adjustRightInd w:val="0"/>
        <w:ind w:firstLine="709"/>
        <w:jc w:val="both"/>
        <w:rPr>
          <w:rFonts w:ascii="Times New Roman" w:eastAsia="Calibri" w:hAnsi="Times New Roman" w:cs="Times New Roman"/>
          <w:sz w:val="28"/>
          <w:szCs w:val="28"/>
          <w:lang w:val="ru-RU"/>
        </w:rPr>
      </w:pPr>
      <w:r w:rsidRPr="009838B0">
        <w:rPr>
          <w:rFonts w:ascii="Times New Roman" w:eastAsia="Calibri" w:hAnsi="Times New Roman" w:cs="Times New Roman"/>
          <w:sz w:val="28"/>
          <w:szCs w:val="28"/>
          <w:lang w:val="ru-RU"/>
        </w:rPr>
        <w:t>Условием участия в Подпрограмме и предоставления социальной выплаты является согласие совершеннолетних членов молодой семьи на обработку администрацией округа, органами исполнительной власти Ставропольского края, федеральными органами исполнительной власти персональных данных о членах молодой семьи.</w:t>
      </w:r>
    </w:p>
    <w:p w:rsidR="009838B0" w:rsidRDefault="009838B0" w:rsidP="005E4E41">
      <w:pPr>
        <w:autoSpaceDE w:val="0"/>
        <w:autoSpaceDN w:val="0"/>
        <w:adjustRightInd w:val="0"/>
        <w:ind w:firstLine="709"/>
        <w:jc w:val="both"/>
        <w:rPr>
          <w:rFonts w:ascii="Times New Roman" w:eastAsia="Calibri" w:hAnsi="Times New Roman" w:cs="Times New Roman"/>
          <w:sz w:val="28"/>
          <w:szCs w:val="28"/>
          <w:lang w:val="ru-RU"/>
        </w:rPr>
      </w:pPr>
      <w:r w:rsidRPr="009838B0">
        <w:rPr>
          <w:rFonts w:ascii="Times New Roman" w:eastAsia="Calibri" w:hAnsi="Times New Roman" w:cs="Times New Roman"/>
          <w:sz w:val="28"/>
          <w:szCs w:val="28"/>
          <w:lang w:val="ru-RU"/>
        </w:rPr>
        <w:t>Согласие на обработку персональных данных должно быть оформлено           в соответствии</w:t>
      </w:r>
      <w:r w:rsidRPr="009838B0">
        <w:rPr>
          <w:rFonts w:ascii="Times New Roman" w:eastAsia="Calibri" w:hAnsi="Times New Roman" w:cs="Times New Roman"/>
          <w:sz w:val="28"/>
          <w:szCs w:val="28"/>
        </w:rPr>
        <w:t> </w:t>
      </w:r>
      <w:r w:rsidRPr="009838B0">
        <w:rPr>
          <w:rFonts w:ascii="Times New Roman" w:eastAsia="Calibri" w:hAnsi="Times New Roman" w:cs="Times New Roman"/>
          <w:sz w:val="28"/>
          <w:szCs w:val="28"/>
          <w:lang w:val="ru-RU"/>
        </w:rPr>
        <w:t xml:space="preserve"> со</w:t>
      </w:r>
      <w:r w:rsidRPr="009838B0">
        <w:rPr>
          <w:rFonts w:ascii="Times New Roman" w:eastAsia="Calibri" w:hAnsi="Times New Roman" w:cs="Times New Roman"/>
          <w:sz w:val="28"/>
          <w:szCs w:val="28"/>
        </w:rPr>
        <w:t> </w:t>
      </w:r>
      <w:hyperlink r:id="rId8" w:history="1">
        <w:r w:rsidRPr="009838B0">
          <w:rPr>
            <w:rFonts w:ascii="Times New Roman" w:eastAsia="Calibri" w:hAnsi="Times New Roman" w:cs="Times New Roman"/>
            <w:sz w:val="28"/>
            <w:szCs w:val="28"/>
            <w:lang w:val="ru-RU"/>
          </w:rPr>
          <w:t>статьей</w:t>
        </w:r>
        <w:r w:rsidRPr="009838B0">
          <w:rPr>
            <w:rFonts w:ascii="Times New Roman" w:eastAsia="Calibri" w:hAnsi="Times New Roman" w:cs="Times New Roman"/>
            <w:sz w:val="28"/>
            <w:szCs w:val="28"/>
          </w:rPr>
          <w:t> </w:t>
        </w:r>
        <w:r w:rsidRPr="009838B0">
          <w:rPr>
            <w:rFonts w:ascii="Times New Roman" w:eastAsia="Calibri" w:hAnsi="Times New Roman" w:cs="Times New Roman"/>
            <w:sz w:val="28"/>
            <w:szCs w:val="28"/>
            <w:lang w:val="ru-RU"/>
          </w:rPr>
          <w:t xml:space="preserve"> 9</w:t>
        </w:r>
      </w:hyperlink>
      <w:r w:rsidRPr="009838B0">
        <w:rPr>
          <w:rFonts w:ascii="Times New Roman" w:hAnsi="Times New Roman" w:cs="Times New Roman"/>
          <w:sz w:val="28"/>
          <w:szCs w:val="28"/>
        </w:rPr>
        <w:t> </w:t>
      </w:r>
      <w:r w:rsidRPr="009838B0">
        <w:rPr>
          <w:rFonts w:ascii="Times New Roman" w:eastAsia="Calibri" w:hAnsi="Times New Roman" w:cs="Times New Roman"/>
          <w:sz w:val="28"/>
          <w:szCs w:val="28"/>
          <w:lang w:val="ru-RU"/>
        </w:rPr>
        <w:t>Федерального</w:t>
      </w:r>
      <w:r w:rsidRPr="009838B0">
        <w:rPr>
          <w:rFonts w:ascii="Times New Roman" w:eastAsia="Calibri" w:hAnsi="Times New Roman" w:cs="Times New Roman"/>
          <w:sz w:val="28"/>
          <w:szCs w:val="28"/>
        </w:rPr>
        <w:t> </w:t>
      </w:r>
      <w:r w:rsidRPr="009838B0">
        <w:rPr>
          <w:rFonts w:ascii="Times New Roman" w:eastAsia="Calibri" w:hAnsi="Times New Roman" w:cs="Times New Roman"/>
          <w:sz w:val="28"/>
          <w:szCs w:val="28"/>
          <w:lang w:val="ru-RU"/>
        </w:rPr>
        <w:t xml:space="preserve"> закона</w:t>
      </w:r>
      <w:r w:rsidRPr="009838B0">
        <w:rPr>
          <w:rFonts w:ascii="Times New Roman" w:eastAsia="Calibri" w:hAnsi="Times New Roman" w:cs="Times New Roman"/>
          <w:sz w:val="28"/>
          <w:szCs w:val="28"/>
        </w:rPr>
        <w:t> </w:t>
      </w:r>
      <w:r w:rsidRPr="009838B0">
        <w:rPr>
          <w:rFonts w:ascii="Times New Roman" w:eastAsia="Calibri" w:hAnsi="Times New Roman" w:cs="Times New Roman"/>
          <w:sz w:val="28"/>
          <w:szCs w:val="28"/>
          <w:lang w:val="ru-RU"/>
        </w:rPr>
        <w:t xml:space="preserve"> от</w:t>
      </w:r>
      <w:r w:rsidRPr="009838B0">
        <w:rPr>
          <w:rFonts w:ascii="Times New Roman" w:eastAsia="Calibri" w:hAnsi="Times New Roman" w:cs="Times New Roman"/>
          <w:sz w:val="28"/>
          <w:szCs w:val="28"/>
        </w:rPr>
        <w:t> </w:t>
      </w:r>
      <w:r w:rsidRPr="009838B0">
        <w:rPr>
          <w:rFonts w:ascii="Times New Roman" w:eastAsia="Calibri" w:hAnsi="Times New Roman" w:cs="Times New Roman"/>
          <w:sz w:val="28"/>
          <w:szCs w:val="28"/>
          <w:lang w:val="ru-RU"/>
        </w:rPr>
        <w:t xml:space="preserve"> 27</w:t>
      </w:r>
      <w:r w:rsidRPr="009838B0">
        <w:rPr>
          <w:rFonts w:ascii="Times New Roman" w:eastAsia="Calibri" w:hAnsi="Times New Roman" w:cs="Times New Roman"/>
          <w:sz w:val="28"/>
          <w:szCs w:val="28"/>
        </w:rPr>
        <w:t> </w:t>
      </w:r>
      <w:r w:rsidRPr="009838B0">
        <w:rPr>
          <w:rFonts w:ascii="Times New Roman" w:eastAsia="Calibri" w:hAnsi="Times New Roman" w:cs="Times New Roman"/>
          <w:sz w:val="28"/>
          <w:szCs w:val="28"/>
          <w:lang w:val="ru-RU"/>
        </w:rPr>
        <w:t xml:space="preserve"> июля</w:t>
      </w:r>
      <w:r w:rsidRPr="009838B0">
        <w:rPr>
          <w:rFonts w:ascii="Times New Roman" w:eastAsia="Calibri" w:hAnsi="Times New Roman" w:cs="Times New Roman"/>
          <w:sz w:val="28"/>
          <w:szCs w:val="28"/>
        </w:rPr>
        <w:t> </w:t>
      </w:r>
      <w:r w:rsidRPr="009838B0">
        <w:rPr>
          <w:rFonts w:ascii="Times New Roman" w:eastAsia="Calibri" w:hAnsi="Times New Roman" w:cs="Times New Roman"/>
          <w:sz w:val="28"/>
          <w:szCs w:val="28"/>
          <w:lang w:val="ru-RU"/>
        </w:rPr>
        <w:t xml:space="preserve"> 2006</w:t>
      </w:r>
      <w:r w:rsidRPr="009838B0">
        <w:rPr>
          <w:rFonts w:ascii="Times New Roman" w:eastAsia="Calibri" w:hAnsi="Times New Roman" w:cs="Times New Roman"/>
          <w:sz w:val="28"/>
          <w:szCs w:val="28"/>
        </w:rPr>
        <w:t> </w:t>
      </w:r>
      <w:r w:rsidRPr="009838B0">
        <w:rPr>
          <w:rFonts w:ascii="Times New Roman" w:eastAsia="Calibri" w:hAnsi="Times New Roman" w:cs="Times New Roman"/>
          <w:sz w:val="28"/>
          <w:szCs w:val="28"/>
          <w:lang w:val="ru-RU"/>
        </w:rPr>
        <w:t xml:space="preserve"> года    № 152-ФЗ «О персональных данных».</w:t>
      </w:r>
    </w:p>
    <w:p w:rsidR="0075079C" w:rsidRPr="0075079C" w:rsidRDefault="0075079C" w:rsidP="005E4E41">
      <w:pPr>
        <w:ind w:firstLine="567"/>
        <w:jc w:val="both"/>
        <w:rPr>
          <w:rFonts w:ascii="Times New Roman" w:hAnsi="Times New Roman" w:cs="Times New Roman"/>
          <w:color w:val="000000" w:themeColor="text1"/>
          <w:sz w:val="28"/>
          <w:szCs w:val="28"/>
          <w:lang w:val="ru-RU"/>
        </w:rPr>
      </w:pPr>
      <w:proofErr w:type="gramStart"/>
      <w:r w:rsidRPr="0075079C">
        <w:rPr>
          <w:rFonts w:ascii="Times New Roman" w:eastAsia="Calibri" w:hAnsi="Times New Roman" w:cs="Times New Roman"/>
          <w:sz w:val="28"/>
          <w:szCs w:val="28"/>
          <w:lang w:val="ru-RU"/>
        </w:rPr>
        <w:t xml:space="preserve">Обоснованием выделения денежных средств на реализацию основных мероприятий Подпрограммы являются </w:t>
      </w:r>
      <w:r w:rsidRPr="0075079C">
        <w:rPr>
          <w:rFonts w:ascii="Times New Roman" w:hAnsi="Times New Roman" w:cs="Times New Roman"/>
          <w:sz w:val="28"/>
          <w:szCs w:val="28"/>
          <w:lang w:val="ru-RU"/>
        </w:rPr>
        <w:t xml:space="preserve">Правила предоставления молодым семьям социальных выплат на приобретение (строительство) жилья и их использования, </w:t>
      </w:r>
      <w:r w:rsidRPr="0075079C">
        <w:rPr>
          <w:rFonts w:ascii="Times New Roman" w:hAnsi="Times New Roman" w:cs="Times New Roman"/>
          <w:spacing w:val="2"/>
          <w:sz w:val="28"/>
          <w:szCs w:val="28"/>
          <w:shd w:val="clear" w:color="auto" w:fill="FFFFFF"/>
          <w:lang w:val="ru-RU"/>
        </w:rPr>
        <w:t xml:space="preserve">являющиеся приложением </w:t>
      </w:r>
      <w:r w:rsidRPr="0075079C">
        <w:rPr>
          <w:rFonts w:ascii="Times New Roman" w:hAnsi="Times New Roman" w:cs="Times New Roman"/>
          <w:color w:val="000000" w:themeColor="text1"/>
          <w:spacing w:val="2"/>
          <w:sz w:val="28"/>
          <w:szCs w:val="28"/>
          <w:shd w:val="clear" w:color="auto" w:fill="FFFFFF"/>
          <w:lang w:val="ru-RU"/>
        </w:rPr>
        <w:t xml:space="preserve">1 к особенностям реализации отдельных мероприятий государственной </w:t>
      </w:r>
      <w:r w:rsidR="00956830">
        <w:rPr>
          <w:rFonts w:ascii="Times New Roman" w:hAnsi="Times New Roman" w:cs="Times New Roman"/>
          <w:color w:val="000000" w:themeColor="text1"/>
          <w:spacing w:val="2"/>
          <w:sz w:val="28"/>
          <w:szCs w:val="28"/>
          <w:shd w:val="clear" w:color="auto" w:fill="FFFFFF"/>
          <w:lang w:val="ru-RU"/>
        </w:rPr>
        <w:t>программы Российской Федерации «</w:t>
      </w:r>
      <w:r w:rsidRPr="0075079C">
        <w:rPr>
          <w:rFonts w:ascii="Times New Roman" w:hAnsi="Times New Roman" w:cs="Times New Roman"/>
          <w:color w:val="000000" w:themeColor="text1"/>
          <w:spacing w:val="2"/>
          <w:sz w:val="28"/>
          <w:szCs w:val="28"/>
          <w:shd w:val="clear" w:color="auto" w:fill="FFFFFF"/>
          <w:lang w:val="ru-RU"/>
        </w:rPr>
        <w:t>Обеспечение доступным и комфортным жильем и коммунальными услуга</w:t>
      </w:r>
      <w:r w:rsidR="00956830">
        <w:rPr>
          <w:rFonts w:ascii="Times New Roman" w:hAnsi="Times New Roman" w:cs="Times New Roman"/>
          <w:color w:val="000000" w:themeColor="text1"/>
          <w:spacing w:val="2"/>
          <w:sz w:val="28"/>
          <w:szCs w:val="28"/>
          <w:shd w:val="clear" w:color="auto" w:fill="FFFFFF"/>
          <w:lang w:val="ru-RU"/>
        </w:rPr>
        <w:t>ми граждан Российской Федерации»</w:t>
      </w:r>
      <w:r w:rsidRPr="0075079C">
        <w:rPr>
          <w:rFonts w:ascii="Times New Roman" w:hAnsi="Times New Roman" w:cs="Times New Roman"/>
          <w:color w:val="000000" w:themeColor="text1"/>
          <w:spacing w:val="2"/>
          <w:sz w:val="28"/>
          <w:szCs w:val="28"/>
          <w:shd w:val="clear" w:color="auto" w:fill="FFFFFF"/>
          <w:lang w:val="ru-RU"/>
        </w:rPr>
        <w:t xml:space="preserve">, утвержденным </w:t>
      </w:r>
      <w:r w:rsidRPr="0075079C">
        <w:rPr>
          <w:rFonts w:ascii="Times New Roman" w:hAnsi="Times New Roman" w:cs="Times New Roman"/>
          <w:color w:val="000000" w:themeColor="text1"/>
          <w:sz w:val="28"/>
          <w:szCs w:val="28"/>
          <w:lang w:val="ru-RU"/>
        </w:rPr>
        <w:t xml:space="preserve">постановлением Правительства Российской Федерации от 17 декабря 2010 г. № 1050 «О </w:t>
      </w:r>
      <w:r w:rsidRPr="0075079C">
        <w:rPr>
          <w:rFonts w:ascii="Times New Roman" w:hAnsi="Times New Roman" w:cs="Times New Roman"/>
          <w:color w:val="000000" w:themeColor="text1"/>
          <w:sz w:val="28"/>
          <w:szCs w:val="28"/>
          <w:lang w:val="ru-RU"/>
        </w:rPr>
        <w:lastRenderedPageBreak/>
        <w:t>реализации отдельных</w:t>
      </w:r>
      <w:proofErr w:type="gramEnd"/>
      <w:r w:rsidRPr="0075079C">
        <w:rPr>
          <w:rFonts w:ascii="Times New Roman" w:hAnsi="Times New Roman" w:cs="Times New Roman"/>
          <w:color w:val="000000" w:themeColor="text1"/>
          <w:sz w:val="28"/>
          <w:szCs w:val="28"/>
          <w:lang w:val="ru-RU"/>
        </w:rPr>
        <w:t xml:space="preserve">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Правила).</w:t>
      </w:r>
    </w:p>
    <w:p w:rsidR="009838B0" w:rsidRPr="009838B0" w:rsidRDefault="009838B0" w:rsidP="005E4E41">
      <w:pPr>
        <w:autoSpaceDE w:val="0"/>
        <w:autoSpaceDN w:val="0"/>
        <w:adjustRightInd w:val="0"/>
        <w:ind w:firstLine="709"/>
        <w:jc w:val="both"/>
        <w:rPr>
          <w:rFonts w:ascii="Times New Roman" w:eastAsia="Calibri" w:hAnsi="Times New Roman" w:cs="Times New Roman"/>
          <w:sz w:val="28"/>
          <w:szCs w:val="28"/>
          <w:lang w:val="ru-RU"/>
        </w:rPr>
      </w:pPr>
      <w:proofErr w:type="gramStart"/>
      <w:r w:rsidRPr="009838B0">
        <w:rPr>
          <w:rFonts w:ascii="Times New Roman" w:eastAsia="Calibri" w:hAnsi="Times New Roman" w:cs="Times New Roman"/>
          <w:sz w:val="28"/>
          <w:szCs w:val="28"/>
          <w:lang w:val="ru-RU"/>
        </w:rPr>
        <w:t>Участником Подпрограммы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постоянно проживающая на территории округа (за исключением членов молодой семьи, не являющихся гражданами Российской Федерации), соответствующая</w:t>
      </w:r>
      <w:proofErr w:type="gramEnd"/>
      <w:r w:rsidRPr="009838B0">
        <w:rPr>
          <w:rFonts w:ascii="Times New Roman" w:eastAsia="Calibri" w:hAnsi="Times New Roman" w:cs="Times New Roman"/>
          <w:sz w:val="28"/>
          <w:szCs w:val="28"/>
          <w:lang w:val="ru-RU"/>
        </w:rPr>
        <w:t xml:space="preserve"> следующим требованиям:</w:t>
      </w:r>
    </w:p>
    <w:p w:rsidR="009838B0" w:rsidRPr="009838B0" w:rsidRDefault="009838B0" w:rsidP="005E4E41">
      <w:pPr>
        <w:autoSpaceDE w:val="0"/>
        <w:autoSpaceDN w:val="0"/>
        <w:adjustRightInd w:val="0"/>
        <w:ind w:firstLine="709"/>
        <w:jc w:val="both"/>
        <w:rPr>
          <w:rFonts w:ascii="Times New Roman" w:eastAsia="Calibri" w:hAnsi="Times New Roman" w:cs="Times New Roman"/>
          <w:sz w:val="28"/>
          <w:szCs w:val="28"/>
          <w:lang w:val="ru-RU"/>
        </w:rPr>
      </w:pPr>
      <w:proofErr w:type="gramStart"/>
      <w:r w:rsidRPr="009838B0">
        <w:rPr>
          <w:rFonts w:ascii="Times New Roman" w:eastAsia="Calibri" w:hAnsi="Times New Roman" w:cs="Times New Roman"/>
          <w:sz w:val="28"/>
          <w:szCs w:val="28"/>
          <w:lang w:val="ru-RU"/>
        </w:rPr>
        <w:t xml:space="preserve">возраст каждого из супругов либо одного родителя в неполной семье на день принятия министерством строительства и архитектуры Ставропольского края (далее – министерство) решения о включении молодой семьи – участницы </w:t>
      </w:r>
      <w:r w:rsidRPr="009838B0">
        <w:rPr>
          <w:rFonts w:ascii="Times New Roman" w:hAnsi="Times New Roman" w:cs="Times New Roman"/>
          <w:sz w:val="28"/>
          <w:szCs w:val="28"/>
          <w:lang w:val="ru-RU"/>
        </w:rPr>
        <w:t xml:space="preserve">мероприятия «Обеспечение жильем молодых семей» государственной </w:t>
      </w:r>
      <w:hyperlink r:id="rId9" w:history="1">
        <w:r w:rsidRPr="009838B0">
          <w:rPr>
            <w:rFonts w:ascii="Times New Roman" w:hAnsi="Times New Roman" w:cs="Times New Roman"/>
            <w:sz w:val="28"/>
            <w:szCs w:val="28"/>
            <w:lang w:val="ru-RU"/>
          </w:rPr>
          <w:t>программы</w:t>
        </w:r>
      </w:hyperlink>
      <w:r w:rsidRPr="009838B0">
        <w:rPr>
          <w:rFonts w:ascii="Times New Roman" w:hAnsi="Times New Roman" w:cs="Times New Roman"/>
          <w:sz w:val="28"/>
          <w:szCs w:val="28"/>
          <w:lang w:val="ru-RU"/>
        </w:rPr>
        <w:t xml:space="preserve"> Российской Федерации «Обеспечение доступным и комфортным жильем и коммунальными услугами граждан Российской Федерации»</w:t>
      </w:r>
      <w:r w:rsidRPr="009838B0">
        <w:rPr>
          <w:rFonts w:ascii="Times New Roman" w:eastAsia="Calibri" w:hAnsi="Times New Roman" w:cs="Times New Roman"/>
          <w:sz w:val="28"/>
          <w:szCs w:val="28"/>
          <w:lang w:val="ru-RU"/>
        </w:rPr>
        <w:t xml:space="preserve"> в список претендентов на получение социальной выплаты в планируемом году по округу (далее</w:t>
      </w:r>
      <w:proofErr w:type="gramEnd"/>
      <w:r w:rsidRPr="009838B0">
        <w:rPr>
          <w:rFonts w:ascii="Times New Roman" w:eastAsia="Calibri" w:hAnsi="Times New Roman" w:cs="Times New Roman"/>
          <w:sz w:val="28"/>
          <w:szCs w:val="28"/>
          <w:lang w:val="ru-RU"/>
        </w:rPr>
        <w:t xml:space="preserve"> – список претендентов) не превышает 35 лет;</w:t>
      </w:r>
    </w:p>
    <w:p w:rsidR="009838B0" w:rsidRPr="009838B0" w:rsidRDefault="009838B0" w:rsidP="005E4E41">
      <w:pPr>
        <w:autoSpaceDE w:val="0"/>
        <w:autoSpaceDN w:val="0"/>
        <w:adjustRightInd w:val="0"/>
        <w:ind w:firstLine="709"/>
        <w:jc w:val="both"/>
        <w:rPr>
          <w:rFonts w:ascii="Times New Roman" w:eastAsia="Calibri" w:hAnsi="Times New Roman" w:cs="Times New Roman"/>
          <w:sz w:val="28"/>
          <w:szCs w:val="28"/>
          <w:lang w:val="ru-RU"/>
        </w:rPr>
      </w:pPr>
      <w:r w:rsidRPr="009838B0">
        <w:rPr>
          <w:rFonts w:ascii="Times New Roman" w:eastAsia="Calibri" w:hAnsi="Times New Roman" w:cs="Times New Roman"/>
          <w:sz w:val="28"/>
          <w:szCs w:val="28"/>
          <w:lang w:val="ru-RU"/>
        </w:rPr>
        <w:t>молодая семья признана нуждающейся в жилом помещении в соответствии с пунктом 7 Правил;</w:t>
      </w:r>
    </w:p>
    <w:p w:rsidR="009838B0" w:rsidRPr="009838B0" w:rsidRDefault="009838B0" w:rsidP="005E4E41">
      <w:pPr>
        <w:autoSpaceDE w:val="0"/>
        <w:autoSpaceDN w:val="0"/>
        <w:adjustRightInd w:val="0"/>
        <w:ind w:firstLine="709"/>
        <w:jc w:val="both"/>
        <w:rPr>
          <w:rFonts w:ascii="Times New Roman" w:eastAsia="Calibri" w:hAnsi="Times New Roman" w:cs="Times New Roman"/>
          <w:sz w:val="28"/>
          <w:szCs w:val="28"/>
          <w:lang w:val="ru-RU"/>
        </w:rPr>
      </w:pPr>
      <w:r w:rsidRPr="009838B0">
        <w:rPr>
          <w:rFonts w:ascii="Times New Roman" w:eastAsia="Calibri" w:hAnsi="Times New Roman" w:cs="Times New Roman"/>
          <w:sz w:val="28"/>
          <w:szCs w:val="28"/>
          <w:lang w:val="ru-RU"/>
        </w:rPr>
        <w:t xml:space="preserve">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w:t>
      </w:r>
      <w:r w:rsidRPr="009838B0">
        <w:rPr>
          <w:rFonts w:ascii="Times New Roman" w:hAnsi="Times New Roman" w:cs="Times New Roman"/>
          <w:sz w:val="28"/>
          <w:szCs w:val="28"/>
          <w:lang w:val="ru-RU"/>
        </w:rPr>
        <w:t>(далее соответственно - платежеспособная молодая семья)</w:t>
      </w:r>
      <w:r w:rsidRPr="009838B0">
        <w:rPr>
          <w:rFonts w:ascii="Times New Roman" w:eastAsia="Calibri" w:hAnsi="Times New Roman" w:cs="Times New Roman"/>
          <w:sz w:val="28"/>
          <w:szCs w:val="28"/>
          <w:lang w:val="ru-RU"/>
        </w:rPr>
        <w:t>.</w:t>
      </w:r>
    </w:p>
    <w:p w:rsidR="009838B0" w:rsidRPr="009838B0" w:rsidRDefault="009838B0" w:rsidP="005E4E41">
      <w:pPr>
        <w:widowControl w:val="0"/>
        <w:autoSpaceDE w:val="0"/>
        <w:autoSpaceDN w:val="0"/>
        <w:adjustRightInd w:val="0"/>
        <w:ind w:firstLine="539"/>
        <w:jc w:val="both"/>
        <w:rPr>
          <w:rFonts w:ascii="Times New Roman" w:hAnsi="Times New Roman" w:cs="Times New Roman"/>
          <w:sz w:val="28"/>
          <w:szCs w:val="28"/>
          <w:lang w:val="ru-RU"/>
        </w:rPr>
      </w:pPr>
      <w:proofErr w:type="gramStart"/>
      <w:r w:rsidRPr="009838B0">
        <w:rPr>
          <w:rFonts w:ascii="Times New Roman" w:hAnsi="Times New Roman" w:cs="Times New Roman"/>
          <w:sz w:val="28"/>
          <w:szCs w:val="28"/>
          <w:lang w:val="ru-RU"/>
        </w:rPr>
        <w:t xml:space="preserve">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для цели участия в мероприятиях ведомственной целевой программы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10" w:history="1">
        <w:r w:rsidRPr="009838B0">
          <w:rPr>
            <w:rFonts w:ascii="Times New Roman" w:hAnsi="Times New Roman" w:cs="Times New Roman"/>
            <w:sz w:val="28"/>
            <w:szCs w:val="28"/>
            <w:lang w:val="ru-RU"/>
          </w:rPr>
          <w:t>статьей</w:t>
        </w:r>
        <w:proofErr w:type="gramEnd"/>
        <w:r w:rsidRPr="009838B0">
          <w:rPr>
            <w:rFonts w:ascii="Times New Roman" w:hAnsi="Times New Roman" w:cs="Times New Roman"/>
            <w:sz w:val="28"/>
            <w:szCs w:val="28"/>
            <w:lang w:val="ru-RU"/>
          </w:rPr>
          <w:t xml:space="preserve"> 51</w:t>
        </w:r>
      </w:hyperlink>
      <w:r w:rsidRPr="009838B0">
        <w:rPr>
          <w:rFonts w:ascii="Times New Roman" w:hAnsi="Times New Roman" w:cs="Times New Roman"/>
          <w:sz w:val="28"/>
          <w:szCs w:val="28"/>
          <w:lang w:val="ru-RU"/>
        </w:rPr>
        <w:t xml:space="preserve"> Жилищного кодекса Российской Федерации для признания граждан </w:t>
      </w:r>
      <w:proofErr w:type="gramStart"/>
      <w:r w:rsidRPr="009838B0">
        <w:rPr>
          <w:rFonts w:ascii="Times New Roman" w:hAnsi="Times New Roman" w:cs="Times New Roman"/>
          <w:sz w:val="28"/>
          <w:szCs w:val="28"/>
          <w:lang w:val="ru-RU"/>
        </w:rPr>
        <w:t>нуждающимися</w:t>
      </w:r>
      <w:proofErr w:type="gramEnd"/>
      <w:r w:rsidRPr="009838B0">
        <w:rPr>
          <w:rFonts w:ascii="Times New Roman" w:hAnsi="Times New Roman" w:cs="Times New Roman"/>
          <w:sz w:val="28"/>
          <w:szCs w:val="28"/>
          <w:lang w:val="ru-RU"/>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9838B0" w:rsidRPr="009838B0" w:rsidRDefault="009838B0" w:rsidP="005E4E41">
      <w:pPr>
        <w:widowControl w:val="0"/>
        <w:autoSpaceDE w:val="0"/>
        <w:autoSpaceDN w:val="0"/>
        <w:adjustRightInd w:val="0"/>
        <w:ind w:firstLine="539"/>
        <w:jc w:val="both"/>
        <w:rPr>
          <w:rFonts w:ascii="Times New Roman" w:hAnsi="Times New Roman" w:cs="Times New Roman"/>
          <w:sz w:val="28"/>
          <w:szCs w:val="28"/>
          <w:lang w:val="ru-RU"/>
        </w:rPr>
      </w:pPr>
      <w:r w:rsidRPr="009838B0">
        <w:rPr>
          <w:rFonts w:ascii="Times New Roman" w:hAnsi="Times New Roman" w:cs="Times New Roman"/>
          <w:sz w:val="28"/>
          <w:szCs w:val="28"/>
          <w:lang w:val="ru-RU"/>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9838B0" w:rsidRPr="009838B0" w:rsidRDefault="009838B0" w:rsidP="005E4E41">
      <w:pPr>
        <w:autoSpaceDE w:val="0"/>
        <w:autoSpaceDN w:val="0"/>
        <w:adjustRightInd w:val="0"/>
        <w:ind w:firstLine="540"/>
        <w:jc w:val="both"/>
        <w:rPr>
          <w:rFonts w:ascii="Times New Roman" w:eastAsia="Calibri" w:hAnsi="Times New Roman" w:cs="Times New Roman"/>
          <w:sz w:val="28"/>
          <w:szCs w:val="28"/>
          <w:lang w:val="ru-RU"/>
        </w:rPr>
      </w:pPr>
      <w:proofErr w:type="gramStart"/>
      <w:r w:rsidRPr="009838B0">
        <w:rPr>
          <w:rFonts w:ascii="Times New Roman" w:hAnsi="Times New Roman" w:cs="Times New Roman"/>
          <w:sz w:val="28"/>
          <w:szCs w:val="28"/>
          <w:lang w:val="ru-RU"/>
        </w:rPr>
        <w:t xml:space="preserve">При определении для молодой семьи уровня обеспеченности общей площадью жилого помещения в случае использования социальной выплаты в соответствии с </w:t>
      </w:r>
      <w:hyperlink r:id="rId11" w:history="1">
        <w:r w:rsidR="00956830">
          <w:rPr>
            <w:rFonts w:ascii="Times New Roman" w:hAnsi="Times New Roman" w:cs="Times New Roman"/>
            <w:color w:val="0000FF"/>
            <w:sz w:val="28"/>
            <w:szCs w:val="28"/>
            <w:lang w:val="ru-RU"/>
          </w:rPr>
          <w:t>подпунктами «</w:t>
        </w:r>
        <w:r w:rsidRPr="009838B0">
          <w:rPr>
            <w:rFonts w:ascii="Times New Roman" w:hAnsi="Times New Roman" w:cs="Times New Roman"/>
            <w:color w:val="0000FF"/>
            <w:sz w:val="28"/>
            <w:szCs w:val="28"/>
            <w:lang w:val="ru-RU"/>
          </w:rPr>
          <w:t>е</w:t>
        </w:r>
        <w:r w:rsidR="00956830">
          <w:rPr>
            <w:rFonts w:ascii="Times New Roman" w:hAnsi="Times New Roman" w:cs="Times New Roman"/>
            <w:color w:val="0000FF"/>
            <w:sz w:val="28"/>
            <w:szCs w:val="28"/>
            <w:lang w:val="ru-RU"/>
          </w:rPr>
          <w:t>»</w:t>
        </w:r>
      </w:hyperlink>
      <w:r w:rsidRPr="009838B0">
        <w:rPr>
          <w:rFonts w:ascii="Times New Roman" w:hAnsi="Times New Roman" w:cs="Times New Roman"/>
          <w:sz w:val="28"/>
          <w:szCs w:val="28"/>
          <w:lang w:val="ru-RU"/>
        </w:rPr>
        <w:t xml:space="preserve"> и </w:t>
      </w:r>
      <w:hyperlink r:id="rId12" w:history="1">
        <w:r w:rsidR="00956830">
          <w:rPr>
            <w:rFonts w:ascii="Times New Roman" w:hAnsi="Times New Roman" w:cs="Times New Roman"/>
            <w:color w:val="0000FF"/>
            <w:sz w:val="28"/>
            <w:szCs w:val="28"/>
            <w:lang w:val="ru-RU"/>
          </w:rPr>
          <w:t>«и»</w:t>
        </w:r>
        <w:r w:rsidRPr="009838B0">
          <w:rPr>
            <w:rFonts w:ascii="Times New Roman" w:hAnsi="Times New Roman" w:cs="Times New Roman"/>
            <w:color w:val="0000FF"/>
            <w:sz w:val="28"/>
            <w:szCs w:val="28"/>
            <w:lang w:val="ru-RU"/>
          </w:rPr>
          <w:t xml:space="preserve"> пункта 2</w:t>
        </w:r>
      </w:hyperlink>
      <w:r w:rsidRPr="009838B0">
        <w:rPr>
          <w:rFonts w:ascii="Times New Roman" w:hAnsi="Times New Roman" w:cs="Times New Roman"/>
          <w:sz w:val="28"/>
          <w:szCs w:val="28"/>
          <w:lang w:val="ru-RU"/>
        </w:rPr>
        <w:t xml:space="preserve"> Правил не учитывается жилое помещение, приобретенное (построенное) за счет средств жилищного кредита, </w:t>
      </w:r>
      <w:r w:rsidRPr="009838B0">
        <w:rPr>
          <w:rFonts w:ascii="Times New Roman" w:hAnsi="Times New Roman" w:cs="Times New Roman"/>
          <w:sz w:val="28"/>
          <w:szCs w:val="28"/>
          <w:lang w:val="ru-RU"/>
        </w:rPr>
        <w:lastRenderedPageBreak/>
        <w:t>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w:t>
      </w:r>
      <w:r w:rsidR="007B7953">
        <w:rPr>
          <w:rFonts w:ascii="Times New Roman" w:hAnsi="Times New Roman" w:cs="Times New Roman"/>
          <w:sz w:val="28"/>
          <w:szCs w:val="28"/>
          <w:lang w:val="ru-RU"/>
        </w:rPr>
        <w:t>ставленного жилищного кредита.</w:t>
      </w:r>
      <w:proofErr w:type="gramEnd"/>
    </w:p>
    <w:p w:rsidR="009838B0" w:rsidRPr="009838B0" w:rsidRDefault="009838B0" w:rsidP="005E4E41">
      <w:pPr>
        <w:tabs>
          <w:tab w:val="left" w:pos="567"/>
          <w:tab w:val="left" w:pos="3780"/>
        </w:tabs>
        <w:autoSpaceDE w:val="0"/>
        <w:autoSpaceDN w:val="0"/>
        <w:adjustRightInd w:val="0"/>
        <w:jc w:val="both"/>
        <w:rPr>
          <w:rFonts w:ascii="Times New Roman" w:eastAsia="Times New Roman" w:hAnsi="Times New Roman" w:cs="Times New Roman"/>
          <w:sz w:val="28"/>
          <w:szCs w:val="28"/>
          <w:lang w:val="ru-RU" w:eastAsia="ru-RU" w:bidi="ar-SA"/>
        </w:rPr>
      </w:pPr>
    </w:p>
    <w:p w:rsidR="003B0594" w:rsidRDefault="003B0594" w:rsidP="005E4E41">
      <w:pPr>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Раздел 2. Основные мероприятия Подпрограммы</w:t>
      </w:r>
    </w:p>
    <w:p w:rsidR="00317CB9" w:rsidRDefault="00317CB9" w:rsidP="005E4E41">
      <w:pPr>
        <w:jc w:val="center"/>
        <w:rPr>
          <w:rFonts w:ascii="Times New Roman" w:hAnsi="Times New Roman" w:cs="Times New Roman"/>
          <w:sz w:val="28"/>
          <w:szCs w:val="28"/>
          <w:lang w:val="ru-RU"/>
        </w:rPr>
      </w:pPr>
    </w:p>
    <w:p w:rsidR="003B0594" w:rsidRPr="00D71AA6" w:rsidRDefault="003B0594" w:rsidP="005E4E41">
      <w:pPr>
        <w:tabs>
          <w:tab w:val="left" w:pos="567"/>
        </w:tabs>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ab/>
      </w:r>
      <w:r w:rsidR="00317CB9">
        <w:rPr>
          <w:rFonts w:ascii="Times New Roman" w:hAnsi="Times New Roman" w:cs="Times New Roman"/>
          <w:sz w:val="28"/>
          <w:szCs w:val="28"/>
          <w:lang w:val="ru-RU"/>
        </w:rPr>
        <w:t>Сведения и характеристика основных мероприятий Подпрограммы с указанием сроков их р</w:t>
      </w:r>
      <w:r w:rsidR="00D71AA6">
        <w:rPr>
          <w:rFonts w:ascii="Times New Roman" w:hAnsi="Times New Roman" w:cs="Times New Roman"/>
          <w:sz w:val="28"/>
          <w:szCs w:val="28"/>
          <w:lang w:val="ru-RU"/>
        </w:rPr>
        <w:t xml:space="preserve">еализации и ожидаемых результатов приведены в разделе </w:t>
      </w:r>
      <w:r w:rsidR="00D71AA6">
        <w:rPr>
          <w:rFonts w:ascii="Times New Roman" w:hAnsi="Times New Roman" w:cs="Times New Roman"/>
          <w:sz w:val="28"/>
          <w:szCs w:val="28"/>
        </w:rPr>
        <w:t>I</w:t>
      </w:r>
      <w:r w:rsidR="00D71AA6">
        <w:rPr>
          <w:rFonts w:ascii="Times New Roman" w:hAnsi="Times New Roman" w:cs="Times New Roman"/>
          <w:sz w:val="28"/>
          <w:szCs w:val="28"/>
          <w:lang w:val="ru-RU"/>
        </w:rPr>
        <w:t xml:space="preserve"> Приложения № </w:t>
      </w:r>
      <w:r w:rsidR="00E860AB">
        <w:rPr>
          <w:rFonts w:ascii="Times New Roman" w:hAnsi="Times New Roman" w:cs="Times New Roman"/>
          <w:sz w:val="28"/>
          <w:szCs w:val="28"/>
          <w:lang w:val="ru-RU"/>
        </w:rPr>
        <w:t xml:space="preserve">6 </w:t>
      </w:r>
      <w:r w:rsidR="00D71AA6">
        <w:rPr>
          <w:rFonts w:ascii="Times New Roman" w:hAnsi="Times New Roman" w:cs="Times New Roman"/>
          <w:sz w:val="28"/>
          <w:szCs w:val="28"/>
          <w:lang w:val="ru-RU"/>
        </w:rPr>
        <w:t>к Программе.</w:t>
      </w:r>
    </w:p>
    <w:p w:rsidR="003B0594" w:rsidRPr="003B0594" w:rsidRDefault="003B0594" w:rsidP="005E4E41">
      <w:pPr>
        <w:ind w:firstLine="708"/>
        <w:jc w:val="both"/>
        <w:rPr>
          <w:rFonts w:ascii="Times New Roman" w:hAnsi="Times New Roman" w:cs="Times New Roman"/>
          <w:sz w:val="28"/>
          <w:szCs w:val="28"/>
          <w:lang w:val="ru-RU"/>
        </w:rPr>
      </w:pPr>
    </w:p>
    <w:p w:rsidR="003B0594" w:rsidRPr="003B0594" w:rsidRDefault="003B0594" w:rsidP="005E4E41">
      <w:pPr>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Раздел 3. Сведения о целевых индикаторах и</w:t>
      </w:r>
    </w:p>
    <w:p w:rsidR="003B0594" w:rsidRPr="003B0594" w:rsidRDefault="003B0594" w:rsidP="005E4E41">
      <w:pPr>
        <w:jc w:val="center"/>
        <w:rPr>
          <w:rFonts w:ascii="Times New Roman" w:hAnsi="Times New Roman" w:cs="Times New Roman"/>
          <w:sz w:val="28"/>
          <w:szCs w:val="28"/>
          <w:lang w:val="ru-RU"/>
        </w:rPr>
      </w:pPr>
      <w:proofErr w:type="gramStart"/>
      <w:r w:rsidRPr="003B0594">
        <w:rPr>
          <w:rFonts w:ascii="Times New Roman" w:hAnsi="Times New Roman" w:cs="Times New Roman"/>
          <w:sz w:val="28"/>
          <w:szCs w:val="28"/>
          <w:lang w:val="ru-RU"/>
        </w:rPr>
        <w:t>показателях</w:t>
      </w:r>
      <w:proofErr w:type="gramEnd"/>
      <w:r w:rsidRPr="003B0594">
        <w:rPr>
          <w:rFonts w:ascii="Times New Roman" w:hAnsi="Times New Roman" w:cs="Times New Roman"/>
          <w:sz w:val="28"/>
          <w:szCs w:val="28"/>
          <w:lang w:val="ru-RU"/>
        </w:rPr>
        <w:t xml:space="preserve"> Подпрограммы</w:t>
      </w:r>
    </w:p>
    <w:p w:rsidR="003B0594" w:rsidRPr="003B0594" w:rsidRDefault="003B0594" w:rsidP="005E4E41">
      <w:pPr>
        <w:jc w:val="center"/>
        <w:rPr>
          <w:rFonts w:ascii="Times New Roman" w:hAnsi="Times New Roman" w:cs="Times New Roman"/>
          <w:sz w:val="28"/>
          <w:szCs w:val="28"/>
          <w:lang w:val="ru-RU"/>
        </w:rPr>
      </w:pPr>
    </w:p>
    <w:p w:rsidR="003B0594" w:rsidRPr="003B0594" w:rsidRDefault="003B0594" w:rsidP="005E4E41">
      <w:pPr>
        <w:tabs>
          <w:tab w:val="left" w:pos="-4253"/>
          <w:tab w:val="left" w:pos="567"/>
        </w:tabs>
        <w:ind w:firstLine="567"/>
        <w:jc w:val="both"/>
        <w:rPr>
          <w:rFonts w:ascii="Times New Roman" w:eastAsia="Calibri" w:hAnsi="Times New Roman" w:cs="Times New Roman"/>
          <w:sz w:val="28"/>
          <w:szCs w:val="28"/>
          <w:lang w:val="ru-RU"/>
        </w:rPr>
      </w:pPr>
      <w:r w:rsidRPr="003B0594">
        <w:rPr>
          <w:rFonts w:ascii="Times New Roman" w:eastAsia="Calibri" w:hAnsi="Times New Roman" w:cs="Times New Roman"/>
          <w:sz w:val="28"/>
          <w:szCs w:val="28"/>
          <w:lang w:val="ru-RU"/>
        </w:rPr>
        <w:t xml:space="preserve">Сведения о целевых индикаторах и показателях Подпрограммы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Подпрограммы приведены в Приложении № </w:t>
      </w:r>
      <w:r w:rsidR="00E860AB">
        <w:rPr>
          <w:rFonts w:ascii="Times New Roman" w:eastAsia="Calibri" w:hAnsi="Times New Roman" w:cs="Times New Roman"/>
          <w:sz w:val="28"/>
          <w:szCs w:val="28"/>
          <w:lang w:val="ru-RU"/>
        </w:rPr>
        <w:t>7</w:t>
      </w:r>
      <w:r w:rsidRPr="003B0594">
        <w:rPr>
          <w:rFonts w:ascii="Times New Roman" w:eastAsia="Calibri" w:hAnsi="Times New Roman" w:cs="Times New Roman"/>
          <w:sz w:val="28"/>
          <w:szCs w:val="28"/>
          <w:lang w:val="ru-RU"/>
        </w:rPr>
        <w:t xml:space="preserve"> к Программе.</w:t>
      </w:r>
    </w:p>
    <w:p w:rsidR="003B0594" w:rsidRPr="003B0594" w:rsidRDefault="003B0594" w:rsidP="005E4E41">
      <w:pPr>
        <w:ind w:firstLine="567"/>
        <w:jc w:val="both"/>
        <w:rPr>
          <w:rFonts w:ascii="Times New Roman" w:eastAsia="Calibri" w:hAnsi="Times New Roman" w:cs="Times New Roman"/>
          <w:sz w:val="28"/>
          <w:szCs w:val="28"/>
          <w:lang w:val="ru-RU"/>
        </w:rPr>
      </w:pPr>
    </w:p>
    <w:p w:rsidR="003B0594" w:rsidRPr="003B0594" w:rsidRDefault="003B0594" w:rsidP="005E4E41">
      <w:pPr>
        <w:widowControl w:val="0"/>
        <w:autoSpaceDE w:val="0"/>
        <w:autoSpaceDN w:val="0"/>
        <w:adjustRightInd w:val="0"/>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Раздел 4. Сведения об источнике информации и методике расчета </w:t>
      </w:r>
    </w:p>
    <w:p w:rsidR="003B0594" w:rsidRPr="003B0594" w:rsidRDefault="003B0594" w:rsidP="005E4E41">
      <w:pPr>
        <w:widowControl w:val="0"/>
        <w:autoSpaceDE w:val="0"/>
        <w:autoSpaceDN w:val="0"/>
        <w:adjustRightInd w:val="0"/>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индикаторов достижения целей Программы и показателей решения задач Подпрограммы </w:t>
      </w:r>
    </w:p>
    <w:p w:rsidR="003B0594" w:rsidRPr="003B0594" w:rsidRDefault="003B0594" w:rsidP="005E4E41">
      <w:pPr>
        <w:widowControl w:val="0"/>
        <w:autoSpaceDE w:val="0"/>
        <w:autoSpaceDN w:val="0"/>
        <w:adjustRightInd w:val="0"/>
        <w:rPr>
          <w:rFonts w:ascii="Times New Roman" w:hAnsi="Times New Roman" w:cs="Times New Roman"/>
          <w:sz w:val="28"/>
          <w:szCs w:val="28"/>
          <w:lang w:val="ru-RU"/>
        </w:rPr>
      </w:pPr>
    </w:p>
    <w:p w:rsidR="003B0594" w:rsidRPr="003B0594" w:rsidRDefault="003B0594" w:rsidP="005E4E41">
      <w:pPr>
        <w:widowControl w:val="0"/>
        <w:autoSpaceDE w:val="0"/>
        <w:autoSpaceDN w:val="0"/>
        <w:adjustRightInd w:val="0"/>
        <w:ind w:firstLine="709"/>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Сведения об источнике информации и методике </w:t>
      </w:r>
      <w:proofErr w:type="gramStart"/>
      <w:r w:rsidRPr="003B0594">
        <w:rPr>
          <w:rFonts w:ascii="Times New Roman" w:hAnsi="Times New Roman" w:cs="Times New Roman"/>
          <w:sz w:val="28"/>
          <w:szCs w:val="28"/>
          <w:lang w:val="ru-RU"/>
        </w:rPr>
        <w:t>расчета индикаторов достижения целей Подпрограммы</w:t>
      </w:r>
      <w:proofErr w:type="gramEnd"/>
      <w:r w:rsidRPr="003B0594">
        <w:rPr>
          <w:rFonts w:ascii="Times New Roman" w:hAnsi="Times New Roman" w:cs="Times New Roman"/>
          <w:sz w:val="28"/>
          <w:szCs w:val="28"/>
          <w:lang w:val="ru-RU"/>
        </w:rPr>
        <w:t xml:space="preserve"> и показателей решения задач Подпрограммы приведены в Приложении № </w:t>
      </w:r>
      <w:r w:rsidR="00E860AB">
        <w:rPr>
          <w:rFonts w:ascii="Times New Roman" w:hAnsi="Times New Roman" w:cs="Times New Roman"/>
          <w:sz w:val="28"/>
          <w:szCs w:val="28"/>
          <w:lang w:val="ru-RU"/>
        </w:rPr>
        <w:t>8</w:t>
      </w:r>
      <w:r w:rsidRPr="003B0594">
        <w:rPr>
          <w:rFonts w:ascii="Times New Roman" w:hAnsi="Times New Roman" w:cs="Times New Roman"/>
          <w:sz w:val="28"/>
          <w:szCs w:val="28"/>
          <w:lang w:val="ru-RU"/>
        </w:rPr>
        <w:t xml:space="preserve"> к Программе.</w:t>
      </w:r>
    </w:p>
    <w:p w:rsidR="003B0594" w:rsidRPr="003B0594" w:rsidRDefault="003B0594" w:rsidP="005E4E41">
      <w:pPr>
        <w:widowControl w:val="0"/>
        <w:autoSpaceDE w:val="0"/>
        <w:autoSpaceDN w:val="0"/>
        <w:adjustRightInd w:val="0"/>
        <w:jc w:val="both"/>
        <w:rPr>
          <w:rFonts w:ascii="Times New Roman" w:hAnsi="Times New Roman" w:cs="Times New Roman"/>
          <w:sz w:val="28"/>
          <w:szCs w:val="28"/>
          <w:lang w:val="ru-RU"/>
        </w:rPr>
      </w:pPr>
    </w:p>
    <w:p w:rsidR="00692CEE" w:rsidRDefault="003B0594" w:rsidP="005E4E41">
      <w:pPr>
        <w:widowControl w:val="0"/>
        <w:autoSpaceDE w:val="0"/>
        <w:autoSpaceDN w:val="0"/>
        <w:adjustRightInd w:val="0"/>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Раздел 5. Сведения о весовых коэффициентах, </w:t>
      </w:r>
    </w:p>
    <w:p w:rsidR="003B0594" w:rsidRPr="003B0594" w:rsidRDefault="003B0594" w:rsidP="005E4E41">
      <w:pPr>
        <w:widowControl w:val="0"/>
        <w:autoSpaceDE w:val="0"/>
        <w:autoSpaceDN w:val="0"/>
        <w:adjustRightInd w:val="0"/>
        <w:jc w:val="center"/>
        <w:rPr>
          <w:rFonts w:ascii="Times New Roman" w:hAnsi="Times New Roman" w:cs="Times New Roman"/>
          <w:sz w:val="28"/>
          <w:szCs w:val="28"/>
          <w:lang w:val="ru-RU"/>
        </w:rPr>
      </w:pPr>
      <w:proofErr w:type="gramStart"/>
      <w:r w:rsidRPr="003B0594">
        <w:rPr>
          <w:rFonts w:ascii="Times New Roman" w:hAnsi="Times New Roman" w:cs="Times New Roman"/>
          <w:sz w:val="28"/>
          <w:szCs w:val="28"/>
          <w:lang w:val="ru-RU"/>
        </w:rPr>
        <w:t>присвоенных</w:t>
      </w:r>
      <w:proofErr w:type="gramEnd"/>
      <w:r w:rsidRPr="003B0594">
        <w:rPr>
          <w:rFonts w:ascii="Times New Roman" w:hAnsi="Times New Roman" w:cs="Times New Roman"/>
          <w:sz w:val="28"/>
          <w:szCs w:val="28"/>
          <w:lang w:val="ru-RU"/>
        </w:rPr>
        <w:t xml:space="preserve"> целям Программы, задачам Подпрограммы </w:t>
      </w:r>
    </w:p>
    <w:p w:rsidR="003B0594" w:rsidRPr="003B0594" w:rsidRDefault="003B0594" w:rsidP="005E4E41">
      <w:pPr>
        <w:widowControl w:val="0"/>
        <w:autoSpaceDE w:val="0"/>
        <w:autoSpaceDN w:val="0"/>
        <w:adjustRightInd w:val="0"/>
        <w:rPr>
          <w:rFonts w:ascii="Times New Roman" w:hAnsi="Times New Roman" w:cs="Times New Roman"/>
          <w:sz w:val="28"/>
          <w:szCs w:val="28"/>
          <w:lang w:val="ru-RU"/>
        </w:rPr>
      </w:pPr>
    </w:p>
    <w:p w:rsidR="003B0594" w:rsidRPr="003B0594" w:rsidRDefault="003B0594" w:rsidP="005E4E41">
      <w:pPr>
        <w:widowControl w:val="0"/>
        <w:autoSpaceDE w:val="0"/>
        <w:autoSpaceDN w:val="0"/>
        <w:adjustRightInd w:val="0"/>
        <w:ind w:firstLine="709"/>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Сведения о весовых коэффициентах, присвоенных целям Программы, задачам Подпрог</w:t>
      </w:r>
      <w:r w:rsidR="00E860AB">
        <w:rPr>
          <w:rFonts w:ascii="Times New Roman" w:hAnsi="Times New Roman" w:cs="Times New Roman"/>
          <w:sz w:val="28"/>
          <w:szCs w:val="28"/>
          <w:lang w:val="ru-RU"/>
        </w:rPr>
        <w:t>раммы приведены в Приложении № 9</w:t>
      </w:r>
      <w:r w:rsidRPr="003B0594">
        <w:rPr>
          <w:rFonts w:ascii="Times New Roman" w:hAnsi="Times New Roman" w:cs="Times New Roman"/>
          <w:sz w:val="28"/>
          <w:szCs w:val="28"/>
          <w:lang w:val="ru-RU"/>
        </w:rPr>
        <w:t xml:space="preserve"> к Программе.</w:t>
      </w:r>
    </w:p>
    <w:p w:rsidR="003B0594" w:rsidRPr="003B0594" w:rsidRDefault="003B0594" w:rsidP="005E4E41">
      <w:pPr>
        <w:widowControl w:val="0"/>
        <w:suppressAutoHyphens/>
        <w:rPr>
          <w:rFonts w:ascii="Times New Roman" w:hAnsi="Times New Roman" w:cs="Times New Roman"/>
          <w:kern w:val="2"/>
          <w:sz w:val="28"/>
          <w:szCs w:val="28"/>
          <w:lang w:val="ru-RU"/>
        </w:rPr>
      </w:pPr>
    </w:p>
    <w:p w:rsidR="003B0594" w:rsidRPr="003B0594" w:rsidRDefault="003B0594" w:rsidP="005E4E41">
      <w:pPr>
        <w:widowControl w:val="0"/>
        <w:autoSpaceDE w:val="0"/>
        <w:autoSpaceDN w:val="0"/>
        <w:adjustRightInd w:val="0"/>
        <w:ind w:firstLine="540"/>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Раздел 6. Финансовое обеспечение Подпрограммы</w:t>
      </w:r>
    </w:p>
    <w:p w:rsidR="003B0594" w:rsidRPr="003B0594" w:rsidRDefault="003B0594" w:rsidP="005E4E41">
      <w:pPr>
        <w:ind w:firstLine="567"/>
        <w:jc w:val="both"/>
        <w:rPr>
          <w:rFonts w:ascii="Times New Roman" w:eastAsia="Calibri" w:hAnsi="Times New Roman" w:cs="Times New Roman"/>
          <w:color w:val="5A5A5A"/>
          <w:sz w:val="28"/>
          <w:szCs w:val="28"/>
          <w:lang w:val="ru-RU"/>
        </w:rPr>
      </w:pPr>
    </w:p>
    <w:p w:rsidR="003B0594" w:rsidRDefault="003B0594" w:rsidP="005E4E41">
      <w:pPr>
        <w:widowControl w:val="0"/>
        <w:autoSpaceDE w:val="0"/>
        <w:autoSpaceDN w:val="0"/>
        <w:adjustRightInd w:val="0"/>
        <w:ind w:right="-284"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Информация по финансовому обеспечению Подпрограммы за счет средств МБ (с расшифровкой по основным мероприятиям Программы, а также по годам реализации Программы) приведена в Приложениях №</w:t>
      </w:r>
      <w:r w:rsidR="00E860AB">
        <w:rPr>
          <w:rFonts w:ascii="Times New Roman" w:hAnsi="Times New Roman" w:cs="Times New Roman"/>
          <w:sz w:val="28"/>
          <w:szCs w:val="28"/>
          <w:lang w:val="ru-RU"/>
        </w:rPr>
        <w:t xml:space="preserve"> 10</w:t>
      </w:r>
      <w:r w:rsidRPr="003B0594">
        <w:rPr>
          <w:rFonts w:ascii="Times New Roman" w:hAnsi="Times New Roman" w:cs="Times New Roman"/>
          <w:sz w:val="28"/>
          <w:szCs w:val="28"/>
          <w:lang w:val="ru-RU"/>
        </w:rPr>
        <w:t xml:space="preserve"> и № 1</w:t>
      </w:r>
      <w:r w:rsidR="00E860AB">
        <w:rPr>
          <w:rFonts w:ascii="Times New Roman" w:hAnsi="Times New Roman" w:cs="Times New Roman"/>
          <w:sz w:val="28"/>
          <w:szCs w:val="28"/>
          <w:lang w:val="ru-RU"/>
        </w:rPr>
        <w:t>1</w:t>
      </w:r>
      <w:r w:rsidRPr="003B0594">
        <w:rPr>
          <w:rFonts w:ascii="Times New Roman" w:hAnsi="Times New Roman" w:cs="Times New Roman"/>
          <w:sz w:val="28"/>
          <w:szCs w:val="28"/>
          <w:lang w:val="ru-RU"/>
        </w:rPr>
        <w:t xml:space="preserve"> к Программе.</w:t>
      </w:r>
    </w:p>
    <w:p w:rsidR="00416EC2" w:rsidRDefault="00416EC2" w:rsidP="006438B7">
      <w:pPr>
        <w:widowControl w:val="0"/>
        <w:autoSpaceDE w:val="0"/>
        <w:autoSpaceDN w:val="0"/>
        <w:adjustRightInd w:val="0"/>
        <w:ind w:right="-284"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Объемы бюджетных ассигнований Подпрограммы </w:t>
      </w:r>
      <w:r w:rsidRPr="008F5B99">
        <w:rPr>
          <w:rFonts w:ascii="Times New Roman" w:hAnsi="Times New Roman" w:cs="Times New Roman"/>
          <w:sz w:val="28"/>
          <w:szCs w:val="28"/>
          <w:lang w:val="ru-RU"/>
        </w:rPr>
        <w:t xml:space="preserve"> на период 20</w:t>
      </w:r>
      <w:r>
        <w:rPr>
          <w:rFonts w:ascii="Times New Roman" w:hAnsi="Times New Roman" w:cs="Times New Roman"/>
          <w:sz w:val="28"/>
          <w:szCs w:val="28"/>
          <w:lang w:val="ru-RU"/>
        </w:rPr>
        <w:t>21</w:t>
      </w:r>
      <w:r w:rsidRPr="008F5B99">
        <w:rPr>
          <w:rFonts w:ascii="Times New Roman" w:hAnsi="Times New Roman" w:cs="Times New Roman"/>
          <w:sz w:val="28"/>
          <w:szCs w:val="28"/>
          <w:lang w:val="ru-RU"/>
        </w:rPr>
        <w:t>-202</w:t>
      </w:r>
      <w:r>
        <w:rPr>
          <w:rFonts w:ascii="Times New Roman" w:hAnsi="Times New Roman" w:cs="Times New Roman"/>
          <w:sz w:val="28"/>
          <w:szCs w:val="28"/>
          <w:lang w:val="ru-RU"/>
        </w:rPr>
        <w:t xml:space="preserve">6 </w:t>
      </w:r>
      <w:r w:rsidRPr="008F5B99">
        <w:rPr>
          <w:rFonts w:ascii="Times New Roman" w:hAnsi="Times New Roman" w:cs="Times New Roman"/>
          <w:sz w:val="28"/>
          <w:szCs w:val="28"/>
          <w:lang w:val="ru-RU"/>
        </w:rPr>
        <w:t xml:space="preserve">годы </w:t>
      </w:r>
      <w:r w:rsidRPr="003B0594">
        <w:rPr>
          <w:rFonts w:ascii="Times New Roman" w:hAnsi="Times New Roman" w:cs="Times New Roman"/>
          <w:sz w:val="28"/>
          <w:szCs w:val="28"/>
          <w:lang w:val="ru-RU"/>
        </w:rPr>
        <w:t xml:space="preserve">составляют </w:t>
      </w:r>
      <w:r w:rsidR="00A53916">
        <w:rPr>
          <w:rFonts w:ascii="Times New Roman" w:hAnsi="Times New Roman" w:cs="Times New Roman"/>
          <w:sz w:val="28"/>
          <w:szCs w:val="28"/>
          <w:lang w:val="ru-RU"/>
        </w:rPr>
        <w:t>12547,36</w:t>
      </w:r>
      <w:r w:rsidRPr="003B0594">
        <w:rPr>
          <w:rFonts w:ascii="Times New Roman" w:hAnsi="Times New Roman" w:cs="Times New Roman"/>
          <w:sz w:val="28"/>
          <w:szCs w:val="28"/>
          <w:lang w:val="ru-RU"/>
        </w:rPr>
        <w:t xml:space="preserve"> тыс. рублей (выпадающие доходы – 0,00 тыс. рублей), в том числе по годам реализации:</w:t>
      </w:r>
    </w:p>
    <w:p w:rsidR="00416EC2" w:rsidRDefault="006438B7" w:rsidP="004423E9">
      <w:pPr>
        <w:widowControl w:val="0"/>
        <w:autoSpaceDE w:val="0"/>
        <w:autoSpaceDN w:val="0"/>
        <w:adjustRightInd w:val="0"/>
        <w:ind w:right="-143"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453,60</w:t>
      </w:r>
      <w:r w:rsidRPr="003B0594">
        <w:rPr>
          <w:rFonts w:ascii="Times New Roman" w:hAnsi="Times New Roman" w:cs="Times New Roman"/>
          <w:sz w:val="28"/>
          <w:szCs w:val="28"/>
          <w:lang w:val="ru-RU"/>
        </w:rPr>
        <w:t xml:space="preserve"> тыс. рублей (выпадающие доходы – 0,00 тыс. рублей);</w:t>
      </w:r>
    </w:p>
    <w:p w:rsidR="00416EC2" w:rsidRDefault="006438B7" w:rsidP="006438B7">
      <w:pPr>
        <w:widowControl w:val="0"/>
        <w:autoSpaceDE w:val="0"/>
        <w:autoSpaceDN w:val="0"/>
        <w:adjustRightInd w:val="0"/>
        <w:ind w:right="-1"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2022 году – </w:t>
      </w:r>
      <w:r>
        <w:rPr>
          <w:rFonts w:ascii="Times New Roman" w:hAnsi="Times New Roman" w:cs="Times New Roman"/>
          <w:sz w:val="28"/>
          <w:szCs w:val="28"/>
          <w:lang w:val="ru-RU"/>
        </w:rPr>
        <w:t>5571,04</w:t>
      </w:r>
      <w:r w:rsidRPr="003B0594">
        <w:rPr>
          <w:rFonts w:ascii="Times New Roman" w:hAnsi="Times New Roman" w:cs="Times New Roman"/>
          <w:sz w:val="28"/>
          <w:szCs w:val="28"/>
          <w:lang w:val="ru-RU"/>
        </w:rPr>
        <w:t xml:space="preserve"> тыс. рублей (выпадающие доходы – 0,00 тыс. рублей);</w:t>
      </w:r>
    </w:p>
    <w:p w:rsidR="006438B7" w:rsidRPr="003B0594" w:rsidRDefault="006438B7" w:rsidP="006438B7">
      <w:pPr>
        <w:widowControl w:val="0"/>
        <w:autoSpaceDE w:val="0"/>
        <w:autoSpaceDN w:val="0"/>
        <w:adjustRightInd w:val="0"/>
        <w:ind w:right="-284"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2023 году – </w:t>
      </w:r>
      <w:r>
        <w:rPr>
          <w:rFonts w:ascii="Times New Roman" w:hAnsi="Times New Roman" w:cs="Times New Roman"/>
          <w:sz w:val="28"/>
          <w:szCs w:val="28"/>
          <w:lang w:val="ru-RU"/>
        </w:rPr>
        <w:t>0,00</w:t>
      </w:r>
      <w:r w:rsidRPr="003B0594">
        <w:rPr>
          <w:rFonts w:ascii="Times New Roman" w:hAnsi="Times New Roman" w:cs="Times New Roman"/>
          <w:sz w:val="28"/>
          <w:szCs w:val="28"/>
          <w:lang w:val="ru-RU"/>
        </w:rPr>
        <w:t xml:space="preserve"> тыс. рублей (выпадающие доходы – 0,00 т</w:t>
      </w:r>
      <w:r>
        <w:rPr>
          <w:rFonts w:ascii="Times New Roman" w:hAnsi="Times New Roman" w:cs="Times New Roman"/>
          <w:sz w:val="28"/>
          <w:szCs w:val="28"/>
          <w:lang w:val="ru-RU"/>
        </w:rPr>
        <w:t>ыс. рублей);</w:t>
      </w:r>
    </w:p>
    <w:p w:rsidR="00162334" w:rsidRDefault="00162334" w:rsidP="006438B7">
      <w:pPr>
        <w:ind w:right="140"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lastRenderedPageBreak/>
        <w:t>- в 202</w:t>
      </w:r>
      <w:r>
        <w:rPr>
          <w:rFonts w:ascii="Times New Roman" w:hAnsi="Times New Roman" w:cs="Times New Roman"/>
          <w:sz w:val="28"/>
          <w:szCs w:val="28"/>
          <w:lang w:val="ru-RU"/>
        </w:rPr>
        <w:t>4</w:t>
      </w:r>
      <w:r w:rsidRPr="003B0594">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2317,60</w:t>
      </w:r>
      <w:r w:rsidRPr="003B0594">
        <w:rPr>
          <w:rFonts w:ascii="Times New Roman" w:hAnsi="Times New Roman" w:cs="Times New Roman"/>
          <w:sz w:val="28"/>
          <w:szCs w:val="28"/>
          <w:lang w:val="ru-RU"/>
        </w:rPr>
        <w:t xml:space="preserve"> тыс. рублей (выпадающие доходы – 0,00 т</w:t>
      </w:r>
      <w:r>
        <w:rPr>
          <w:rFonts w:ascii="Times New Roman" w:hAnsi="Times New Roman" w:cs="Times New Roman"/>
          <w:sz w:val="28"/>
          <w:szCs w:val="28"/>
          <w:lang w:val="ru-RU"/>
        </w:rPr>
        <w:t>ыс. рублей);</w:t>
      </w:r>
    </w:p>
    <w:p w:rsidR="00162334" w:rsidRDefault="00162334" w:rsidP="006438B7">
      <w:pPr>
        <w:ind w:right="-1"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3B0594">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2041,00</w:t>
      </w:r>
      <w:r w:rsidRPr="003B0594">
        <w:rPr>
          <w:rFonts w:ascii="Times New Roman" w:hAnsi="Times New Roman" w:cs="Times New Roman"/>
          <w:sz w:val="28"/>
          <w:szCs w:val="28"/>
          <w:lang w:val="ru-RU"/>
        </w:rPr>
        <w:t xml:space="preserve"> тыс. рублей (выпадающие доходы – 0,00 т</w:t>
      </w:r>
      <w:r w:rsidR="006438B7">
        <w:rPr>
          <w:rFonts w:ascii="Times New Roman" w:hAnsi="Times New Roman" w:cs="Times New Roman"/>
          <w:sz w:val="28"/>
          <w:szCs w:val="28"/>
          <w:lang w:val="ru-RU"/>
        </w:rPr>
        <w:t>ыс. рублей);</w:t>
      </w:r>
    </w:p>
    <w:p w:rsidR="006438B7" w:rsidRDefault="006438B7" w:rsidP="006438B7">
      <w:pPr>
        <w:ind w:right="-1"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3B0594">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2164,12</w:t>
      </w:r>
      <w:r w:rsidRPr="003B0594">
        <w:rPr>
          <w:rFonts w:ascii="Times New Roman" w:hAnsi="Times New Roman" w:cs="Times New Roman"/>
          <w:sz w:val="28"/>
          <w:szCs w:val="28"/>
          <w:lang w:val="ru-RU"/>
        </w:rPr>
        <w:t xml:space="preserve"> тыс. рублей (выпадающие доходы – 0,00 т</w:t>
      </w:r>
      <w:r>
        <w:rPr>
          <w:rFonts w:ascii="Times New Roman" w:hAnsi="Times New Roman" w:cs="Times New Roman"/>
          <w:sz w:val="28"/>
          <w:szCs w:val="28"/>
          <w:lang w:val="ru-RU"/>
        </w:rPr>
        <w:t>ыс. рублей),</w:t>
      </w:r>
    </w:p>
    <w:p w:rsidR="00745C07" w:rsidRPr="008F5B99" w:rsidRDefault="00745C07" w:rsidP="006438B7">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ФБ – 405,00 </w:t>
      </w:r>
      <w:r w:rsidRPr="008F5B99">
        <w:rPr>
          <w:rFonts w:ascii="Times New Roman" w:hAnsi="Times New Roman" w:cs="Times New Roman"/>
          <w:sz w:val="28"/>
          <w:szCs w:val="28"/>
          <w:lang w:val="ru-RU"/>
        </w:rPr>
        <w:t>тыс. рублей, в том числе по годам реализации:</w:t>
      </w:r>
    </w:p>
    <w:p w:rsidR="00745C07" w:rsidRPr="006847C7" w:rsidRDefault="00745C07" w:rsidP="006438B7">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405,00</w:t>
      </w:r>
      <w:r w:rsidRPr="006847C7">
        <w:rPr>
          <w:rFonts w:ascii="Times New Roman" w:hAnsi="Times New Roman" w:cs="Times New Roman"/>
          <w:sz w:val="28"/>
          <w:szCs w:val="28"/>
          <w:lang w:val="ru-RU"/>
        </w:rPr>
        <w:t xml:space="preserve"> тыс. рублей;</w:t>
      </w:r>
    </w:p>
    <w:p w:rsidR="00745C07" w:rsidRPr="006847C7" w:rsidRDefault="00745C07" w:rsidP="006438B7">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p>
    <w:p w:rsidR="00745C07" w:rsidRDefault="00745C07" w:rsidP="006438B7">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Pr>
          <w:rFonts w:ascii="Times New Roman" w:hAnsi="Times New Roman" w:cs="Times New Roman"/>
          <w:sz w:val="28"/>
          <w:szCs w:val="28"/>
          <w:lang w:val="ru-RU"/>
        </w:rPr>
        <w:t>0,00 тыс. рублей;</w:t>
      </w:r>
    </w:p>
    <w:p w:rsidR="00745C07" w:rsidRPr="006847C7" w:rsidRDefault="00745C07" w:rsidP="006438B7">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 тыс. рублей;</w:t>
      </w:r>
    </w:p>
    <w:p w:rsidR="00745C07" w:rsidRPr="006847C7" w:rsidRDefault="00745C07" w:rsidP="006438B7">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 тыс. рублей,</w:t>
      </w:r>
    </w:p>
    <w:p w:rsidR="006438B7" w:rsidRPr="006847C7" w:rsidRDefault="006438B7" w:rsidP="006438B7">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 тыс. рублей,</w:t>
      </w:r>
    </w:p>
    <w:p w:rsidR="003B0594" w:rsidRPr="003B0594" w:rsidRDefault="003B0594" w:rsidP="006438B7">
      <w:pPr>
        <w:ind w:firstLine="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КБ – </w:t>
      </w:r>
      <w:r w:rsidR="00A53916">
        <w:rPr>
          <w:rFonts w:ascii="Times New Roman" w:hAnsi="Times New Roman" w:cs="Times New Roman"/>
          <w:sz w:val="28"/>
          <w:szCs w:val="28"/>
          <w:lang w:val="ru-RU"/>
        </w:rPr>
        <w:t>9769,68</w:t>
      </w:r>
      <w:r w:rsidRPr="003B0594">
        <w:rPr>
          <w:rFonts w:ascii="Times New Roman" w:hAnsi="Times New Roman" w:cs="Times New Roman"/>
          <w:sz w:val="28"/>
          <w:szCs w:val="28"/>
          <w:lang w:val="ru-RU"/>
        </w:rPr>
        <w:t xml:space="preserve"> тыс. рублей, в том числе по годам реализации:</w:t>
      </w:r>
    </w:p>
    <w:p w:rsidR="003B0594" w:rsidRPr="00B86C87" w:rsidRDefault="003B0594" w:rsidP="006438B7">
      <w:pPr>
        <w:ind w:firstLine="567"/>
        <w:jc w:val="both"/>
        <w:rPr>
          <w:rFonts w:ascii="Times New Roman" w:hAnsi="Times New Roman" w:cs="Times New Roman"/>
          <w:sz w:val="28"/>
          <w:szCs w:val="28"/>
          <w:lang w:val="ru-RU"/>
        </w:rPr>
      </w:pPr>
      <w:r w:rsidRPr="00B86C87">
        <w:rPr>
          <w:rFonts w:ascii="Times New Roman" w:hAnsi="Times New Roman" w:cs="Times New Roman"/>
          <w:sz w:val="28"/>
          <w:szCs w:val="28"/>
          <w:lang w:val="ru-RU"/>
        </w:rPr>
        <w:t xml:space="preserve">- в 2021 году – </w:t>
      </w:r>
      <w:r w:rsidR="00876974" w:rsidRPr="00B86C87">
        <w:rPr>
          <w:rFonts w:ascii="Times New Roman" w:hAnsi="Times New Roman" w:cs="Times New Roman"/>
          <w:sz w:val="28"/>
          <w:szCs w:val="28"/>
          <w:lang w:val="ru-RU"/>
        </w:rPr>
        <w:t>25,92</w:t>
      </w:r>
      <w:r w:rsidRPr="00B86C87">
        <w:rPr>
          <w:rFonts w:ascii="Times New Roman" w:hAnsi="Times New Roman" w:cs="Times New Roman"/>
          <w:sz w:val="28"/>
          <w:szCs w:val="28"/>
          <w:lang w:val="ru-RU"/>
        </w:rPr>
        <w:t xml:space="preserve"> тыс. рублей;</w:t>
      </w:r>
    </w:p>
    <w:p w:rsidR="003B0594" w:rsidRPr="00B86C87" w:rsidRDefault="003B0594" w:rsidP="006438B7">
      <w:pPr>
        <w:ind w:firstLine="567"/>
        <w:jc w:val="both"/>
        <w:rPr>
          <w:rFonts w:ascii="Times New Roman" w:hAnsi="Times New Roman" w:cs="Times New Roman"/>
          <w:sz w:val="28"/>
          <w:szCs w:val="28"/>
          <w:lang w:val="ru-RU"/>
        </w:rPr>
      </w:pPr>
      <w:r w:rsidRPr="00B86C87">
        <w:rPr>
          <w:rFonts w:ascii="Times New Roman" w:hAnsi="Times New Roman" w:cs="Times New Roman"/>
          <w:sz w:val="28"/>
          <w:szCs w:val="28"/>
          <w:lang w:val="ru-RU"/>
        </w:rPr>
        <w:t xml:space="preserve">- в 2022 году – </w:t>
      </w:r>
      <w:r w:rsidR="00227550" w:rsidRPr="00B86C87">
        <w:rPr>
          <w:rFonts w:ascii="Times New Roman" w:hAnsi="Times New Roman" w:cs="Times New Roman"/>
          <w:sz w:val="28"/>
          <w:szCs w:val="28"/>
          <w:lang w:val="ru-RU"/>
        </w:rPr>
        <w:t>5171,04</w:t>
      </w:r>
      <w:r w:rsidRPr="00B86C87">
        <w:rPr>
          <w:rFonts w:ascii="Times New Roman" w:hAnsi="Times New Roman" w:cs="Times New Roman"/>
          <w:sz w:val="28"/>
          <w:szCs w:val="28"/>
          <w:lang w:val="ru-RU"/>
        </w:rPr>
        <w:t xml:space="preserve"> тыс. рублей;</w:t>
      </w:r>
    </w:p>
    <w:p w:rsidR="003B0594" w:rsidRPr="00B86C87" w:rsidRDefault="003B0594" w:rsidP="006438B7">
      <w:pPr>
        <w:ind w:firstLine="567"/>
        <w:jc w:val="both"/>
        <w:rPr>
          <w:rFonts w:ascii="Times New Roman" w:hAnsi="Times New Roman" w:cs="Times New Roman"/>
          <w:sz w:val="28"/>
          <w:szCs w:val="28"/>
          <w:lang w:val="ru-RU"/>
        </w:rPr>
      </w:pPr>
      <w:r w:rsidRPr="00B86C87">
        <w:rPr>
          <w:rFonts w:ascii="Times New Roman" w:hAnsi="Times New Roman" w:cs="Times New Roman"/>
          <w:sz w:val="28"/>
          <w:szCs w:val="28"/>
          <w:lang w:val="ru-RU"/>
        </w:rPr>
        <w:t>- в 2023 году –</w:t>
      </w:r>
      <w:r w:rsidR="00453EA8" w:rsidRPr="00B86C87">
        <w:rPr>
          <w:rFonts w:ascii="Times New Roman" w:hAnsi="Times New Roman" w:cs="Times New Roman"/>
          <w:sz w:val="28"/>
          <w:szCs w:val="28"/>
          <w:lang w:val="ru-RU"/>
        </w:rPr>
        <w:t xml:space="preserve"> 0,00 </w:t>
      </w:r>
      <w:r w:rsidR="00090467" w:rsidRPr="00B86C87">
        <w:rPr>
          <w:rFonts w:ascii="Times New Roman" w:hAnsi="Times New Roman" w:cs="Times New Roman"/>
          <w:sz w:val="28"/>
          <w:szCs w:val="28"/>
          <w:lang w:val="ru-RU"/>
        </w:rPr>
        <w:t>тыс. рублей;</w:t>
      </w:r>
    </w:p>
    <w:p w:rsidR="00227550" w:rsidRPr="00B86C87" w:rsidRDefault="00227550" w:rsidP="006438B7">
      <w:pPr>
        <w:ind w:firstLine="567"/>
        <w:jc w:val="both"/>
        <w:rPr>
          <w:rFonts w:ascii="Times New Roman" w:hAnsi="Times New Roman" w:cs="Times New Roman"/>
          <w:sz w:val="28"/>
          <w:szCs w:val="28"/>
          <w:lang w:val="ru-RU"/>
        </w:rPr>
      </w:pPr>
      <w:r w:rsidRPr="00B86C87">
        <w:rPr>
          <w:rFonts w:ascii="Times New Roman" w:hAnsi="Times New Roman" w:cs="Times New Roman"/>
          <w:sz w:val="28"/>
          <w:szCs w:val="28"/>
          <w:lang w:val="ru-RU"/>
        </w:rPr>
        <w:t>- в 202</w:t>
      </w:r>
      <w:r w:rsidR="00090467" w:rsidRPr="00B86C87">
        <w:rPr>
          <w:rFonts w:ascii="Times New Roman" w:hAnsi="Times New Roman" w:cs="Times New Roman"/>
          <w:sz w:val="28"/>
          <w:szCs w:val="28"/>
          <w:lang w:val="ru-RU"/>
        </w:rPr>
        <w:t>4</w:t>
      </w:r>
      <w:r w:rsidRPr="00B86C87">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1667,60</w:t>
      </w:r>
      <w:r w:rsidR="00E42195" w:rsidRPr="00B86C87">
        <w:rPr>
          <w:rFonts w:ascii="Times New Roman" w:hAnsi="Times New Roman" w:cs="Times New Roman"/>
          <w:sz w:val="28"/>
          <w:szCs w:val="28"/>
          <w:lang w:val="ru-RU"/>
        </w:rPr>
        <w:t xml:space="preserve"> тыс. рублей;</w:t>
      </w:r>
    </w:p>
    <w:p w:rsidR="00E42195" w:rsidRPr="00B86C87" w:rsidRDefault="00E42195" w:rsidP="006438B7">
      <w:pPr>
        <w:ind w:firstLine="567"/>
        <w:jc w:val="both"/>
        <w:rPr>
          <w:rFonts w:ascii="Times New Roman" w:hAnsi="Times New Roman" w:cs="Times New Roman"/>
          <w:sz w:val="28"/>
          <w:szCs w:val="28"/>
          <w:lang w:val="ru-RU"/>
        </w:rPr>
      </w:pPr>
      <w:r w:rsidRPr="00B86C87">
        <w:rPr>
          <w:rFonts w:ascii="Times New Roman" w:hAnsi="Times New Roman" w:cs="Times New Roman"/>
          <w:sz w:val="28"/>
          <w:szCs w:val="28"/>
          <w:lang w:val="ru-RU"/>
        </w:rPr>
        <w:t xml:space="preserve">- в 2025 году – </w:t>
      </w:r>
      <w:r w:rsidR="00A53916">
        <w:rPr>
          <w:rFonts w:ascii="Times New Roman" w:hAnsi="Times New Roman" w:cs="Times New Roman"/>
          <w:sz w:val="28"/>
          <w:szCs w:val="28"/>
          <w:lang w:val="ru-RU"/>
        </w:rPr>
        <w:t>1391,00</w:t>
      </w:r>
      <w:r w:rsidR="006438B7" w:rsidRPr="00B86C87">
        <w:rPr>
          <w:rFonts w:ascii="Times New Roman" w:hAnsi="Times New Roman" w:cs="Times New Roman"/>
          <w:sz w:val="28"/>
          <w:szCs w:val="28"/>
          <w:lang w:val="ru-RU"/>
        </w:rPr>
        <w:t xml:space="preserve"> тыс. рублей;</w:t>
      </w:r>
    </w:p>
    <w:p w:rsidR="006438B7" w:rsidRPr="00B86C87" w:rsidRDefault="006438B7" w:rsidP="006438B7">
      <w:pPr>
        <w:ind w:firstLine="567"/>
        <w:jc w:val="both"/>
        <w:rPr>
          <w:rFonts w:ascii="Times New Roman" w:hAnsi="Times New Roman" w:cs="Times New Roman"/>
          <w:sz w:val="28"/>
          <w:szCs w:val="28"/>
          <w:lang w:val="ru-RU"/>
        </w:rPr>
      </w:pPr>
      <w:r w:rsidRPr="00B86C87">
        <w:rPr>
          <w:rFonts w:ascii="Times New Roman" w:hAnsi="Times New Roman" w:cs="Times New Roman"/>
          <w:sz w:val="28"/>
          <w:szCs w:val="28"/>
          <w:lang w:val="ru-RU"/>
        </w:rPr>
        <w:t xml:space="preserve">- в 2026 году – </w:t>
      </w:r>
      <w:r w:rsidR="00A53916">
        <w:rPr>
          <w:rFonts w:ascii="Times New Roman" w:hAnsi="Times New Roman" w:cs="Times New Roman"/>
          <w:sz w:val="28"/>
          <w:szCs w:val="28"/>
          <w:lang w:val="ru-RU"/>
        </w:rPr>
        <w:t>1514,12</w:t>
      </w:r>
      <w:r w:rsidR="004423E9" w:rsidRPr="00B86C87">
        <w:rPr>
          <w:rFonts w:ascii="Times New Roman" w:hAnsi="Times New Roman" w:cs="Times New Roman"/>
          <w:sz w:val="28"/>
          <w:szCs w:val="28"/>
          <w:lang w:val="ru-RU"/>
        </w:rPr>
        <w:t xml:space="preserve"> тыс. рублей,</w:t>
      </w:r>
    </w:p>
    <w:p w:rsidR="003B0594" w:rsidRPr="00B86C87" w:rsidRDefault="003B0594" w:rsidP="006438B7">
      <w:pPr>
        <w:ind w:left="567"/>
        <w:jc w:val="both"/>
        <w:rPr>
          <w:rFonts w:ascii="Times New Roman" w:hAnsi="Times New Roman" w:cs="Times New Roman"/>
          <w:sz w:val="28"/>
          <w:szCs w:val="28"/>
          <w:lang w:val="ru-RU"/>
        </w:rPr>
      </w:pPr>
      <w:r w:rsidRPr="00B86C87">
        <w:rPr>
          <w:rFonts w:ascii="Times New Roman" w:hAnsi="Times New Roman" w:cs="Times New Roman"/>
          <w:sz w:val="28"/>
          <w:szCs w:val="28"/>
          <w:lang w:val="ru-RU"/>
        </w:rPr>
        <w:t xml:space="preserve">МБ – </w:t>
      </w:r>
      <w:r w:rsidR="00A53916">
        <w:rPr>
          <w:rFonts w:ascii="Times New Roman" w:hAnsi="Times New Roman" w:cs="Times New Roman"/>
          <w:sz w:val="28"/>
          <w:szCs w:val="28"/>
          <w:lang w:val="ru-RU"/>
        </w:rPr>
        <w:t>2372,68</w:t>
      </w:r>
      <w:r w:rsidRPr="00B86C87">
        <w:rPr>
          <w:rFonts w:ascii="Times New Roman" w:hAnsi="Times New Roman" w:cs="Times New Roman"/>
          <w:sz w:val="28"/>
          <w:szCs w:val="28"/>
          <w:lang w:val="ru-RU"/>
        </w:rPr>
        <w:t>тыс. рублей (выпадающие доходы – 0,00 тыс. рублей), в том числе по годам реализации:</w:t>
      </w:r>
    </w:p>
    <w:p w:rsidR="003B0594" w:rsidRPr="003B0594" w:rsidRDefault="003B0594"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2021 году – </w:t>
      </w:r>
      <w:r w:rsidR="00453EA8">
        <w:rPr>
          <w:rFonts w:ascii="Times New Roman" w:hAnsi="Times New Roman" w:cs="Times New Roman"/>
          <w:sz w:val="28"/>
          <w:szCs w:val="28"/>
          <w:lang w:val="ru-RU"/>
        </w:rPr>
        <w:t>22,68</w:t>
      </w:r>
      <w:r w:rsidRPr="003B0594">
        <w:rPr>
          <w:rFonts w:ascii="Times New Roman" w:hAnsi="Times New Roman" w:cs="Times New Roman"/>
          <w:sz w:val="28"/>
          <w:szCs w:val="28"/>
          <w:lang w:val="ru-RU"/>
        </w:rPr>
        <w:t xml:space="preserve"> тыс. рублей (выпадающие доходы – 0,00 тыс. рублей);</w:t>
      </w:r>
    </w:p>
    <w:p w:rsidR="003B0594" w:rsidRPr="003B0594" w:rsidRDefault="003B0594"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2022 году – </w:t>
      </w:r>
      <w:r w:rsidR="00090467">
        <w:rPr>
          <w:rFonts w:ascii="Times New Roman" w:hAnsi="Times New Roman" w:cs="Times New Roman"/>
          <w:sz w:val="28"/>
          <w:szCs w:val="28"/>
          <w:lang w:val="ru-RU"/>
        </w:rPr>
        <w:t>400</w:t>
      </w:r>
      <w:r w:rsidRPr="003B0594">
        <w:rPr>
          <w:rFonts w:ascii="Times New Roman" w:hAnsi="Times New Roman" w:cs="Times New Roman"/>
          <w:sz w:val="28"/>
          <w:szCs w:val="28"/>
          <w:lang w:val="ru-RU"/>
        </w:rPr>
        <w:t>,00 тыс. рублей (выпадающие доходы – 0,00 тыс. рублей);</w:t>
      </w:r>
    </w:p>
    <w:p w:rsidR="003B0594" w:rsidRPr="003B0594" w:rsidRDefault="003B0594"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2023 году –</w:t>
      </w:r>
      <w:r w:rsidR="00745C07">
        <w:rPr>
          <w:rFonts w:ascii="Times New Roman" w:hAnsi="Times New Roman" w:cs="Times New Roman"/>
          <w:sz w:val="28"/>
          <w:szCs w:val="28"/>
          <w:lang w:val="ru-RU"/>
        </w:rPr>
        <w:t>0,00</w:t>
      </w:r>
      <w:r w:rsidRPr="003B0594">
        <w:rPr>
          <w:rFonts w:ascii="Times New Roman" w:hAnsi="Times New Roman" w:cs="Times New Roman"/>
          <w:sz w:val="28"/>
          <w:szCs w:val="28"/>
          <w:lang w:val="ru-RU"/>
        </w:rPr>
        <w:t xml:space="preserve"> тыс. рублей (выпада</w:t>
      </w:r>
      <w:r w:rsidR="00090467">
        <w:rPr>
          <w:rFonts w:ascii="Times New Roman" w:hAnsi="Times New Roman" w:cs="Times New Roman"/>
          <w:sz w:val="28"/>
          <w:szCs w:val="28"/>
          <w:lang w:val="ru-RU"/>
        </w:rPr>
        <w:t>ющие доходы – 0,00 тыс. рублей);</w:t>
      </w:r>
    </w:p>
    <w:p w:rsidR="00090467" w:rsidRPr="003B0594" w:rsidRDefault="00090467"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3B0594">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65</w:t>
      </w:r>
      <w:r>
        <w:rPr>
          <w:rFonts w:ascii="Times New Roman" w:hAnsi="Times New Roman" w:cs="Times New Roman"/>
          <w:sz w:val="28"/>
          <w:szCs w:val="28"/>
          <w:lang w:val="ru-RU"/>
        </w:rPr>
        <w:t>0</w:t>
      </w:r>
      <w:r w:rsidRPr="003B0594">
        <w:rPr>
          <w:rFonts w:ascii="Times New Roman" w:hAnsi="Times New Roman" w:cs="Times New Roman"/>
          <w:sz w:val="28"/>
          <w:szCs w:val="28"/>
          <w:lang w:val="ru-RU"/>
        </w:rPr>
        <w:t>,00 тыс. рублей (выпада</w:t>
      </w:r>
      <w:r w:rsidR="00E42195">
        <w:rPr>
          <w:rFonts w:ascii="Times New Roman" w:hAnsi="Times New Roman" w:cs="Times New Roman"/>
          <w:sz w:val="28"/>
          <w:szCs w:val="28"/>
          <w:lang w:val="ru-RU"/>
        </w:rPr>
        <w:t>ющие доходы – 0,00 тыс. рублей);</w:t>
      </w:r>
    </w:p>
    <w:p w:rsidR="00E42195" w:rsidRPr="003B0594" w:rsidRDefault="00E42195"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3B0594">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65</w:t>
      </w:r>
      <w:r>
        <w:rPr>
          <w:rFonts w:ascii="Times New Roman" w:hAnsi="Times New Roman" w:cs="Times New Roman"/>
          <w:sz w:val="28"/>
          <w:szCs w:val="28"/>
          <w:lang w:val="ru-RU"/>
        </w:rPr>
        <w:t>0</w:t>
      </w:r>
      <w:r w:rsidRPr="003B0594">
        <w:rPr>
          <w:rFonts w:ascii="Times New Roman" w:hAnsi="Times New Roman" w:cs="Times New Roman"/>
          <w:sz w:val="28"/>
          <w:szCs w:val="28"/>
          <w:lang w:val="ru-RU"/>
        </w:rPr>
        <w:t>,00 тыс. рублей (выпада</w:t>
      </w:r>
      <w:r w:rsidR="00B11335">
        <w:rPr>
          <w:rFonts w:ascii="Times New Roman" w:hAnsi="Times New Roman" w:cs="Times New Roman"/>
          <w:sz w:val="28"/>
          <w:szCs w:val="28"/>
          <w:lang w:val="ru-RU"/>
        </w:rPr>
        <w:t>ющие доходы – 0,00 тыс. рублей);</w:t>
      </w:r>
    </w:p>
    <w:p w:rsidR="00B11335" w:rsidRPr="003B0594" w:rsidRDefault="00B11335" w:rsidP="00B11335">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3B0594">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65</w:t>
      </w:r>
      <w:r>
        <w:rPr>
          <w:rFonts w:ascii="Times New Roman" w:hAnsi="Times New Roman" w:cs="Times New Roman"/>
          <w:sz w:val="28"/>
          <w:szCs w:val="28"/>
          <w:lang w:val="ru-RU"/>
        </w:rPr>
        <w:t>0</w:t>
      </w:r>
      <w:r w:rsidRPr="003B0594">
        <w:rPr>
          <w:rFonts w:ascii="Times New Roman" w:hAnsi="Times New Roman" w:cs="Times New Roman"/>
          <w:sz w:val="28"/>
          <w:szCs w:val="28"/>
          <w:lang w:val="ru-RU"/>
        </w:rPr>
        <w:t>,00 тыс. рублей (выпадающие доходы – 0,00 тыс. рублей),</w:t>
      </w:r>
    </w:p>
    <w:p w:rsidR="003B0594" w:rsidRPr="003B0594" w:rsidRDefault="003B0594"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ВИ – 0,00 тыс. рублей, в том числе по годам реализации:</w:t>
      </w:r>
    </w:p>
    <w:p w:rsidR="003B0594" w:rsidRPr="003B0594" w:rsidRDefault="003B0594"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2021 году – 0,00 тыс. рублей;</w:t>
      </w:r>
    </w:p>
    <w:p w:rsidR="003B0594" w:rsidRPr="003B0594" w:rsidRDefault="003B0594"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2022 году – 0,00 тыс. рублей;</w:t>
      </w:r>
    </w:p>
    <w:p w:rsidR="003B0594" w:rsidRDefault="003B0594"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w:t>
      </w:r>
      <w:r w:rsidR="00090467">
        <w:rPr>
          <w:rFonts w:ascii="Times New Roman" w:hAnsi="Times New Roman" w:cs="Times New Roman"/>
          <w:sz w:val="28"/>
          <w:szCs w:val="28"/>
          <w:lang w:val="ru-RU"/>
        </w:rPr>
        <w:t xml:space="preserve"> в 2023 году – 0,00 тыс. рублей;</w:t>
      </w:r>
    </w:p>
    <w:p w:rsidR="00E42195" w:rsidRDefault="00E42195"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w:t>
      </w:r>
      <w:r>
        <w:rPr>
          <w:rFonts w:ascii="Times New Roman" w:hAnsi="Times New Roman" w:cs="Times New Roman"/>
          <w:sz w:val="28"/>
          <w:szCs w:val="28"/>
          <w:lang w:val="ru-RU"/>
        </w:rPr>
        <w:t xml:space="preserve"> в 2024 году – 0,00 тыс. рублей;</w:t>
      </w:r>
    </w:p>
    <w:p w:rsidR="00090467" w:rsidRPr="00002101" w:rsidRDefault="00090467" w:rsidP="006438B7">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sidR="00E42195">
        <w:rPr>
          <w:rFonts w:ascii="Times New Roman" w:hAnsi="Times New Roman" w:cs="Times New Roman"/>
          <w:sz w:val="28"/>
          <w:szCs w:val="28"/>
          <w:lang w:val="ru-RU"/>
        </w:rPr>
        <w:t xml:space="preserve">5 </w:t>
      </w:r>
      <w:r w:rsidRPr="003B0594">
        <w:rPr>
          <w:rFonts w:ascii="Times New Roman" w:hAnsi="Times New Roman" w:cs="Times New Roman"/>
          <w:sz w:val="28"/>
          <w:szCs w:val="28"/>
          <w:lang w:val="ru-RU"/>
        </w:rPr>
        <w:t xml:space="preserve">году – 0,00 тыс. </w:t>
      </w:r>
      <w:r w:rsidR="00B11335">
        <w:rPr>
          <w:rFonts w:ascii="Times New Roman" w:hAnsi="Times New Roman" w:cs="Times New Roman"/>
          <w:sz w:val="28"/>
          <w:szCs w:val="28"/>
          <w:lang w:val="ru-RU"/>
        </w:rPr>
        <w:t>рублей;</w:t>
      </w:r>
    </w:p>
    <w:p w:rsidR="00B11335" w:rsidRPr="00002101" w:rsidRDefault="00B11335" w:rsidP="00B11335">
      <w:pPr>
        <w:ind w:left="567"/>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 в 202</w:t>
      </w:r>
      <w:r>
        <w:rPr>
          <w:rFonts w:ascii="Times New Roman" w:hAnsi="Times New Roman" w:cs="Times New Roman"/>
          <w:sz w:val="28"/>
          <w:szCs w:val="28"/>
          <w:lang w:val="ru-RU"/>
        </w:rPr>
        <w:t xml:space="preserve">6 </w:t>
      </w:r>
      <w:r w:rsidRPr="003B0594">
        <w:rPr>
          <w:rFonts w:ascii="Times New Roman" w:hAnsi="Times New Roman" w:cs="Times New Roman"/>
          <w:sz w:val="28"/>
          <w:szCs w:val="28"/>
          <w:lang w:val="ru-RU"/>
        </w:rPr>
        <w:t xml:space="preserve">году – 0,00 тыс. </w:t>
      </w:r>
      <w:r w:rsidRPr="00002101">
        <w:rPr>
          <w:rFonts w:ascii="Times New Roman" w:hAnsi="Times New Roman" w:cs="Times New Roman"/>
          <w:sz w:val="28"/>
          <w:szCs w:val="28"/>
          <w:lang w:val="ru-RU"/>
        </w:rPr>
        <w:t>рублей.</w:t>
      </w:r>
    </w:p>
    <w:p w:rsidR="003B0594" w:rsidRPr="003B0594" w:rsidRDefault="003B0594" w:rsidP="005E4E41">
      <w:pPr>
        <w:ind w:firstLine="567"/>
        <w:jc w:val="both"/>
        <w:rPr>
          <w:rFonts w:ascii="Times New Roman" w:hAnsi="Times New Roman" w:cs="Times New Roman"/>
          <w:sz w:val="28"/>
          <w:szCs w:val="28"/>
          <w:lang w:val="ru-RU"/>
        </w:rPr>
      </w:pPr>
      <w:proofErr w:type="gramStart"/>
      <w:r w:rsidRPr="003B0594">
        <w:rPr>
          <w:rFonts w:ascii="Times New Roman" w:hAnsi="Times New Roman" w:cs="Times New Roman"/>
          <w:sz w:val="28"/>
          <w:szCs w:val="28"/>
          <w:lang w:val="ru-RU"/>
        </w:rPr>
        <w:t xml:space="preserve">За счет средств </w:t>
      </w:r>
      <w:r w:rsidR="00861790">
        <w:rPr>
          <w:rFonts w:ascii="Times New Roman" w:hAnsi="Times New Roman" w:cs="Times New Roman"/>
          <w:sz w:val="28"/>
          <w:szCs w:val="28"/>
          <w:lang w:val="ru-RU"/>
        </w:rPr>
        <w:t>ФБ</w:t>
      </w:r>
      <w:r w:rsidRPr="003B0594">
        <w:rPr>
          <w:rFonts w:ascii="Times New Roman" w:hAnsi="Times New Roman" w:cs="Times New Roman"/>
          <w:sz w:val="28"/>
          <w:szCs w:val="28"/>
          <w:lang w:val="ru-RU"/>
        </w:rPr>
        <w:t xml:space="preserve"> и </w:t>
      </w:r>
      <w:r w:rsidR="00861790">
        <w:rPr>
          <w:rFonts w:ascii="Times New Roman" w:hAnsi="Times New Roman" w:cs="Times New Roman"/>
          <w:sz w:val="28"/>
          <w:szCs w:val="28"/>
          <w:lang w:val="ru-RU"/>
        </w:rPr>
        <w:t>КБ</w:t>
      </w:r>
      <w:r w:rsidRPr="003B0594">
        <w:rPr>
          <w:rFonts w:ascii="Times New Roman" w:hAnsi="Times New Roman" w:cs="Times New Roman"/>
          <w:sz w:val="28"/>
          <w:szCs w:val="28"/>
          <w:lang w:val="ru-RU"/>
        </w:rPr>
        <w:t xml:space="preserve"> (объем финансирования за счет средств Российской Федерации и бюджета Ставропольского края будет определен в объемах, предусмотренных соглашением о предоставлении субсидии бюджету округа  на предоставление социальных выплат молодым семьям на приобретение (строительство) жилья в </w:t>
      </w:r>
      <w:r w:rsidR="00AE0D03">
        <w:rPr>
          <w:rFonts w:ascii="Times New Roman" w:hAnsi="Times New Roman" w:cs="Times New Roman"/>
          <w:sz w:val="28"/>
          <w:szCs w:val="28"/>
          <w:lang w:val="ru-RU"/>
        </w:rPr>
        <w:t>рамках реализации подпрограммы «</w:t>
      </w:r>
      <w:r w:rsidRPr="003B0594">
        <w:rPr>
          <w:rFonts w:ascii="Times New Roman" w:hAnsi="Times New Roman" w:cs="Times New Roman"/>
          <w:sz w:val="28"/>
          <w:szCs w:val="28"/>
          <w:lang w:val="ru-RU"/>
        </w:rPr>
        <w:t>Создание условий для обеспечения доступным и комфортным жиль</w:t>
      </w:r>
      <w:r w:rsidR="00AE0D03">
        <w:rPr>
          <w:rFonts w:ascii="Times New Roman" w:hAnsi="Times New Roman" w:cs="Times New Roman"/>
          <w:sz w:val="28"/>
          <w:szCs w:val="28"/>
          <w:lang w:val="ru-RU"/>
        </w:rPr>
        <w:t xml:space="preserve">ем </w:t>
      </w:r>
      <w:r w:rsidR="00AE0D03">
        <w:rPr>
          <w:rFonts w:ascii="Times New Roman" w:hAnsi="Times New Roman" w:cs="Times New Roman"/>
          <w:sz w:val="28"/>
          <w:szCs w:val="28"/>
          <w:lang w:val="ru-RU"/>
        </w:rPr>
        <w:lastRenderedPageBreak/>
        <w:t>граждан Ставропольского края»</w:t>
      </w:r>
      <w:r w:rsidRPr="003B0594">
        <w:rPr>
          <w:rFonts w:ascii="Times New Roman" w:hAnsi="Times New Roman" w:cs="Times New Roman"/>
          <w:sz w:val="28"/>
          <w:szCs w:val="28"/>
          <w:lang w:val="ru-RU"/>
        </w:rPr>
        <w:t xml:space="preserve"> государственной </w:t>
      </w:r>
      <w:r w:rsidR="00AE0D03">
        <w:rPr>
          <w:rFonts w:ascii="Times New Roman" w:hAnsi="Times New Roman" w:cs="Times New Roman"/>
          <w:sz w:val="28"/>
          <w:szCs w:val="28"/>
          <w:lang w:val="ru-RU"/>
        </w:rPr>
        <w:t>программы Ставропольского края «</w:t>
      </w:r>
      <w:r w:rsidRPr="003B0594">
        <w:rPr>
          <w:rFonts w:ascii="Times New Roman" w:hAnsi="Times New Roman" w:cs="Times New Roman"/>
          <w:sz w:val="28"/>
          <w:szCs w:val="28"/>
          <w:lang w:val="ru-RU"/>
        </w:rPr>
        <w:t xml:space="preserve">Развитие градостроительства, </w:t>
      </w:r>
      <w:proofErr w:type="spellStart"/>
      <w:r w:rsidRPr="003B0594">
        <w:rPr>
          <w:rFonts w:ascii="Times New Roman" w:hAnsi="Times New Roman" w:cs="Times New Roman"/>
          <w:sz w:val="28"/>
          <w:szCs w:val="28"/>
          <w:lang w:val="ru-RU"/>
        </w:rPr>
        <w:t>с</w:t>
      </w:r>
      <w:r w:rsidR="00AE0D03">
        <w:rPr>
          <w:rFonts w:ascii="Times New Roman" w:hAnsi="Times New Roman" w:cs="Times New Roman"/>
          <w:sz w:val="28"/>
          <w:szCs w:val="28"/>
          <w:lang w:val="ru-RU"/>
        </w:rPr>
        <w:t>троительстваи</w:t>
      </w:r>
      <w:proofErr w:type="spellEnd"/>
      <w:proofErr w:type="gramEnd"/>
      <w:r w:rsidR="00AE0D03">
        <w:rPr>
          <w:rFonts w:ascii="Times New Roman" w:hAnsi="Times New Roman" w:cs="Times New Roman"/>
          <w:sz w:val="28"/>
          <w:szCs w:val="28"/>
          <w:lang w:val="ru-RU"/>
        </w:rPr>
        <w:t xml:space="preserve"> </w:t>
      </w:r>
      <w:proofErr w:type="gramStart"/>
      <w:r w:rsidR="00AE0D03">
        <w:rPr>
          <w:rFonts w:ascii="Times New Roman" w:hAnsi="Times New Roman" w:cs="Times New Roman"/>
          <w:sz w:val="28"/>
          <w:szCs w:val="28"/>
          <w:lang w:val="ru-RU"/>
        </w:rPr>
        <w:t>архитектуры»</w:t>
      </w:r>
      <w:r w:rsidRPr="003B0594">
        <w:rPr>
          <w:rFonts w:ascii="Times New Roman" w:hAnsi="Times New Roman" w:cs="Times New Roman"/>
          <w:sz w:val="28"/>
          <w:szCs w:val="28"/>
          <w:lang w:val="ru-RU"/>
        </w:rPr>
        <w:t>, заключаемым между министерством строительства и архитектуры Ставропольского края и администрацией округа).</w:t>
      </w:r>
      <w:proofErr w:type="gramEnd"/>
    </w:p>
    <w:p w:rsidR="003B0594" w:rsidRPr="003B0594" w:rsidRDefault="003B0594" w:rsidP="005E4E41">
      <w:pPr>
        <w:ind w:firstLine="709"/>
        <w:jc w:val="both"/>
        <w:rPr>
          <w:rFonts w:ascii="Times New Roman" w:eastAsia="Calibri" w:hAnsi="Times New Roman" w:cs="Times New Roman"/>
          <w:sz w:val="28"/>
          <w:szCs w:val="28"/>
          <w:lang w:val="ru-RU"/>
        </w:rPr>
      </w:pPr>
      <w:r w:rsidRPr="003B0594">
        <w:rPr>
          <w:rFonts w:ascii="Times New Roman" w:hAnsi="Times New Roman" w:cs="Times New Roman"/>
          <w:sz w:val="28"/>
          <w:szCs w:val="28"/>
          <w:lang w:val="ru-RU"/>
        </w:rPr>
        <w:t xml:space="preserve">За счет собственных и заемных средств молодых семей, используемых для частичной оплаты стоимости приобретаемого </w:t>
      </w:r>
      <w:r w:rsidRPr="003B0594">
        <w:rPr>
          <w:rFonts w:ascii="Times New Roman" w:eastAsia="Calibri" w:hAnsi="Times New Roman" w:cs="Times New Roman"/>
          <w:sz w:val="28"/>
          <w:szCs w:val="28"/>
          <w:lang w:val="ru-RU"/>
        </w:rPr>
        <w:t>жилого помещения или создаваемого объекта индивидуального жилищного строительства.</w:t>
      </w:r>
    </w:p>
    <w:p w:rsidR="003B0594" w:rsidRPr="003B0594" w:rsidRDefault="003B0594" w:rsidP="005E4E41">
      <w:pPr>
        <w:ind w:firstLine="709"/>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Прогнозируемые суммы уточняются при формировании МБ на текущий финансовый год и плановый период.</w:t>
      </w:r>
    </w:p>
    <w:p w:rsidR="003B0594" w:rsidRPr="003B0594" w:rsidRDefault="003B0594" w:rsidP="005E4E41">
      <w:pPr>
        <w:ind w:firstLine="709"/>
        <w:jc w:val="both"/>
        <w:rPr>
          <w:rFonts w:ascii="Times New Roman" w:hAnsi="Times New Roman" w:cs="Times New Roman"/>
          <w:sz w:val="28"/>
          <w:szCs w:val="28"/>
          <w:lang w:val="ru-RU"/>
        </w:rPr>
      </w:pPr>
    </w:p>
    <w:p w:rsidR="003B0594" w:rsidRPr="003B0594" w:rsidRDefault="003B0594" w:rsidP="005E4E41">
      <w:pPr>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Раздел 8. Сведения об основных мерах правового регулирования</w:t>
      </w:r>
    </w:p>
    <w:p w:rsidR="003B0594" w:rsidRPr="003B0594" w:rsidRDefault="003B0594" w:rsidP="005E4E41">
      <w:pPr>
        <w:jc w:val="center"/>
        <w:rPr>
          <w:rFonts w:ascii="Times New Roman" w:hAnsi="Times New Roman" w:cs="Times New Roman"/>
          <w:sz w:val="28"/>
          <w:szCs w:val="28"/>
          <w:lang w:val="ru-RU"/>
        </w:rPr>
      </w:pPr>
      <w:r w:rsidRPr="003B0594">
        <w:rPr>
          <w:rFonts w:ascii="Times New Roman" w:hAnsi="Times New Roman" w:cs="Times New Roman"/>
          <w:sz w:val="28"/>
          <w:szCs w:val="28"/>
          <w:lang w:val="ru-RU"/>
        </w:rPr>
        <w:t xml:space="preserve"> в сфере реализации Подпрограммы </w:t>
      </w:r>
    </w:p>
    <w:p w:rsidR="003B0594" w:rsidRPr="003B0594" w:rsidRDefault="003B0594" w:rsidP="005E4E41">
      <w:pPr>
        <w:jc w:val="both"/>
        <w:rPr>
          <w:rFonts w:ascii="Times New Roman" w:hAnsi="Times New Roman" w:cs="Times New Roman"/>
          <w:sz w:val="28"/>
          <w:szCs w:val="28"/>
          <w:lang w:val="ru-RU"/>
        </w:rPr>
      </w:pPr>
    </w:p>
    <w:p w:rsidR="003B0594" w:rsidRPr="003B0594" w:rsidRDefault="003B0594" w:rsidP="005E4E41">
      <w:pPr>
        <w:ind w:firstLine="709"/>
        <w:jc w:val="both"/>
        <w:rPr>
          <w:rFonts w:ascii="Times New Roman" w:hAnsi="Times New Roman" w:cs="Times New Roman"/>
          <w:sz w:val="28"/>
          <w:szCs w:val="28"/>
          <w:lang w:val="ru-RU"/>
        </w:rPr>
      </w:pPr>
      <w:r w:rsidRPr="003B0594">
        <w:rPr>
          <w:rFonts w:ascii="Times New Roman" w:hAnsi="Times New Roman" w:cs="Times New Roman"/>
          <w:sz w:val="28"/>
          <w:szCs w:val="28"/>
          <w:lang w:val="ru-RU"/>
        </w:rPr>
        <w:t>Сведения об основных мерах правового регулирования в сфере реализации Подпрогр</w:t>
      </w:r>
      <w:r w:rsidR="00E860AB">
        <w:rPr>
          <w:rFonts w:ascii="Times New Roman" w:hAnsi="Times New Roman" w:cs="Times New Roman"/>
          <w:sz w:val="28"/>
          <w:szCs w:val="28"/>
          <w:lang w:val="ru-RU"/>
        </w:rPr>
        <w:t>аммы приведены в Приложении № 12</w:t>
      </w:r>
      <w:r w:rsidRPr="003B0594">
        <w:rPr>
          <w:rFonts w:ascii="Times New Roman" w:hAnsi="Times New Roman" w:cs="Times New Roman"/>
          <w:sz w:val="28"/>
          <w:szCs w:val="28"/>
          <w:lang w:val="ru-RU"/>
        </w:rPr>
        <w:t xml:space="preserve"> к Программе.</w:t>
      </w:r>
    </w:p>
    <w:p w:rsidR="003B0594" w:rsidRPr="003B0594" w:rsidRDefault="003B0594" w:rsidP="005E4E41">
      <w:pPr>
        <w:widowControl w:val="0"/>
        <w:autoSpaceDE w:val="0"/>
        <w:autoSpaceDN w:val="0"/>
        <w:adjustRightInd w:val="0"/>
        <w:jc w:val="center"/>
        <w:rPr>
          <w:rFonts w:ascii="Times New Roman" w:hAnsi="Times New Roman" w:cs="Times New Roman"/>
          <w:sz w:val="28"/>
          <w:szCs w:val="28"/>
          <w:lang w:val="ru-RU"/>
        </w:rPr>
      </w:pPr>
    </w:p>
    <w:p w:rsidR="003B0594" w:rsidRPr="003B0594" w:rsidRDefault="003B0594" w:rsidP="005E4E41">
      <w:pPr>
        <w:ind w:hanging="284"/>
        <w:rPr>
          <w:rFonts w:ascii="Times New Roman" w:hAnsi="Times New Roman" w:cs="Times New Roman"/>
          <w:sz w:val="28"/>
          <w:szCs w:val="28"/>
          <w:lang w:val="ru-RU"/>
        </w:rPr>
      </w:pPr>
    </w:p>
    <w:p w:rsidR="003B0594" w:rsidRPr="003B0594" w:rsidRDefault="003B0594" w:rsidP="005E4E41">
      <w:pPr>
        <w:widowControl w:val="0"/>
        <w:autoSpaceDE w:val="0"/>
        <w:autoSpaceDN w:val="0"/>
        <w:adjustRightInd w:val="0"/>
        <w:jc w:val="both"/>
        <w:rPr>
          <w:rFonts w:ascii="Times New Roman" w:eastAsia="Times New Roman" w:hAnsi="Times New Roman" w:cs="Times New Roman"/>
          <w:sz w:val="28"/>
          <w:szCs w:val="28"/>
          <w:lang w:val="ru-RU" w:eastAsia="ru-RU" w:bidi="ar-SA"/>
        </w:rPr>
      </w:pPr>
    </w:p>
    <w:p w:rsidR="008D50BA" w:rsidRPr="00DF0A63" w:rsidRDefault="008D50BA" w:rsidP="008D50BA">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З</w:t>
      </w:r>
      <w:r w:rsidRPr="00DF0A63">
        <w:rPr>
          <w:rFonts w:ascii="Times New Roman" w:hAnsi="Times New Roman" w:cs="Times New Roman"/>
          <w:sz w:val="28"/>
          <w:szCs w:val="28"/>
          <w:lang w:val="ru-RU"/>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DF0A63">
        <w:rPr>
          <w:rFonts w:ascii="Times New Roman" w:hAnsi="Times New Roman" w:cs="Times New Roman"/>
          <w:sz w:val="28"/>
          <w:szCs w:val="28"/>
          <w:lang w:val="ru-RU"/>
        </w:rPr>
        <w:t>лавы</w:t>
      </w:r>
      <w:proofErr w:type="spellEnd"/>
      <w:r w:rsidRPr="00DF0A63">
        <w:rPr>
          <w:rFonts w:ascii="Times New Roman" w:hAnsi="Times New Roman" w:cs="Times New Roman"/>
          <w:sz w:val="28"/>
          <w:szCs w:val="28"/>
          <w:lang w:val="ru-RU"/>
        </w:rPr>
        <w:t xml:space="preserve"> администрации </w:t>
      </w:r>
    </w:p>
    <w:p w:rsidR="008D50BA" w:rsidRDefault="008D50BA" w:rsidP="008D50BA">
      <w:pPr>
        <w:jc w:val="both"/>
        <w:rPr>
          <w:rFonts w:ascii="Times New Roman" w:hAnsi="Times New Roman" w:cs="Times New Roman"/>
          <w:sz w:val="28"/>
          <w:szCs w:val="28"/>
          <w:lang w:val="ru-RU"/>
        </w:rPr>
      </w:pPr>
      <w:r w:rsidRPr="00DF0A63">
        <w:rPr>
          <w:rFonts w:ascii="Times New Roman" w:hAnsi="Times New Roman" w:cs="Times New Roman"/>
          <w:sz w:val="28"/>
          <w:szCs w:val="28"/>
          <w:lang w:val="ru-RU"/>
        </w:rPr>
        <w:t>Советского</w:t>
      </w:r>
      <w:r>
        <w:rPr>
          <w:rFonts w:ascii="Times New Roman" w:hAnsi="Times New Roman" w:cs="Times New Roman"/>
          <w:sz w:val="28"/>
          <w:szCs w:val="28"/>
          <w:lang w:val="ru-RU"/>
        </w:rPr>
        <w:t xml:space="preserve"> муниципального </w:t>
      </w:r>
      <w:r w:rsidRPr="00DF0A63">
        <w:rPr>
          <w:rFonts w:ascii="Times New Roman" w:hAnsi="Times New Roman" w:cs="Times New Roman"/>
          <w:sz w:val="28"/>
          <w:szCs w:val="28"/>
          <w:lang w:val="ru-RU"/>
        </w:rPr>
        <w:t xml:space="preserve">округа </w:t>
      </w:r>
    </w:p>
    <w:p w:rsidR="008D50BA" w:rsidRDefault="008D50BA" w:rsidP="008D50BA">
      <w:pPr>
        <w:jc w:val="both"/>
        <w:rPr>
          <w:rFonts w:ascii="Times New Roman" w:hAnsi="Times New Roman" w:cs="Times New Roman"/>
          <w:sz w:val="28"/>
          <w:szCs w:val="28"/>
          <w:lang w:val="ru-RU"/>
        </w:rPr>
      </w:pPr>
      <w:r w:rsidRPr="00DF0A63">
        <w:rPr>
          <w:rFonts w:ascii="Times New Roman" w:hAnsi="Times New Roman" w:cs="Times New Roman"/>
          <w:sz w:val="28"/>
          <w:szCs w:val="28"/>
          <w:lang w:val="ru-RU"/>
        </w:rPr>
        <w:t>Ставропольского края</w:t>
      </w:r>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8D50BA" w:rsidRDefault="008D50BA" w:rsidP="00161717">
      <w:pPr>
        <w:jc w:val="both"/>
        <w:rPr>
          <w:rFonts w:ascii="Times New Roman" w:hAnsi="Times New Roman" w:cs="Times New Roman"/>
          <w:sz w:val="28"/>
          <w:szCs w:val="28"/>
          <w:lang w:val="ru-RU"/>
        </w:rPr>
      </w:pPr>
    </w:p>
    <w:p w:rsidR="00861790" w:rsidRDefault="00861790" w:rsidP="00161717">
      <w:pPr>
        <w:jc w:val="both"/>
        <w:rPr>
          <w:rFonts w:ascii="Times New Roman" w:hAnsi="Times New Roman" w:cs="Times New Roman"/>
          <w:sz w:val="28"/>
          <w:szCs w:val="28"/>
          <w:lang w:val="ru-RU"/>
        </w:rPr>
      </w:pPr>
    </w:p>
    <w:p w:rsidR="00861790" w:rsidRDefault="00861790" w:rsidP="00161717">
      <w:pPr>
        <w:jc w:val="both"/>
        <w:rPr>
          <w:rFonts w:ascii="Times New Roman" w:hAnsi="Times New Roman" w:cs="Times New Roman"/>
          <w:sz w:val="28"/>
          <w:szCs w:val="28"/>
          <w:lang w:val="ru-RU"/>
        </w:rPr>
      </w:pPr>
    </w:p>
    <w:p w:rsidR="00861790" w:rsidRDefault="00861790" w:rsidP="00161717">
      <w:pPr>
        <w:jc w:val="both"/>
        <w:rPr>
          <w:rFonts w:ascii="Times New Roman" w:hAnsi="Times New Roman" w:cs="Times New Roman"/>
          <w:sz w:val="28"/>
          <w:szCs w:val="28"/>
          <w:lang w:val="ru-RU"/>
        </w:rPr>
      </w:pPr>
    </w:p>
    <w:p w:rsidR="00861790" w:rsidRDefault="00861790" w:rsidP="00161717">
      <w:pPr>
        <w:jc w:val="both"/>
        <w:rPr>
          <w:rFonts w:ascii="Times New Roman" w:hAnsi="Times New Roman" w:cs="Times New Roman"/>
          <w:sz w:val="28"/>
          <w:szCs w:val="28"/>
          <w:lang w:val="ru-RU"/>
        </w:rPr>
      </w:pPr>
    </w:p>
    <w:p w:rsidR="008D50BA" w:rsidRDefault="008D50BA" w:rsidP="00161717">
      <w:pPr>
        <w:jc w:val="both"/>
        <w:rPr>
          <w:rFonts w:ascii="Times New Roman" w:hAnsi="Times New Roman" w:cs="Times New Roman"/>
          <w:sz w:val="28"/>
          <w:szCs w:val="28"/>
          <w:lang w:val="ru-RU"/>
        </w:rPr>
      </w:pPr>
    </w:p>
    <w:p w:rsidR="008D50BA" w:rsidRDefault="008D50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B86DBA" w:rsidRDefault="00B86DBA" w:rsidP="00161717">
      <w:pPr>
        <w:jc w:val="both"/>
        <w:rPr>
          <w:rFonts w:ascii="Times New Roman" w:hAnsi="Times New Roman" w:cs="Times New Roman"/>
          <w:sz w:val="28"/>
          <w:szCs w:val="28"/>
          <w:lang w:val="ru-RU"/>
        </w:rPr>
      </w:pPr>
    </w:p>
    <w:p w:rsidR="008D50BA" w:rsidRDefault="008D50BA" w:rsidP="00161717">
      <w:pPr>
        <w:jc w:val="both"/>
        <w:rPr>
          <w:rFonts w:ascii="Times New Roman" w:hAnsi="Times New Roman" w:cs="Times New Roman"/>
          <w:sz w:val="28"/>
          <w:szCs w:val="28"/>
          <w:lang w:val="ru-RU"/>
        </w:rPr>
      </w:pPr>
    </w:p>
    <w:p w:rsidR="00A53916" w:rsidRDefault="00A53916" w:rsidP="00161717">
      <w:pPr>
        <w:jc w:val="both"/>
        <w:rPr>
          <w:rFonts w:ascii="Times New Roman" w:hAnsi="Times New Roman" w:cs="Times New Roman"/>
          <w:sz w:val="28"/>
          <w:szCs w:val="28"/>
          <w:lang w:val="ru-RU"/>
        </w:rPr>
      </w:pPr>
    </w:p>
    <w:p w:rsidR="00161717" w:rsidRDefault="00161717" w:rsidP="00161717">
      <w:pPr>
        <w:jc w:val="both"/>
        <w:rPr>
          <w:rFonts w:ascii="Times New Roman" w:hAnsi="Times New Roman" w:cs="Times New Roman"/>
          <w:sz w:val="28"/>
          <w:szCs w:val="28"/>
          <w:lang w:val="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6"/>
        <w:gridCol w:w="4825"/>
      </w:tblGrid>
      <w:tr w:rsidR="00E42195" w:rsidRPr="000C7E28" w:rsidTr="00472984">
        <w:tc>
          <w:tcPr>
            <w:tcW w:w="4746" w:type="dxa"/>
          </w:tcPr>
          <w:p w:rsidR="00E42195" w:rsidRDefault="00E42195" w:rsidP="005E4E41">
            <w:pPr>
              <w:tabs>
                <w:tab w:val="left" w:pos="4820"/>
                <w:tab w:val="left" w:pos="4962"/>
              </w:tabs>
              <w:jc w:val="center"/>
              <w:rPr>
                <w:rFonts w:ascii="Times New Roman" w:hAnsi="Times New Roman" w:cs="Times New Roman"/>
                <w:sz w:val="28"/>
                <w:szCs w:val="28"/>
                <w:lang w:val="ru-RU"/>
              </w:rPr>
            </w:pPr>
          </w:p>
        </w:tc>
        <w:tc>
          <w:tcPr>
            <w:tcW w:w="4825" w:type="dxa"/>
          </w:tcPr>
          <w:p w:rsidR="00E42195" w:rsidRDefault="00E42195" w:rsidP="005E4E41">
            <w:pPr>
              <w:rPr>
                <w:rFonts w:ascii="Times New Roman" w:hAnsi="Times New Roman" w:cs="Times New Roman"/>
                <w:sz w:val="28"/>
                <w:szCs w:val="28"/>
                <w:lang w:val="ru-RU"/>
              </w:rPr>
            </w:pPr>
            <w:r>
              <w:rPr>
                <w:rFonts w:ascii="Times New Roman" w:hAnsi="Times New Roman" w:cs="Times New Roman"/>
                <w:sz w:val="28"/>
                <w:szCs w:val="28"/>
                <w:lang w:val="ru-RU"/>
              </w:rPr>
              <w:t>Приложение № 2</w:t>
            </w:r>
          </w:p>
          <w:p w:rsidR="00E42195" w:rsidRDefault="00E42195"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к муниципальной программе                                                                               Советского </w:t>
            </w:r>
            <w:r w:rsidR="00161717">
              <w:rPr>
                <w:rFonts w:ascii="Times New Roman" w:hAnsi="Times New Roman" w:cs="Times New Roman"/>
                <w:sz w:val="28"/>
                <w:szCs w:val="28"/>
                <w:lang w:val="ru-RU"/>
              </w:rPr>
              <w:t xml:space="preserve">муниципального </w:t>
            </w:r>
            <w:r w:rsidRPr="006847C7">
              <w:rPr>
                <w:rFonts w:ascii="Times New Roman" w:hAnsi="Times New Roman" w:cs="Times New Roman"/>
                <w:sz w:val="28"/>
                <w:szCs w:val="28"/>
                <w:lang w:val="ru-RU"/>
              </w:rPr>
              <w:t>округа</w:t>
            </w:r>
          </w:p>
          <w:p w:rsidR="00E42195" w:rsidRDefault="00E42195"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Ставропольского края</w:t>
            </w:r>
          </w:p>
          <w:p w:rsidR="00E42195" w:rsidRDefault="00E42195"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«Модернизация, развитие и</w:t>
            </w:r>
          </w:p>
          <w:p w:rsidR="00E42195" w:rsidRDefault="00E42195"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содержание коммунального хозяйства  </w:t>
            </w:r>
          </w:p>
          <w:p w:rsidR="00E42195" w:rsidRPr="000C18D6" w:rsidRDefault="007A4360" w:rsidP="005E4E41">
            <w:pPr>
              <w:rPr>
                <w:rFonts w:ascii="Times New Roman" w:hAnsi="Times New Roman" w:cs="Times New Roman"/>
                <w:sz w:val="28"/>
                <w:szCs w:val="28"/>
                <w:lang w:val="ru-RU"/>
              </w:rPr>
            </w:pPr>
            <w:r w:rsidRPr="000C18D6">
              <w:rPr>
                <w:rFonts w:ascii="Times New Roman" w:hAnsi="Times New Roman" w:cs="Times New Roman"/>
                <w:sz w:val="28"/>
                <w:szCs w:val="28"/>
                <w:lang w:val="ru-RU"/>
              </w:rPr>
              <w:t xml:space="preserve">Советского </w:t>
            </w:r>
            <w:r w:rsidR="000C18D6">
              <w:rPr>
                <w:rFonts w:ascii="Times New Roman" w:hAnsi="Times New Roman" w:cs="Times New Roman"/>
                <w:sz w:val="28"/>
                <w:szCs w:val="28"/>
                <w:lang w:val="ru-RU"/>
              </w:rPr>
              <w:t>муниципального</w:t>
            </w:r>
            <w:r w:rsidRPr="000C18D6">
              <w:rPr>
                <w:rFonts w:ascii="Times New Roman" w:hAnsi="Times New Roman" w:cs="Times New Roman"/>
                <w:sz w:val="28"/>
                <w:szCs w:val="28"/>
                <w:lang w:val="ru-RU"/>
              </w:rPr>
              <w:t xml:space="preserve"> округа</w:t>
            </w:r>
          </w:p>
          <w:p w:rsidR="007A4360" w:rsidRDefault="007A4360" w:rsidP="005E4E41">
            <w:pPr>
              <w:rPr>
                <w:rFonts w:ascii="Times New Roman" w:hAnsi="Times New Roman" w:cs="Times New Roman"/>
                <w:sz w:val="28"/>
                <w:szCs w:val="28"/>
                <w:lang w:val="ru-RU"/>
              </w:rPr>
            </w:pPr>
            <w:r w:rsidRPr="000C18D6">
              <w:rPr>
                <w:rFonts w:ascii="Times New Roman" w:hAnsi="Times New Roman" w:cs="Times New Roman"/>
                <w:sz w:val="28"/>
                <w:szCs w:val="28"/>
                <w:lang w:val="ru-RU"/>
              </w:rPr>
              <w:t>Ставропольского края»</w:t>
            </w:r>
          </w:p>
        </w:tc>
      </w:tr>
    </w:tbl>
    <w:p w:rsidR="00F260C9" w:rsidRPr="006847C7" w:rsidRDefault="00F260C9" w:rsidP="005E4E41">
      <w:pPr>
        <w:tabs>
          <w:tab w:val="left" w:pos="4820"/>
          <w:tab w:val="left" w:pos="4962"/>
        </w:tabs>
        <w:jc w:val="center"/>
        <w:rPr>
          <w:rFonts w:ascii="Times New Roman" w:hAnsi="Times New Roman" w:cs="Times New Roman"/>
          <w:sz w:val="28"/>
          <w:szCs w:val="28"/>
          <w:lang w:val="ru-RU"/>
        </w:rPr>
      </w:pPr>
    </w:p>
    <w:p w:rsidR="00F260C9" w:rsidRPr="006847C7" w:rsidRDefault="00F260C9" w:rsidP="005E4E41">
      <w:pPr>
        <w:tabs>
          <w:tab w:val="left" w:pos="3896"/>
        </w:tabs>
        <w:suppressAutoHyphens/>
        <w:autoSpaceDE w:val="0"/>
        <w:autoSpaceDN w:val="0"/>
        <w:adjustRightInd w:val="0"/>
        <w:rPr>
          <w:rFonts w:ascii="Times New Roman" w:hAnsi="Times New Roman" w:cs="Times New Roman"/>
          <w:sz w:val="28"/>
          <w:szCs w:val="28"/>
          <w:lang w:val="ru-RU"/>
        </w:rPr>
      </w:pPr>
    </w:p>
    <w:p w:rsidR="00F260C9" w:rsidRPr="006847C7" w:rsidRDefault="00F260C9" w:rsidP="005E4E41">
      <w:pPr>
        <w:jc w:val="center"/>
        <w:rPr>
          <w:rFonts w:ascii="Times New Roman" w:hAnsi="Times New Roman" w:cs="Times New Roman"/>
          <w:sz w:val="28"/>
          <w:szCs w:val="28"/>
          <w:lang w:val="ru-RU"/>
        </w:rPr>
      </w:pPr>
      <w:proofErr w:type="gramStart"/>
      <w:r w:rsidRPr="006847C7">
        <w:rPr>
          <w:rFonts w:ascii="Times New Roman" w:hAnsi="Times New Roman" w:cs="Times New Roman"/>
          <w:sz w:val="28"/>
          <w:szCs w:val="28"/>
          <w:lang w:val="ru-RU"/>
        </w:rPr>
        <w:t>П</w:t>
      </w:r>
      <w:proofErr w:type="gramEnd"/>
      <w:r w:rsidRPr="006847C7">
        <w:rPr>
          <w:rFonts w:ascii="Times New Roman" w:hAnsi="Times New Roman" w:cs="Times New Roman"/>
          <w:sz w:val="28"/>
          <w:szCs w:val="28"/>
          <w:lang w:val="ru-RU"/>
        </w:rPr>
        <w:t xml:space="preserve"> А С П О Р Т</w:t>
      </w: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подпрограммы «Модернизация, развитие  коммунального хозяйства в Советском </w:t>
      </w:r>
      <w:r w:rsidR="00161717">
        <w:rPr>
          <w:rFonts w:ascii="Times New Roman" w:hAnsi="Times New Roman" w:cs="Times New Roman"/>
          <w:sz w:val="28"/>
          <w:szCs w:val="28"/>
          <w:lang w:val="ru-RU"/>
        </w:rPr>
        <w:t xml:space="preserve">муниципальном </w:t>
      </w:r>
      <w:r w:rsidRPr="006847C7">
        <w:rPr>
          <w:rFonts w:ascii="Times New Roman" w:hAnsi="Times New Roman" w:cs="Times New Roman"/>
          <w:sz w:val="28"/>
          <w:szCs w:val="28"/>
          <w:lang w:val="ru-RU"/>
        </w:rPr>
        <w:t>округе Ставропольского края»</w:t>
      </w: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муниципальной программы Советского </w:t>
      </w:r>
      <w:r w:rsidR="000C18D6" w:rsidRPr="000C18D6">
        <w:rPr>
          <w:rFonts w:ascii="Times New Roman" w:hAnsi="Times New Roman" w:cs="Times New Roman"/>
          <w:sz w:val="28"/>
          <w:szCs w:val="28"/>
          <w:lang w:val="ru-RU"/>
        </w:rPr>
        <w:t>муниципального</w:t>
      </w:r>
      <w:r w:rsidRPr="000C18D6">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proofErr w:type="spellStart"/>
      <w:r w:rsidR="000C18D6">
        <w:rPr>
          <w:rFonts w:ascii="Times New Roman" w:hAnsi="Times New Roman" w:cs="Times New Roman"/>
          <w:sz w:val="28"/>
          <w:szCs w:val="28"/>
          <w:lang w:val="ru-RU"/>
        </w:rPr>
        <w:t>мукниципального</w:t>
      </w:r>
      <w:r w:rsidRPr="000C18D6">
        <w:rPr>
          <w:rFonts w:ascii="Times New Roman" w:hAnsi="Times New Roman" w:cs="Times New Roman"/>
          <w:sz w:val="28"/>
          <w:szCs w:val="28"/>
          <w:lang w:val="ru-RU"/>
        </w:rPr>
        <w:t>округа</w:t>
      </w:r>
      <w:proofErr w:type="spellEnd"/>
      <w:r w:rsidRPr="000C18D6">
        <w:rPr>
          <w:rFonts w:ascii="Times New Roman" w:hAnsi="Times New Roman" w:cs="Times New Roman"/>
          <w:sz w:val="28"/>
          <w:szCs w:val="28"/>
          <w:lang w:val="ru-RU"/>
        </w:rPr>
        <w:t xml:space="preserve"> Ставропольского </w:t>
      </w:r>
      <w:r w:rsidRPr="006847C7">
        <w:rPr>
          <w:rFonts w:ascii="Times New Roman" w:hAnsi="Times New Roman" w:cs="Times New Roman"/>
          <w:sz w:val="28"/>
          <w:szCs w:val="28"/>
          <w:lang w:val="ru-RU"/>
        </w:rPr>
        <w:t>края»</w:t>
      </w:r>
    </w:p>
    <w:p w:rsidR="00F5700A" w:rsidRPr="006847C7" w:rsidRDefault="00F5700A" w:rsidP="005E4E41">
      <w:pPr>
        <w:jc w:val="center"/>
        <w:rPr>
          <w:rFonts w:ascii="Times New Roman" w:hAnsi="Times New Roman" w:cs="Times New Roman"/>
          <w:sz w:val="28"/>
          <w:szCs w:val="28"/>
          <w:lang w:val="ru-RU"/>
        </w:rPr>
      </w:pPr>
    </w:p>
    <w:tbl>
      <w:tblPr>
        <w:tblStyle w:val="af4"/>
        <w:tblW w:w="9854" w:type="dxa"/>
        <w:tblLayout w:type="fixed"/>
        <w:tblLook w:val="04A0"/>
      </w:tblPr>
      <w:tblGrid>
        <w:gridCol w:w="3510"/>
        <w:gridCol w:w="6344"/>
      </w:tblGrid>
      <w:tr w:rsidR="00F5700A" w:rsidRPr="000C7E28" w:rsidTr="00B86DBA">
        <w:tc>
          <w:tcPr>
            <w:tcW w:w="3510" w:type="dxa"/>
          </w:tcPr>
          <w:p w:rsidR="00F5700A" w:rsidRPr="0001474A" w:rsidRDefault="00F5700A" w:rsidP="00161717">
            <w:pPr>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Ответственный исполнитель подпрограммы Советского </w:t>
            </w:r>
            <w:r w:rsidR="00161717">
              <w:rPr>
                <w:rFonts w:ascii="Times New Roman" w:hAnsi="Times New Roman" w:cs="Times New Roman"/>
                <w:sz w:val="28"/>
                <w:szCs w:val="28"/>
                <w:lang w:val="ru-RU"/>
              </w:rPr>
              <w:t>муниципального</w:t>
            </w:r>
            <w:r w:rsidRPr="0001474A">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r w:rsidR="00161717">
              <w:rPr>
                <w:rFonts w:ascii="Times New Roman" w:hAnsi="Times New Roman" w:cs="Times New Roman"/>
                <w:sz w:val="28"/>
                <w:szCs w:val="28"/>
                <w:lang w:val="ru-RU"/>
              </w:rPr>
              <w:t>муниципального</w:t>
            </w:r>
            <w:r w:rsidRPr="0001474A">
              <w:rPr>
                <w:rFonts w:ascii="Times New Roman" w:hAnsi="Times New Roman" w:cs="Times New Roman"/>
                <w:sz w:val="28"/>
                <w:szCs w:val="28"/>
                <w:lang w:val="ru-RU"/>
              </w:rPr>
              <w:t xml:space="preserve"> округа Ставропольского края» муниципальной программы Советского </w:t>
            </w:r>
            <w:r w:rsidR="00161717">
              <w:rPr>
                <w:rFonts w:ascii="Times New Roman" w:hAnsi="Times New Roman" w:cs="Times New Roman"/>
                <w:sz w:val="28"/>
                <w:szCs w:val="28"/>
                <w:lang w:val="ru-RU"/>
              </w:rPr>
              <w:t>муниципального</w:t>
            </w:r>
            <w:r w:rsidRPr="0001474A">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r w:rsidR="00161717">
              <w:rPr>
                <w:rFonts w:ascii="Times New Roman" w:hAnsi="Times New Roman" w:cs="Times New Roman"/>
                <w:sz w:val="28"/>
                <w:szCs w:val="28"/>
                <w:lang w:val="ru-RU"/>
              </w:rPr>
              <w:t>муниципального</w:t>
            </w:r>
            <w:r w:rsidRPr="0001474A">
              <w:rPr>
                <w:rFonts w:ascii="Times New Roman" w:hAnsi="Times New Roman" w:cs="Times New Roman"/>
                <w:sz w:val="28"/>
                <w:szCs w:val="28"/>
                <w:lang w:val="ru-RU"/>
              </w:rPr>
              <w:t xml:space="preserve"> округа Ставропольского края»  (далее соответственно – Подпрограмма, Программа) </w:t>
            </w:r>
          </w:p>
        </w:tc>
        <w:tc>
          <w:tcPr>
            <w:tcW w:w="6344" w:type="dxa"/>
          </w:tcPr>
          <w:p w:rsidR="00F5700A" w:rsidRPr="00C65BCD" w:rsidRDefault="00F5700A" w:rsidP="00861790">
            <w:pPr>
              <w:suppressAutoHyphens/>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администрация Советского </w:t>
            </w:r>
            <w:r w:rsidR="00161717">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(далее – администрация округа) в лице </w:t>
            </w:r>
            <w:proofErr w:type="spellStart"/>
            <w:r w:rsidR="00C65BCD">
              <w:rPr>
                <w:rFonts w:ascii="Times New Roman" w:hAnsi="Times New Roman" w:cs="Times New Roman"/>
                <w:sz w:val="28"/>
                <w:szCs w:val="28"/>
                <w:lang w:val="ru-RU"/>
              </w:rPr>
              <w:t>з</w:t>
            </w:r>
            <w:r w:rsidR="00C65BCD" w:rsidRPr="00DF0A63">
              <w:rPr>
                <w:rFonts w:ascii="Times New Roman" w:hAnsi="Times New Roman" w:cs="Times New Roman"/>
                <w:sz w:val="28"/>
                <w:szCs w:val="28"/>
                <w:lang w:val="ru-RU"/>
              </w:rPr>
              <w:t>аместител</w:t>
            </w:r>
            <w:r w:rsidR="00C65BCD">
              <w:rPr>
                <w:rFonts w:ascii="Times New Roman" w:hAnsi="Times New Roman" w:cs="Times New Roman"/>
                <w:sz w:val="28"/>
                <w:szCs w:val="28"/>
                <w:lang w:val="ru-RU"/>
              </w:rPr>
              <w:t>я</w:t>
            </w:r>
            <w:r w:rsidR="005119C4" w:rsidRPr="00002101">
              <w:rPr>
                <w:rFonts w:ascii="Times New Roman" w:hAnsi="Times New Roman" w:cs="Times New Roman"/>
                <w:sz w:val="28"/>
                <w:szCs w:val="28"/>
                <w:lang w:val="ru-RU"/>
              </w:rPr>
              <w:t>Г</w:t>
            </w:r>
            <w:r w:rsidR="005119C4" w:rsidRPr="00DF0A63">
              <w:rPr>
                <w:rFonts w:ascii="Times New Roman" w:hAnsi="Times New Roman" w:cs="Times New Roman"/>
                <w:sz w:val="28"/>
                <w:szCs w:val="28"/>
                <w:lang w:val="ru-RU"/>
              </w:rPr>
              <w:t>лавы</w:t>
            </w:r>
            <w:proofErr w:type="spellEnd"/>
            <w:r w:rsidR="005119C4" w:rsidRPr="00DF0A63">
              <w:rPr>
                <w:rFonts w:ascii="Times New Roman" w:hAnsi="Times New Roman" w:cs="Times New Roman"/>
                <w:sz w:val="28"/>
                <w:szCs w:val="28"/>
                <w:lang w:val="ru-RU"/>
              </w:rPr>
              <w:t xml:space="preserve"> администрации округа </w:t>
            </w:r>
            <w:r w:rsidR="005119C4">
              <w:rPr>
                <w:rFonts w:ascii="Times New Roman" w:hAnsi="Times New Roman" w:cs="Times New Roman"/>
                <w:sz w:val="28"/>
                <w:szCs w:val="28"/>
                <w:lang w:val="ru-RU"/>
              </w:rPr>
              <w:t xml:space="preserve">Е.А. </w:t>
            </w:r>
            <w:proofErr w:type="spellStart"/>
            <w:r w:rsidR="005119C4">
              <w:rPr>
                <w:rFonts w:ascii="Times New Roman" w:hAnsi="Times New Roman" w:cs="Times New Roman"/>
                <w:sz w:val="28"/>
                <w:szCs w:val="28"/>
                <w:lang w:val="ru-RU"/>
              </w:rPr>
              <w:t>Носоченко</w:t>
            </w:r>
            <w:proofErr w:type="spellEnd"/>
          </w:p>
        </w:tc>
      </w:tr>
      <w:tr w:rsidR="00F5700A" w:rsidRPr="000C7E28" w:rsidTr="00B86DBA">
        <w:tc>
          <w:tcPr>
            <w:tcW w:w="3510" w:type="dxa"/>
          </w:tcPr>
          <w:p w:rsidR="00F5700A" w:rsidRPr="00FA779C" w:rsidRDefault="00F5700A"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СоисполнителиПодпрограммы</w:t>
            </w:r>
            <w:proofErr w:type="spellEnd"/>
          </w:p>
        </w:tc>
        <w:tc>
          <w:tcPr>
            <w:tcW w:w="6344" w:type="dxa"/>
          </w:tcPr>
          <w:p w:rsidR="00F5700A" w:rsidRPr="00FA779C" w:rsidRDefault="00F5700A"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администрация округа в лице отдела градостроительства, транспорта и муниципального хозяйства администрации Советского </w:t>
            </w:r>
            <w:r w:rsidR="00161717">
              <w:rPr>
                <w:rFonts w:ascii="Times New Roman" w:hAnsi="Times New Roman" w:cs="Times New Roman"/>
                <w:sz w:val="28"/>
                <w:szCs w:val="28"/>
              </w:rPr>
              <w:t>муниципального</w:t>
            </w:r>
            <w:r w:rsidRPr="00FA779C">
              <w:rPr>
                <w:rFonts w:ascii="Times New Roman" w:hAnsi="Times New Roman" w:cs="Times New Roman"/>
                <w:sz w:val="28"/>
                <w:szCs w:val="28"/>
              </w:rPr>
              <w:t xml:space="preserve"> округа Ставропольского края;</w:t>
            </w:r>
          </w:p>
          <w:p w:rsidR="00F5700A" w:rsidRPr="00FA779C" w:rsidRDefault="00F5700A"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lastRenderedPageBreak/>
              <w:t xml:space="preserve">- администрация округа в лице  отдела  городского хозяйства администрации Советского </w:t>
            </w:r>
            <w:proofErr w:type="spellStart"/>
            <w:r w:rsidR="00161717">
              <w:rPr>
                <w:rFonts w:ascii="Times New Roman" w:hAnsi="Times New Roman" w:cs="Times New Roman"/>
                <w:sz w:val="28"/>
                <w:szCs w:val="28"/>
              </w:rPr>
              <w:t>муниципального</w:t>
            </w:r>
            <w:r w:rsidRPr="00FA779C">
              <w:rPr>
                <w:rFonts w:ascii="Times New Roman" w:hAnsi="Times New Roman" w:cs="Times New Roman"/>
                <w:sz w:val="28"/>
                <w:szCs w:val="28"/>
              </w:rPr>
              <w:t>округа</w:t>
            </w:r>
            <w:proofErr w:type="spellEnd"/>
            <w:r w:rsidRPr="00FA779C">
              <w:rPr>
                <w:rFonts w:ascii="Times New Roman" w:hAnsi="Times New Roman" w:cs="Times New Roman"/>
                <w:sz w:val="28"/>
                <w:szCs w:val="28"/>
              </w:rPr>
              <w:t xml:space="preserve"> Ставропольского края;</w:t>
            </w:r>
          </w:p>
          <w:p w:rsidR="00F5700A" w:rsidRPr="00FA779C" w:rsidRDefault="00F5700A"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Солдато-Александровском; </w:t>
            </w:r>
          </w:p>
          <w:p w:rsidR="00F5700A" w:rsidRPr="00FA779C" w:rsidRDefault="00F5700A"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Горькая Балка; </w:t>
            </w:r>
          </w:p>
          <w:p w:rsidR="00F5700A" w:rsidRPr="00FA779C" w:rsidRDefault="00F5700A"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хуторе Восточном; </w:t>
            </w:r>
          </w:p>
          <w:p w:rsidR="00F5700A" w:rsidRPr="00FA779C" w:rsidRDefault="00F5700A"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w:t>
            </w:r>
            <w:proofErr w:type="spellStart"/>
            <w:r w:rsidRPr="00FA779C">
              <w:rPr>
                <w:rFonts w:ascii="Times New Roman" w:hAnsi="Times New Roman" w:cs="Times New Roman"/>
                <w:sz w:val="28"/>
                <w:szCs w:val="28"/>
              </w:rPr>
              <w:t>Правокумском</w:t>
            </w:r>
            <w:proofErr w:type="spellEnd"/>
            <w:r w:rsidRPr="00FA779C">
              <w:rPr>
                <w:rFonts w:ascii="Times New Roman" w:hAnsi="Times New Roman" w:cs="Times New Roman"/>
                <w:sz w:val="28"/>
                <w:szCs w:val="28"/>
              </w:rPr>
              <w:t xml:space="preserve">; </w:t>
            </w:r>
          </w:p>
          <w:p w:rsidR="00F5700A" w:rsidRPr="00FA779C" w:rsidRDefault="00F5700A"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территориальный отдел администрации округа в селе Нины;</w:t>
            </w:r>
          </w:p>
          <w:p w:rsidR="00F5700A" w:rsidRPr="00FA779C" w:rsidRDefault="00F5700A"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Отказном (далее – территориальные </w:t>
            </w:r>
            <w:r w:rsidR="008D477E">
              <w:rPr>
                <w:rFonts w:ascii="Times New Roman" w:hAnsi="Times New Roman" w:cs="Times New Roman"/>
                <w:sz w:val="28"/>
                <w:szCs w:val="28"/>
              </w:rPr>
              <w:t xml:space="preserve">органы </w:t>
            </w:r>
            <w:r w:rsidRPr="00FA779C">
              <w:rPr>
                <w:rFonts w:ascii="Times New Roman" w:hAnsi="Times New Roman" w:cs="Times New Roman"/>
                <w:sz w:val="28"/>
                <w:szCs w:val="28"/>
              </w:rPr>
              <w:t>округа);</w:t>
            </w:r>
          </w:p>
          <w:p w:rsidR="00F5700A" w:rsidRPr="006847C7" w:rsidRDefault="00F5700A" w:rsidP="005E4E41">
            <w:pPr>
              <w:jc w:val="both"/>
              <w:rPr>
                <w:rFonts w:ascii="Times New Roman" w:hAnsi="Times New Roman" w:cs="Times New Roman"/>
                <w:bCs/>
                <w:sz w:val="28"/>
                <w:szCs w:val="28"/>
                <w:lang w:val="ru-RU"/>
              </w:rPr>
            </w:pPr>
            <w:r w:rsidRPr="006847C7">
              <w:rPr>
                <w:rFonts w:ascii="Times New Roman" w:hAnsi="Times New Roman" w:cs="Times New Roman"/>
                <w:sz w:val="28"/>
                <w:szCs w:val="28"/>
                <w:lang w:val="ru-RU"/>
              </w:rPr>
              <w:t xml:space="preserve">- подведомственные организации жилищно-коммунального хозяйства Советского </w:t>
            </w:r>
            <w:r w:rsidR="00161717">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w:t>
            </w:r>
          </w:p>
        </w:tc>
      </w:tr>
      <w:tr w:rsidR="00F5700A" w:rsidRPr="000C7E28" w:rsidTr="00B86DBA">
        <w:tc>
          <w:tcPr>
            <w:tcW w:w="3510" w:type="dxa"/>
          </w:tcPr>
          <w:p w:rsidR="00F5700A" w:rsidRPr="00FA779C" w:rsidRDefault="00F5700A"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lastRenderedPageBreak/>
              <w:t>УчастникиПодпрограммы</w:t>
            </w:r>
            <w:proofErr w:type="spellEnd"/>
          </w:p>
        </w:tc>
        <w:tc>
          <w:tcPr>
            <w:tcW w:w="6344" w:type="dxa"/>
          </w:tcPr>
          <w:p w:rsidR="00F5700A" w:rsidRPr="006847C7" w:rsidRDefault="00F5700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Pr="00753B65">
              <w:rPr>
                <w:rFonts w:ascii="Times New Roman" w:hAnsi="Times New Roman" w:cs="Times New Roman"/>
                <w:sz w:val="28"/>
                <w:szCs w:val="28"/>
                <w:lang w:val="ru-RU"/>
              </w:rPr>
              <w:t xml:space="preserve">муниципальные </w:t>
            </w:r>
            <w:r w:rsidR="00861790" w:rsidRPr="00753B65">
              <w:rPr>
                <w:rFonts w:ascii="Times New Roman" w:hAnsi="Times New Roman" w:cs="Times New Roman"/>
                <w:sz w:val="28"/>
                <w:szCs w:val="28"/>
                <w:lang w:val="ru-RU"/>
              </w:rPr>
              <w:t>организации</w:t>
            </w:r>
            <w:r w:rsidRPr="00753B65">
              <w:rPr>
                <w:rFonts w:ascii="Times New Roman" w:hAnsi="Times New Roman" w:cs="Times New Roman"/>
                <w:sz w:val="28"/>
                <w:szCs w:val="28"/>
                <w:lang w:val="ru-RU"/>
              </w:rPr>
              <w:t xml:space="preserve">,  определенные в соответствии с Федеральным законом от </w:t>
            </w:r>
            <w:r w:rsidR="00E37865" w:rsidRPr="00753B65">
              <w:rPr>
                <w:rFonts w:ascii="Times New Roman" w:hAnsi="Times New Roman" w:cs="Times New Roman"/>
                <w:sz w:val="28"/>
                <w:szCs w:val="28"/>
                <w:lang w:val="ru-RU"/>
              </w:rPr>
              <w:t>05 апреля</w:t>
            </w:r>
            <w:r w:rsidRPr="00753B65">
              <w:rPr>
                <w:rFonts w:ascii="Times New Roman" w:hAnsi="Times New Roman" w:cs="Times New Roman"/>
                <w:sz w:val="28"/>
                <w:szCs w:val="28"/>
                <w:lang w:val="ru-RU"/>
              </w:rPr>
              <w:t xml:space="preserve"> 44-ФЗ «О контрактной </w:t>
            </w:r>
            <w:r w:rsidRPr="006847C7">
              <w:rPr>
                <w:rFonts w:ascii="Times New Roman" w:hAnsi="Times New Roman" w:cs="Times New Roman"/>
                <w:sz w:val="28"/>
                <w:szCs w:val="28"/>
                <w:lang w:val="ru-RU"/>
              </w:rPr>
              <w:t>системе в сфере закупок товаров, работ, услуг для обеспечения государственных и муниципальных нужд»;</w:t>
            </w:r>
          </w:p>
          <w:p w:rsidR="00F5700A" w:rsidRPr="006847C7" w:rsidRDefault="00F5700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предприятия и организации, принимающие участие в реализации мероприятий по модернизации и развитию систем коммунальной инфраструктуры</w:t>
            </w:r>
          </w:p>
        </w:tc>
      </w:tr>
      <w:tr w:rsidR="00F5700A" w:rsidRPr="000C7E28" w:rsidTr="00B86DBA">
        <w:trPr>
          <w:trHeight w:val="2097"/>
        </w:trPr>
        <w:tc>
          <w:tcPr>
            <w:tcW w:w="3510" w:type="dxa"/>
          </w:tcPr>
          <w:p w:rsidR="00F5700A" w:rsidRPr="00FA779C" w:rsidRDefault="00F5700A"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ЗадачиПодпрограммы</w:t>
            </w:r>
            <w:proofErr w:type="spellEnd"/>
          </w:p>
          <w:p w:rsidR="00F5700A" w:rsidRPr="00FA779C" w:rsidRDefault="00F5700A" w:rsidP="005E4E41">
            <w:pPr>
              <w:jc w:val="center"/>
              <w:rPr>
                <w:rFonts w:ascii="Times New Roman" w:hAnsi="Times New Roman" w:cs="Times New Roman"/>
                <w:b/>
                <w:sz w:val="28"/>
                <w:szCs w:val="28"/>
              </w:rPr>
            </w:pPr>
          </w:p>
        </w:tc>
        <w:tc>
          <w:tcPr>
            <w:tcW w:w="6344" w:type="dxa"/>
          </w:tcPr>
          <w:p w:rsidR="00F5700A" w:rsidRPr="006847C7" w:rsidRDefault="00F5700A" w:rsidP="005E4E41">
            <w:pPr>
              <w:jc w:val="both"/>
              <w:rPr>
                <w:rFonts w:ascii="Times New Roman" w:hAnsi="Times New Roman" w:cs="Times New Roman"/>
                <w:color w:val="262626"/>
                <w:sz w:val="28"/>
                <w:szCs w:val="28"/>
                <w:lang w:val="ru-RU"/>
              </w:rPr>
            </w:pPr>
            <w:r w:rsidRPr="006847C7">
              <w:rPr>
                <w:rFonts w:ascii="Times New Roman" w:hAnsi="Times New Roman" w:cs="Times New Roman"/>
                <w:color w:val="262626"/>
                <w:sz w:val="28"/>
                <w:szCs w:val="28"/>
                <w:lang w:val="ru-RU"/>
              </w:rPr>
              <w:t>- модернизация коммунальной инфраструктуры (</w:t>
            </w:r>
            <w:proofErr w:type="spellStart"/>
            <w:r w:rsidR="00794B09">
              <w:rPr>
                <w:rFonts w:ascii="Times New Roman" w:hAnsi="Times New Roman" w:cs="Times New Roman"/>
                <w:color w:val="262626"/>
                <w:sz w:val="28"/>
                <w:szCs w:val="28"/>
                <w:lang w:val="ru-RU"/>
              </w:rPr>
              <w:t>ремонт</w:t>
            </w:r>
            <w:r w:rsidRPr="006847C7">
              <w:rPr>
                <w:rFonts w:ascii="Times New Roman" w:hAnsi="Times New Roman" w:cs="Times New Roman"/>
                <w:color w:val="262626"/>
                <w:sz w:val="28"/>
                <w:szCs w:val="28"/>
                <w:lang w:val="ru-RU"/>
              </w:rPr>
              <w:t>котельных</w:t>
            </w:r>
            <w:proofErr w:type="spellEnd"/>
            <w:r w:rsidRPr="006847C7">
              <w:rPr>
                <w:rFonts w:ascii="Times New Roman" w:hAnsi="Times New Roman" w:cs="Times New Roman"/>
                <w:color w:val="262626"/>
                <w:sz w:val="28"/>
                <w:szCs w:val="28"/>
                <w:lang w:val="ru-RU"/>
              </w:rPr>
              <w:t>);</w:t>
            </w:r>
          </w:p>
          <w:p w:rsidR="00F5700A" w:rsidRPr="006847C7" w:rsidRDefault="00F5700A" w:rsidP="005E4E41">
            <w:pPr>
              <w:jc w:val="both"/>
              <w:rPr>
                <w:rFonts w:ascii="Times New Roman" w:hAnsi="Times New Roman" w:cs="Times New Roman"/>
                <w:b/>
                <w:sz w:val="28"/>
                <w:szCs w:val="28"/>
                <w:lang w:val="ru-RU"/>
              </w:rPr>
            </w:pPr>
            <w:r w:rsidRPr="006847C7">
              <w:rPr>
                <w:rFonts w:ascii="Times New Roman" w:hAnsi="Times New Roman" w:cs="Times New Roman"/>
                <w:color w:val="262626"/>
                <w:sz w:val="28"/>
                <w:szCs w:val="28"/>
                <w:lang w:val="ru-RU"/>
              </w:rPr>
              <w:t>- соблюдение экологических норм и требований при проведении мероприятий по вывозу твердых ком</w:t>
            </w:r>
            <w:r w:rsidR="008C7966">
              <w:rPr>
                <w:rFonts w:ascii="Times New Roman" w:hAnsi="Times New Roman" w:cs="Times New Roman"/>
                <w:color w:val="262626"/>
                <w:sz w:val="28"/>
                <w:szCs w:val="28"/>
                <w:lang w:val="ru-RU"/>
              </w:rPr>
              <w:t>мунальных отходов (далее – ТКО)</w:t>
            </w:r>
          </w:p>
        </w:tc>
      </w:tr>
      <w:tr w:rsidR="00F5700A" w:rsidRPr="000C7E28" w:rsidTr="00B86DBA">
        <w:tc>
          <w:tcPr>
            <w:tcW w:w="3510" w:type="dxa"/>
          </w:tcPr>
          <w:p w:rsidR="00F5700A" w:rsidRPr="00FA779C" w:rsidRDefault="008C7966"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ПоказателирешениязадачПодпрограммы</w:t>
            </w:r>
            <w:proofErr w:type="spellEnd"/>
          </w:p>
        </w:tc>
        <w:tc>
          <w:tcPr>
            <w:tcW w:w="6344" w:type="dxa"/>
          </w:tcPr>
          <w:p w:rsidR="00247E50" w:rsidRDefault="00247E50"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общая протяженность обслуживаемых тепловых сетей;</w:t>
            </w:r>
          </w:p>
          <w:p w:rsidR="00F5700A" w:rsidRPr="006847C7" w:rsidRDefault="00F5700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доля </w:t>
            </w:r>
            <w:r w:rsidR="00794B09">
              <w:rPr>
                <w:rFonts w:ascii="Times New Roman" w:hAnsi="Times New Roman" w:cs="Times New Roman"/>
                <w:sz w:val="28"/>
                <w:szCs w:val="28"/>
                <w:lang w:val="ru-RU"/>
              </w:rPr>
              <w:t>отремонтированных</w:t>
            </w:r>
            <w:r w:rsidRPr="006847C7">
              <w:rPr>
                <w:rFonts w:ascii="Times New Roman" w:hAnsi="Times New Roman" w:cs="Times New Roman"/>
                <w:sz w:val="28"/>
                <w:szCs w:val="28"/>
                <w:lang w:val="ru-RU"/>
              </w:rPr>
              <w:t xml:space="preserve"> котельных в общем количестве котельных;</w:t>
            </w:r>
          </w:p>
          <w:p w:rsidR="00F5700A" w:rsidRPr="006847C7" w:rsidRDefault="00F5700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количество межмуниципальных зональных </w:t>
            </w:r>
            <w:proofErr w:type="spellStart"/>
            <w:r w:rsidRPr="006847C7">
              <w:rPr>
                <w:rFonts w:ascii="Times New Roman" w:hAnsi="Times New Roman" w:cs="Times New Roman"/>
                <w:sz w:val="28"/>
                <w:szCs w:val="28"/>
                <w:lang w:val="ru-RU"/>
              </w:rPr>
              <w:t>отходоперерабатывающих</w:t>
            </w:r>
            <w:proofErr w:type="spellEnd"/>
            <w:r w:rsidRPr="006847C7">
              <w:rPr>
                <w:rFonts w:ascii="Times New Roman" w:hAnsi="Times New Roman" w:cs="Times New Roman"/>
                <w:sz w:val="28"/>
                <w:szCs w:val="28"/>
                <w:lang w:val="ru-RU"/>
              </w:rPr>
              <w:t xml:space="preserve"> комплексов;</w:t>
            </w:r>
          </w:p>
          <w:p w:rsidR="00F5700A" w:rsidRPr="006847C7" w:rsidRDefault="00F5700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количество населения, пользующегося  услугой вывоза ТКО; </w:t>
            </w:r>
          </w:p>
          <w:p w:rsidR="00F5700A" w:rsidRPr="006847C7" w:rsidRDefault="00F5700A" w:rsidP="005E4E41">
            <w:pPr>
              <w:jc w:val="both"/>
              <w:rPr>
                <w:rFonts w:ascii="Times New Roman" w:eastAsia="Calibri" w:hAnsi="Times New Roman" w:cs="Times New Roman"/>
                <w:color w:val="5A5A5A"/>
                <w:sz w:val="28"/>
                <w:szCs w:val="28"/>
                <w:lang w:val="ru-RU"/>
              </w:rPr>
            </w:pPr>
            <w:r w:rsidRPr="006847C7">
              <w:rPr>
                <w:rFonts w:ascii="Times New Roman" w:hAnsi="Times New Roman" w:cs="Times New Roman"/>
                <w:sz w:val="28"/>
                <w:szCs w:val="28"/>
                <w:lang w:val="ru-RU"/>
              </w:rPr>
              <w:t xml:space="preserve">- удельный вес ТКО, </w:t>
            </w:r>
            <w:proofErr w:type="spellStart"/>
            <w:r w:rsidRPr="006847C7">
              <w:rPr>
                <w:rFonts w:ascii="Times New Roman" w:hAnsi="Times New Roman" w:cs="Times New Roman"/>
                <w:sz w:val="28"/>
                <w:szCs w:val="28"/>
                <w:lang w:val="ru-RU"/>
              </w:rPr>
              <w:t>переработанныхмежмуниципальным</w:t>
            </w:r>
            <w:proofErr w:type="spellEnd"/>
            <w:r w:rsidRPr="006847C7">
              <w:rPr>
                <w:rFonts w:ascii="Times New Roman" w:hAnsi="Times New Roman" w:cs="Times New Roman"/>
                <w:sz w:val="28"/>
                <w:szCs w:val="28"/>
                <w:lang w:val="ru-RU"/>
              </w:rPr>
              <w:t xml:space="preserve"> зональным </w:t>
            </w:r>
            <w:proofErr w:type="spellStart"/>
            <w:r w:rsidRPr="006847C7">
              <w:rPr>
                <w:rFonts w:ascii="Times New Roman" w:hAnsi="Times New Roman" w:cs="Times New Roman"/>
                <w:sz w:val="28"/>
                <w:szCs w:val="28"/>
                <w:lang w:val="ru-RU"/>
              </w:rPr>
              <w:lastRenderedPageBreak/>
              <w:t>отходо-перерабатывающим</w:t>
            </w:r>
            <w:proofErr w:type="spellEnd"/>
            <w:r w:rsidRPr="006847C7">
              <w:rPr>
                <w:rFonts w:ascii="Times New Roman" w:hAnsi="Times New Roman" w:cs="Times New Roman"/>
                <w:sz w:val="28"/>
                <w:szCs w:val="28"/>
                <w:lang w:val="ru-RU"/>
              </w:rPr>
              <w:t xml:space="preserve"> комплексом, в общем объеме ТКО</w:t>
            </w:r>
          </w:p>
        </w:tc>
      </w:tr>
      <w:tr w:rsidR="00F5700A" w:rsidRPr="000C7E28" w:rsidTr="00B86DBA">
        <w:tc>
          <w:tcPr>
            <w:tcW w:w="3510" w:type="dxa"/>
          </w:tcPr>
          <w:p w:rsidR="00F5700A" w:rsidRPr="006847C7" w:rsidRDefault="00F5700A"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lastRenderedPageBreak/>
              <w:t>Этапы и сроки реализации Подпрограммы</w:t>
            </w:r>
          </w:p>
        </w:tc>
        <w:tc>
          <w:tcPr>
            <w:tcW w:w="6344" w:type="dxa"/>
          </w:tcPr>
          <w:p w:rsidR="00F5700A" w:rsidRPr="006847C7" w:rsidRDefault="00F5700A"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Срок реализации Подпрограммы:</w:t>
            </w:r>
          </w:p>
          <w:p w:rsidR="00F5700A" w:rsidRPr="006847C7" w:rsidRDefault="00F5700A"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20</w:t>
            </w:r>
            <w:r w:rsidR="007A4360">
              <w:rPr>
                <w:rFonts w:ascii="Times New Roman" w:hAnsi="Times New Roman" w:cs="Times New Roman"/>
                <w:sz w:val="28"/>
                <w:szCs w:val="28"/>
                <w:lang w:val="ru-RU"/>
              </w:rPr>
              <w:t>2</w:t>
            </w:r>
            <w:r w:rsidR="00161717">
              <w:rPr>
                <w:rFonts w:ascii="Times New Roman" w:hAnsi="Times New Roman" w:cs="Times New Roman"/>
                <w:sz w:val="28"/>
                <w:szCs w:val="28"/>
                <w:lang w:val="ru-RU"/>
              </w:rPr>
              <w:t>1</w:t>
            </w:r>
            <w:r w:rsidRPr="006847C7">
              <w:rPr>
                <w:rFonts w:ascii="Times New Roman" w:hAnsi="Times New Roman" w:cs="Times New Roman"/>
                <w:sz w:val="28"/>
                <w:szCs w:val="28"/>
                <w:lang w:val="ru-RU"/>
              </w:rPr>
              <w:t>-202</w:t>
            </w:r>
            <w:r w:rsidR="00161717">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годы.</w:t>
            </w:r>
          </w:p>
          <w:p w:rsidR="00F5700A" w:rsidRPr="006847C7" w:rsidRDefault="00F5700A" w:rsidP="00E37865">
            <w:pPr>
              <w:rPr>
                <w:rFonts w:ascii="Times New Roman" w:hAnsi="Times New Roman" w:cs="Times New Roman"/>
                <w:sz w:val="28"/>
                <w:szCs w:val="28"/>
                <w:lang w:val="ru-RU"/>
              </w:rPr>
            </w:pPr>
            <w:r w:rsidRPr="006847C7">
              <w:rPr>
                <w:rFonts w:ascii="Times New Roman" w:hAnsi="Times New Roman" w:cs="Times New Roman"/>
                <w:sz w:val="28"/>
                <w:szCs w:val="28"/>
                <w:lang w:val="ru-RU"/>
              </w:rPr>
              <w:t>Этапы реализации Подпрограммы не выделяются</w:t>
            </w:r>
          </w:p>
        </w:tc>
      </w:tr>
      <w:tr w:rsidR="00F5700A" w:rsidRPr="000C7E28" w:rsidTr="00B86DBA">
        <w:tc>
          <w:tcPr>
            <w:tcW w:w="3510" w:type="dxa"/>
          </w:tcPr>
          <w:p w:rsidR="00F5700A" w:rsidRPr="00FA779C" w:rsidRDefault="00F5700A"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ОбъемыбюджетныхассигнованийПодпрограммы</w:t>
            </w:r>
            <w:proofErr w:type="spellEnd"/>
          </w:p>
          <w:p w:rsidR="00BB7429" w:rsidRPr="00FA779C" w:rsidRDefault="00BB7429" w:rsidP="005E4E41">
            <w:pPr>
              <w:rPr>
                <w:rFonts w:ascii="Times New Roman" w:hAnsi="Times New Roman" w:cs="Times New Roman"/>
                <w:sz w:val="28"/>
                <w:szCs w:val="28"/>
              </w:rPr>
            </w:pPr>
          </w:p>
          <w:p w:rsidR="00BB7429" w:rsidRPr="00FA779C" w:rsidRDefault="00BB7429" w:rsidP="005E4E41">
            <w:pPr>
              <w:rPr>
                <w:rFonts w:ascii="Times New Roman" w:hAnsi="Times New Roman" w:cs="Times New Roman"/>
                <w:sz w:val="28"/>
                <w:szCs w:val="28"/>
              </w:rPr>
            </w:pPr>
          </w:p>
          <w:p w:rsidR="00BB7429" w:rsidRPr="00FA779C" w:rsidRDefault="00BB7429" w:rsidP="005E4E41">
            <w:pPr>
              <w:rPr>
                <w:rFonts w:ascii="Times New Roman" w:hAnsi="Times New Roman" w:cs="Times New Roman"/>
                <w:sz w:val="28"/>
                <w:szCs w:val="28"/>
              </w:rPr>
            </w:pPr>
          </w:p>
          <w:p w:rsidR="00BB7429" w:rsidRPr="00FA779C" w:rsidRDefault="00BB7429" w:rsidP="005E4E41">
            <w:pPr>
              <w:rPr>
                <w:rFonts w:ascii="Times New Roman" w:hAnsi="Times New Roman" w:cs="Times New Roman"/>
                <w:sz w:val="28"/>
                <w:szCs w:val="28"/>
              </w:rPr>
            </w:pPr>
          </w:p>
        </w:tc>
        <w:tc>
          <w:tcPr>
            <w:tcW w:w="6344" w:type="dxa"/>
          </w:tcPr>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Объемы бюджетных ассигнований Подпрограммы </w:t>
            </w:r>
            <w:r w:rsidR="007A4360" w:rsidRPr="003B0594">
              <w:rPr>
                <w:rFonts w:ascii="Times New Roman" w:hAnsi="Times New Roman" w:cs="Times New Roman"/>
                <w:sz w:val="28"/>
                <w:szCs w:val="28"/>
                <w:lang w:val="ru-RU"/>
              </w:rPr>
              <w:t>на период 20</w:t>
            </w:r>
            <w:r w:rsidR="007A4360">
              <w:rPr>
                <w:rFonts w:ascii="Times New Roman" w:hAnsi="Times New Roman" w:cs="Times New Roman"/>
                <w:sz w:val="28"/>
                <w:szCs w:val="28"/>
                <w:lang w:val="ru-RU"/>
              </w:rPr>
              <w:t>2</w:t>
            </w:r>
            <w:r w:rsidR="00161717">
              <w:rPr>
                <w:rFonts w:ascii="Times New Roman" w:hAnsi="Times New Roman" w:cs="Times New Roman"/>
                <w:sz w:val="28"/>
                <w:szCs w:val="28"/>
                <w:lang w:val="ru-RU"/>
              </w:rPr>
              <w:t>1</w:t>
            </w:r>
            <w:r w:rsidR="007A4360" w:rsidRPr="003B0594">
              <w:rPr>
                <w:rFonts w:ascii="Times New Roman" w:hAnsi="Times New Roman" w:cs="Times New Roman"/>
                <w:sz w:val="28"/>
                <w:szCs w:val="28"/>
                <w:lang w:val="ru-RU"/>
              </w:rPr>
              <w:t>-202</w:t>
            </w:r>
            <w:r w:rsidR="00161717">
              <w:rPr>
                <w:rFonts w:ascii="Times New Roman" w:hAnsi="Times New Roman" w:cs="Times New Roman"/>
                <w:sz w:val="28"/>
                <w:szCs w:val="28"/>
                <w:lang w:val="ru-RU"/>
              </w:rPr>
              <w:t>6</w:t>
            </w:r>
            <w:r w:rsidR="007A4360">
              <w:rPr>
                <w:rFonts w:ascii="Times New Roman" w:hAnsi="Times New Roman" w:cs="Times New Roman"/>
                <w:sz w:val="28"/>
                <w:szCs w:val="28"/>
                <w:lang w:val="ru-RU"/>
              </w:rPr>
              <w:t xml:space="preserve">годы </w:t>
            </w:r>
            <w:r w:rsidRPr="008D477E">
              <w:rPr>
                <w:rFonts w:ascii="Times New Roman" w:hAnsi="Times New Roman" w:cs="Times New Roman"/>
                <w:sz w:val="28"/>
                <w:szCs w:val="28"/>
                <w:lang w:val="ru-RU"/>
              </w:rPr>
              <w:t xml:space="preserve">составляют </w:t>
            </w:r>
            <w:r w:rsidR="00A53916">
              <w:rPr>
                <w:rFonts w:ascii="Times New Roman" w:hAnsi="Times New Roman" w:cs="Times New Roman"/>
                <w:sz w:val="28"/>
                <w:szCs w:val="28"/>
                <w:lang w:val="ru-RU"/>
              </w:rPr>
              <w:t>4284,60</w:t>
            </w:r>
            <w:r w:rsidRPr="008D477E">
              <w:rPr>
                <w:rFonts w:ascii="Times New Roman" w:hAnsi="Times New Roman" w:cs="Times New Roman"/>
                <w:sz w:val="28"/>
                <w:szCs w:val="28"/>
                <w:lang w:val="ru-RU"/>
              </w:rPr>
              <w:t xml:space="preserve"> тыс. рублей (выпадающие доходы – 0,00 тыс. рублей</w:t>
            </w:r>
            <w:proofErr w:type="gramStart"/>
            <w:r w:rsidRPr="008D477E">
              <w:rPr>
                <w:rFonts w:ascii="Times New Roman" w:hAnsi="Times New Roman" w:cs="Times New Roman"/>
                <w:sz w:val="28"/>
                <w:szCs w:val="28"/>
                <w:lang w:val="ru-RU"/>
              </w:rPr>
              <w:t>)в</w:t>
            </w:r>
            <w:proofErr w:type="gramEnd"/>
            <w:r w:rsidRPr="008D477E">
              <w:rPr>
                <w:rFonts w:ascii="Times New Roman" w:hAnsi="Times New Roman" w:cs="Times New Roman"/>
                <w:sz w:val="28"/>
                <w:szCs w:val="28"/>
                <w:lang w:val="ru-RU"/>
              </w:rPr>
              <w:t xml:space="preserve"> том числе по годам реализации:</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2021 году – </w:t>
            </w:r>
            <w:r w:rsidR="007676A5">
              <w:rPr>
                <w:rFonts w:ascii="Times New Roman" w:hAnsi="Times New Roman" w:cs="Times New Roman"/>
                <w:sz w:val="28"/>
                <w:szCs w:val="28"/>
                <w:lang w:val="ru-RU"/>
              </w:rPr>
              <w:t>576,31</w:t>
            </w:r>
            <w:r w:rsidRPr="008D477E">
              <w:rPr>
                <w:rFonts w:ascii="Times New Roman" w:hAnsi="Times New Roman" w:cs="Times New Roman"/>
                <w:sz w:val="28"/>
                <w:szCs w:val="28"/>
                <w:lang w:val="ru-RU"/>
              </w:rPr>
              <w:t xml:space="preserve"> тыс. рублей (выпадающие доходы – 0,00 тыс. рублей)</w:t>
            </w:r>
            <w:r w:rsidR="007A4360">
              <w:rPr>
                <w:rFonts w:ascii="Times New Roman" w:hAnsi="Times New Roman" w:cs="Times New Roman"/>
                <w:sz w:val="28"/>
                <w:szCs w:val="28"/>
                <w:lang w:val="ru-RU"/>
              </w:rPr>
              <w:t>;</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2022 году – </w:t>
            </w:r>
            <w:r w:rsidR="00453EA8">
              <w:rPr>
                <w:rFonts w:ascii="Times New Roman" w:hAnsi="Times New Roman" w:cs="Times New Roman"/>
                <w:sz w:val="28"/>
                <w:szCs w:val="28"/>
                <w:lang w:val="ru-RU"/>
              </w:rPr>
              <w:t>841,41</w:t>
            </w:r>
            <w:r w:rsidRPr="008D477E">
              <w:rPr>
                <w:rFonts w:ascii="Times New Roman" w:hAnsi="Times New Roman" w:cs="Times New Roman"/>
                <w:sz w:val="28"/>
                <w:szCs w:val="28"/>
                <w:lang w:val="ru-RU"/>
              </w:rPr>
              <w:t xml:space="preserve"> тыс. рублей (выпадающие доходы – 0,00 тыс. рублей);</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2023 году – </w:t>
            </w:r>
            <w:r w:rsidR="00A53916">
              <w:rPr>
                <w:rFonts w:ascii="Times New Roman" w:hAnsi="Times New Roman" w:cs="Times New Roman"/>
                <w:sz w:val="28"/>
                <w:szCs w:val="28"/>
                <w:lang w:val="ru-RU"/>
              </w:rPr>
              <w:t>864,</w:t>
            </w:r>
            <w:r w:rsidR="00753B65">
              <w:rPr>
                <w:rFonts w:ascii="Times New Roman" w:hAnsi="Times New Roman" w:cs="Times New Roman"/>
                <w:sz w:val="28"/>
                <w:szCs w:val="28"/>
                <w:lang w:val="ru-RU"/>
              </w:rPr>
              <w:t>38</w:t>
            </w:r>
            <w:r w:rsidRPr="008D477E">
              <w:rPr>
                <w:rFonts w:ascii="Times New Roman" w:hAnsi="Times New Roman" w:cs="Times New Roman"/>
                <w:sz w:val="28"/>
                <w:szCs w:val="28"/>
                <w:lang w:val="ru-RU"/>
              </w:rPr>
              <w:t xml:space="preserve"> тыс. рубле</w:t>
            </w:r>
            <w:proofErr w:type="gramStart"/>
            <w:r w:rsidRPr="008D477E">
              <w:rPr>
                <w:rFonts w:ascii="Times New Roman" w:hAnsi="Times New Roman" w:cs="Times New Roman"/>
                <w:sz w:val="28"/>
                <w:szCs w:val="28"/>
                <w:lang w:val="ru-RU"/>
              </w:rPr>
              <w:t>й</w:t>
            </w:r>
            <w:r w:rsidR="00D54FAD" w:rsidRPr="008D477E">
              <w:rPr>
                <w:rFonts w:ascii="Times New Roman" w:hAnsi="Times New Roman" w:cs="Times New Roman"/>
                <w:sz w:val="28"/>
                <w:szCs w:val="28"/>
                <w:lang w:val="ru-RU"/>
              </w:rPr>
              <w:t>(</w:t>
            </w:r>
            <w:proofErr w:type="gramEnd"/>
            <w:r w:rsidR="00D54FAD" w:rsidRPr="008D477E">
              <w:rPr>
                <w:rFonts w:ascii="Times New Roman" w:hAnsi="Times New Roman" w:cs="Times New Roman"/>
                <w:sz w:val="28"/>
                <w:szCs w:val="28"/>
                <w:lang w:val="ru-RU"/>
              </w:rPr>
              <w:t>выпадающие доходы – 0,00 тыс. рублей)</w:t>
            </w:r>
            <w:r w:rsidR="007676A5">
              <w:rPr>
                <w:rFonts w:ascii="Times New Roman" w:hAnsi="Times New Roman" w:cs="Times New Roman"/>
                <w:sz w:val="28"/>
                <w:szCs w:val="28"/>
                <w:lang w:val="ru-RU"/>
              </w:rPr>
              <w:t>;</w:t>
            </w:r>
          </w:p>
          <w:p w:rsidR="007676A5" w:rsidRPr="008D477E" w:rsidRDefault="007676A5"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8D477E">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657,50</w:t>
            </w:r>
            <w:r w:rsidRPr="008D477E">
              <w:rPr>
                <w:rFonts w:ascii="Times New Roman" w:hAnsi="Times New Roman" w:cs="Times New Roman"/>
                <w:sz w:val="28"/>
                <w:szCs w:val="28"/>
                <w:lang w:val="ru-RU"/>
              </w:rPr>
              <w:t>тыс. рубле</w:t>
            </w:r>
            <w:proofErr w:type="gramStart"/>
            <w:r w:rsidRPr="008D477E">
              <w:rPr>
                <w:rFonts w:ascii="Times New Roman" w:hAnsi="Times New Roman" w:cs="Times New Roman"/>
                <w:sz w:val="28"/>
                <w:szCs w:val="28"/>
                <w:lang w:val="ru-RU"/>
              </w:rPr>
              <w:t>й(</w:t>
            </w:r>
            <w:proofErr w:type="gramEnd"/>
            <w:r w:rsidRPr="008D477E">
              <w:rPr>
                <w:rFonts w:ascii="Times New Roman" w:hAnsi="Times New Roman" w:cs="Times New Roman"/>
                <w:sz w:val="28"/>
                <w:szCs w:val="28"/>
                <w:lang w:val="ru-RU"/>
              </w:rPr>
              <w:t>выпада</w:t>
            </w:r>
            <w:r w:rsidR="007A4360">
              <w:rPr>
                <w:rFonts w:ascii="Times New Roman" w:hAnsi="Times New Roman" w:cs="Times New Roman"/>
                <w:sz w:val="28"/>
                <w:szCs w:val="28"/>
                <w:lang w:val="ru-RU"/>
              </w:rPr>
              <w:t>ющие доходы – 0,00 тыс. рублей);</w:t>
            </w:r>
          </w:p>
          <w:p w:rsidR="007A4360" w:rsidRDefault="007A4360"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8D477E">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667,50</w:t>
            </w:r>
            <w:r w:rsidRPr="008D477E">
              <w:rPr>
                <w:rFonts w:ascii="Times New Roman" w:hAnsi="Times New Roman" w:cs="Times New Roman"/>
                <w:sz w:val="28"/>
                <w:szCs w:val="28"/>
                <w:lang w:val="ru-RU"/>
              </w:rPr>
              <w:t>тыс. рубле</w:t>
            </w:r>
            <w:proofErr w:type="gramStart"/>
            <w:r w:rsidRPr="008D477E">
              <w:rPr>
                <w:rFonts w:ascii="Times New Roman" w:hAnsi="Times New Roman" w:cs="Times New Roman"/>
                <w:sz w:val="28"/>
                <w:szCs w:val="28"/>
                <w:lang w:val="ru-RU"/>
              </w:rPr>
              <w:t>й(</w:t>
            </w:r>
            <w:proofErr w:type="gramEnd"/>
            <w:r w:rsidRPr="008D477E">
              <w:rPr>
                <w:rFonts w:ascii="Times New Roman" w:hAnsi="Times New Roman" w:cs="Times New Roman"/>
                <w:sz w:val="28"/>
                <w:szCs w:val="28"/>
                <w:lang w:val="ru-RU"/>
              </w:rPr>
              <w:t>выпада</w:t>
            </w:r>
            <w:r w:rsidR="002977A5">
              <w:rPr>
                <w:rFonts w:ascii="Times New Roman" w:hAnsi="Times New Roman" w:cs="Times New Roman"/>
                <w:sz w:val="28"/>
                <w:szCs w:val="28"/>
                <w:lang w:val="ru-RU"/>
              </w:rPr>
              <w:t>ющие доходы – 0,00 тыс. рублей);</w:t>
            </w:r>
          </w:p>
          <w:p w:rsidR="002977A5" w:rsidRDefault="002977A5" w:rsidP="002977A5">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8D477E">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677,50</w:t>
            </w:r>
            <w:r w:rsidRPr="008D477E">
              <w:rPr>
                <w:rFonts w:ascii="Times New Roman" w:hAnsi="Times New Roman" w:cs="Times New Roman"/>
                <w:sz w:val="28"/>
                <w:szCs w:val="28"/>
                <w:lang w:val="ru-RU"/>
              </w:rPr>
              <w:t xml:space="preserve"> тыс. рубле</w:t>
            </w:r>
            <w:proofErr w:type="gramStart"/>
            <w:r w:rsidRPr="008D477E">
              <w:rPr>
                <w:rFonts w:ascii="Times New Roman" w:hAnsi="Times New Roman" w:cs="Times New Roman"/>
                <w:sz w:val="28"/>
                <w:szCs w:val="28"/>
                <w:lang w:val="ru-RU"/>
              </w:rPr>
              <w:t>й(</w:t>
            </w:r>
            <w:proofErr w:type="gramEnd"/>
            <w:r w:rsidRPr="008D477E">
              <w:rPr>
                <w:rFonts w:ascii="Times New Roman" w:hAnsi="Times New Roman" w:cs="Times New Roman"/>
                <w:sz w:val="28"/>
                <w:szCs w:val="28"/>
                <w:lang w:val="ru-RU"/>
              </w:rPr>
              <w:t>выпадающие доходы – 0,00 тыс. рублей),</w:t>
            </w:r>
          </w:p>
          <w:p w:rsid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из них:</w:t>
            </w:r>
          </w:p>
          <w:p w:rsidR="00753B65" w:rsidRPr="008F5B99" w:rsidRDefault="00753B65" w:rsidP="00753B65">
            <w:pPr>
              <w:jc w:val="both"/>
              <w:rPr>
                <w:rFonts w:ascii="Times New Roman" w:hAnsi="Times New Roman" w:cs="Times New Roman"/>
                <w:sz w:val="28"/>
                <w:szCs w:val="28"/>
                <w:lang w:val="ru-RU"/>
              </w:rPr>
            </w:pPr>
            <w:r w:rsidRPr="008F5B99">
              <w:rPr>
                <w:rFonts w:ascii="Times New Roman" w:hAnsi="Times New Roman" w:cs="Times New Roman"/>
                <w:sz w:val="28"/>
                <w:szCs w:val="28"/>
                <w:lang w:val="ru-RU"/>
              </w:rPr>
              <w:t xml:space="preserve">бюджета </w:t>
            </w:r>
            <w:r>
              <w:rPr>
                <w:rFonts w:ascii="Times New Roman" w:hAnsi="Times New Roman" w:cs="Times New Roman"/>
                <w:sz w:val="28"/>
                <w:szCs w:val="28"/>
                <w:lang w:val="ru-RU"/>
              </w:rPr>
              <w:t>Российской Федерации</w:t>
            </w:r>
            <w:r w:rsidRPr="008F5B99">
              <w:rPr>
                <w:rFonts w:ascii="Times New Roman" w:hAnsi="Times New Roman" w:cs="Times New Roman"/>
                <w:sz w:val="28"/>
                <w:szCs w:val="28"/>
                <w:lang w:val="ru-RU"/>
              </w:rPr>
              <w:t xml:space="preserve"> (далее – </w:t>
            </w:r>
            <w:r>
              <w:rPr>
                <w:rFonts w:ascii="Times New Roman" w:hAnsi="Times New Roman" w:cs="Times New Roman"/>
                <w:sz w:val="28"/>
                <w:szCs w:val="28"/>
                <w:lang w:val="ru-RU"/>
              </w:rPr>
              <w:t>ФБ</w:t>
            </w:r>
            <w:r w:rsidRPr="008F5B99">
              <w:rPr>
                <w:rFonts w:ascii="Times New Roman" w:hAnsi="Times New Roman" w:cs="Times New Roman"/>
                <w:sz w:val="28"/>
                <w:szCs w:val="28"/>
                <w:lang w:val="ru-RU"/>
              </w:rPr>
              <w:t xml:space="preserve">) – </w:t>
            </w:r>
            <w:r>
              <w:rPr>
                <w:rFonts w:ascii="Times New Roman" w:hAnsi="Times New Roman" w:cs="Times New Roman"/>
                <w:sz w:val="28"/>
                <w:szCs w:val="28"/>
                <w:lang w:val="ru-RU"/>
              </w:rPr>
              <w:t>0,00</w:t>
            </w:r>
            <w:r w:rsidRPr="008F5B99">
              <w:rPr>
                <w:rFonts w:ascii="Times New Roman" w:hAnsi="Times New Roman" w:cs="Times New Roman"/>
                <w:sz w:val="28"/>
                <w:szCs w:val="28"/>
                <w:lang w:val="ru-RU"/>
              </w:rPr>
              <w:t xml:space="preserve"> тыс. рублей, в том числе по годам реализации:</w:t>
            </w:r>
          </w:p>
          <w:p w:rsidR="00753B65" w:rsidRPr="006847C7" w:rsidRDefault="00753B65" w:rsidP="00753B65">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p>
          <w:p w:rsidR="00753B65" w:rsidRPr="006847C7" w:rsidRDefault="00753B65" w:rsidP="00753B65">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p>
          <w:p w:rsidR="00753B65" w:rsidRDefault="00753B65" w:rsidP="00753B65">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Pr>
                <w:rFonts w:ascii="Times New Roman" w:hAnsi="Times New Roman" w:cs="Times New Roman"/>
                <w:sz w:val="28"/>
                <w:szCs w:val="28"/>
                <w:lang w:val="ru-RU"/>
              </w:rPr>
              <w:t>0,00 тыс. рублей;</w:t>
            </w:r>
          </w:p>
          <w:p w:rsidR="00753B65" w:rsidRPr="006847C7" w:rsidRDefault="00753B65" w:rsidP="00753B65">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 тыс. рублей;</w:t>
            </w:r>
          </w:p>
          <w:p w:rsidR="00753B65" w:rsidRPr="006847C7" w:rsidRDefault="00753B65" w:rsidP="00753B65">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 тыс. рублей;</w:t>
            </w:r>
          </w:p>
          <w:p w:rsidR="00753B65" w:rsidRPr="008D477E" w:rsidRDefault="00753B65"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 xml:space="preserve">6 </w:t>
            </w:r>
            <w:r w:rsidRPr="006847C7">
              <w:rPr>
                <w:rFonts w:ascii="Times New Roman" w:hAnsi="Times New Roman" w:cs="Times New Roman"/>
                <w:sz w:val="28"/>
                <w:szCs w:val="28"/>
                <w:lang w:val="ru-RU"/>
              </w:rPr>
              <w:t xml:space="preserve">году – </w:t>
            </w:r>
            <w:r>
              <w:rPr>
                <w:rFonts w:ascii="Times New Roman" w:hAnsi="Times New Roman" w:cs="Times New Roman"/>
                <w:sz w:val="28"/>
                <w:szCs w:val="28"/>
                <w:lang w:val="ru-RU"/>
              </w:rPr>
              <w:t>0,00 тыс. рублей,</w:t>
            </w:r>
          </w:p>
          <w:p w:rsidR="008D477E" w:rsidRPr="008D477E" w:rsidRDefault="00A53916"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из</w:t>
            </w:r>
            <w:r w:rsidR="008D477E" w:rsidRPr="008D477E">
              <w:rPr>
                <w:rFonts w:ascii="Times New Roman" w:hAnsi="Times New Roman" w:cs="Times New Roman"/>
                <w:sz w:val="28"/>
                <w:szCs w:val="28"/>
                <w:lang w:val="ru-RU"/>
              </w:rPr>
              <w:t xml:space="preserve"> бюджета Ставропольского края (далее – КБ) – </w:t>
            </w:r>
            <w:r w:rsidR="00453EA8">
              <w:rPr>
                <w:rFonts w:ascii="Times New Roman" w:hAnsi="Times New Roman" w:cs="Times New Roman"/>
                <w:sz w:val="28"/>
                <w:szCs w:val="28"/>
                <w:lang w:val="ru-RU"/>
              </w:rPr>
              <w:t>0,00</w:t>
            </w:r>
            <w:r w:rsidR="008D477E" w:rsidRPr="008D477E">
              <w:rPr>
                <w:rFonts w:ascii="Times New Roman" w:hAnsi="Times New Roman" w:cs="Times New Roman"/>
                <w:sz w:val="28"/>
                <w:szCs w:val="28"/>
                <w:lang w:val="ru-RU"/>
              </w:rPr>
              <w:t xml:space="preserve"> тыс. рублей, в том числе по годам реализации:</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2020 году – 0,00 тыс. рублей;</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2021 году – 0,00 тыс. рублей;</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2022 году – 0,00 тыс. рублей;</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2023 году – 0,00 тыс. рублей</w:t>
            </w:r>
            <w:r w:rsidR="00BA1585">
              <w:rPr>
                <w:rFonts w:ascii="Times New Roman" w:hAnsi="Times New Roman" w:cs="Times New Roman"/>
                <w:sz w:val="28"/>
                <w:szCs w:val="28"/>
                <w:lang w:val="ru-RU"/>
              </w:rPr>
              <w:t>;</w:t>
            </w:r>
          </w:p>
          <w:p w:rsidR="00BA1585" w:rsidRPr="008D477E" w:rsidRDefault="00BA1585"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8D477E">
              <w:rPr>
                <w:rFonts w:ascii="Times New Roman" w:hAnsi="Times New Roman" w:cs="Times New Roman"/>
                <w:sz w:val="28"/>
                <w:szCs w:val="28"/>
                <w:lang w:val="ru-RU"/>
              </w:rPr>
              <w:t xml:space="preserve"> году – 0,00 тыс. рублей</w:t>
            </w:r>
            <w:r w:rsidR="007A4360">
              <w:rPr>
                <w:rFonts w:ascii="Times New Roman" w:hAnsi="Times New Roman" w:cs="Times New Roman"/>
                <w:sz w:val="28"/>
                <w:szCs w:val="28"/>
                <w:lang w:val="ru-RU"/>
              </w:rPr>
              <w:t>;</w:t>
            </w:r>
          </w:p>
          <w:p w:rsidR="007A4360" w:rsidRDefault="007A4360"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8D477E">
              <w:rPr>
                <w:rFonts w:ascii="Times New Roman" w:hAnsi="Times New Roman" w:cs="Times New Roman"/>
                <w:sz w:val="28"/>
                <w:szCs w:val="28"/>
                <w:lang w:val="ru-RU"/>
              </w:rPr>
              <w:t>в 202</w:t>
            </w:r>
            <w:r>
              <w:rPr>
                <w:rFonts w:ascii="Times New Roman" w:hAnsi="Times New Roman" w:cs="Times New Roman"/>
                <w:sz w:val="28"/>
                <w:szCs w:val="28"/>
                <w:lang w:val="ru-RU"/>
              </w:rPr>
              <w:t>5</w:t>
            </w:r>
            <w:r w:rsidRPr="008D477E">
              <w:rPr>
                <w:rFonts w:ascii="Times New Roman" w:hAnsi="Times New Roman" w:cs="Times New Roman"/>
                <w:sz w:val="28"/>
                <w:szCs w:val="28"/>
                <w:lang w:val="ru-RU"/>
              </w:rPr>
              <w:t xml:space="preserve"> году – </w:t>
            </w:r>
            <w:r w:rsidR="00453EA8">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w:t>
            </w:r>
            <w:r w:rsidR="002977A5">
              <w:rPr>
                <w:rFonts w:ascii="Times New Roman" w:hAnsi="Times New Roman" w:cs="Times New Roman"/>
                <w:sz w:val="28"/>
                <w:szCs w:val="28"/>
                <w:lang w:val="ru-RU"/>
              </w:rPr>
              <w:t>;</w:t>
            </w:r>
          </w:p>
          <w:p w:rsidR="002977A5" w:rsidRDefault="002977A5" w:rsidP="002977A5">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8D477E">
              <w:rPr>
                <w:rFonts w:ascii="Times New Roman" w:hAnsi="Times New Roman" w:cs="Times New Roman"/>
                <w:sz w:val="28"/>
                <w:szCs w:val="28"/>
                <w:lang w:val="ru-RU"/>
              </w:rPr>
              <w:t>в 202</w:t>
            </w:r>
            <w:r>
              <w:rPr>
                <w:rFonts w:ascii="Times New Roman" w:hAnsi="Times New Roman" w:cs="Times New Roman"/>
                <w:sz w:val="28"/>
                <w:szCs w:val="28"/>
                <w:lang w:val="ru-RU"/>
              </w:rPr>
              <w:t>6</w:t>
            </w:r>
            <w:r w:rsidRPr="008D477E">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w:t>
            </w:r>
            <w:r>
              <w:rPr>
                <w:rFonts w:ascii="Times New Roman" w:hAnsi="Times New Roman" w:cs="Times New Roman"/>
                <w:sz w:val="28"/>
                <w:szCs w:val="28"/>
                <w:lang w:val="ru-RU"/>
              </w:rPr>
              <w:t xml:space="preserve">, </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бюджета </w:t>
            </w:r>
            <w:r w:rsidR="00A53916">
              <w:rPr>
                <w:rFonts w:ascii="Times New Roman" w:hAnsi="Times New Roman" w:cs="Times New Roman"/>
                <w:sz w:val="28"/>
                <w:szCs w:val="28"/>
                <w:lang w:val="ru-RU"/>
              </w:rPr>
              <w:t xml:space="preserve">округа </w:t>
            </w:r>
            <w:r w:rsidRPr="008D477E">
              <w:rPr>
                <w:rFonts w:ascii="Times New Roman" w:hAnsi="Times New Roman" w:cs="Times New Roman"/>
                <w:sz w:val="28"/>
                <w:szCs w:val="28"/>
                <w:lang w:val="ru-RU"/>
              </w:rPr>
              <w:t xml:space="preserve">(далее – МБ) </w:t>
            </w:r>
            <w:r w:rsidR="00A53916">
              <w:rPr>
                <w:rFonts w:ascii="Times New Roman" w:hAnsi="Times New Roman" w:cs="Times New Roman"/>
                <w:sz w:val="28"/>
                <w:szCs w:val="28"/>
                <w:lang w:val="ru-RU"/>
              </w:rPr>
              <w:t>4284,60</w:t>
            </w:r>
            <w:r w:rsidRPr="008D477E">
              <w:rPr>
                <w:rFonts w:ascii="Times New Roman" w:hAnsi="Times New Roman" w:cs="Times New Roman"/>
                <w:sz w:val="28"/>
                <w:szCs w:val="28"/>
                <w:lang w:val="ru-RU"/>
              </w:rPr>
              <w:t xml:space="preserve"> тыс. рублей,  в том числе по годам:</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2021 году – </w:t>
            </w:r>
            <w:r w:rsidR="000A71FC">
              <w:rPr>
                <w:rFonts w:ascii="Times New Roman" w:hAnsi="Times New Roman" w:cs="Times New Roman"/>
                <w:sz w:val="28"/>
                <w:szCs w:val="28"/>
                <w:lang w:val="ru-RU"/>
              </w:rPr>
              <w:t>576,31</w:t>
            </w:r>
            <w:r w:rsidRPr="008D477E">
              <w:rPr>
                <w:rFonts w:ascii="Times New Roman" w:hAnsi="Times New Roman" w:cs="Times New Roman"/>
                <w:sz w:val="28"/>
                <w:szCs w:val="28"/>
                <w:lang w:val="ru-RU"/>
              </w:rPr>
              <w:t xml:space="preserve"> тыс. рублей (выпадающие доходы – 0,00 тыс. рублей);</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lastRenderedPageBreak/>
              <w:t xml:space="preserve">- в 2022 году – </w:t>
            </w:r>
            <w:r w:rsidR="00453EA8">
              <w:rPr>
                <w:rFonts w:ascii="Times New Roman" w:hAnsi="Times New Roman" w:cs="Times New Roman"/>
                <w:sz w:val="28"/>
                <w:szCs w:val="28"/>
                <w:lang w:val="ru-RU"/>
              </w:rPr>
              <w:t>841,41</w:t>
            </w:r>
            <w:r w:rsidRPr="008D477E">
              <w:rPr>
                <w:rFonts w:ascii="Times New Roman" w:hAnsi="Times New Roman" w:cs="Times New Roman"/>
                <w:sz w:val="28"/>
                <w:szCs w:val="28"/>
                <w:lang w:val="ru-RU"/>
              </w:rPr>
              <w:t xml:space="preserve"> тыс. рублей (выпадающие доходы – 0,00 тыс. рублей);</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2023 году – </w:t>
            </w:r>
            <w:r w:rsidR="00A53916">
              <w:rPr>
                <w:rFonts w:ascii="Times New Roman" w:hAnsi="Times New Roman" w:cs="Times New Roman"/>
                <w:sz w:val="28"/>
                <w:szCs w:val="28"/>
                <w:lang w:val="ru-RU"/>
              </w:rPr>
              <w:t>864,</w:t>
            </w:r>
            <w:r w:rsidR="00753B65">
              <w:rPr>
                <w:rFonts w:ascii="Times New Roman" w:hAnsi="Times New Roman" w:cs="Times New Roman"/>
                <w:sz w:val="28"/>
                <w:szCs w:val="28"/>
                <w:lang w:val="ru-RU"/>
              </w:rPr>
              <w:t>38</w:t>
            </w:r>
            <w:r w:rsidRPr="008D477E">
              <w:rPr>
                <w:rFonts w:ascii="Times New Roman" w:hAnsi="Times New Roman" w:cs="Times New Roman"/>
                <w:sz w:val="28"/>
                <w:szCs w:val="28"/>
                <w:lang w:val="ru-RU"/>
              </w:rPr>
              <w:t>тыс. рублей (выпадающие доходы – 0,00 тыс. рублей)</w:t>
            </w:r>
            <w:r w:rsidR="00BA1585">
              <w:rPr>
                <w:rFonts w:ascii="Times New Roman" w:hAnsi="Times New Roman" w:cs="Times New Roman"/>
                <w:sz w:val="28"/>
                <w:szCs w:val="28"/>
                <w:lang w:val="ru-RU"/>
              </w:rPr>
              <w:t>;</w:t>
            </w:r>
          </w:p>
          <w:p w:rsidR="00BA1585" w:rsidRPr="008D477E" w:rsidRDefault="00BA1585"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 xml:space="preserve">4 </w:t>
            </w:r>
            <w:r w:rsidRPr="008D477E">
              <w:rPr>
                <w:rFonts w:ascii="Times New Roman" w:hAnsi="Times New Roman" w:cs="Times New Roman"/>
                <w:sz w:val="28"/>
                <w:szCs w:val="28"/>
                <w:lang w:val="ru-RU"/>
              </w:rPr>
              <w:t xml:space="preserve">году – </w:t>
            </w:r>
            <w:r w:rsidR="00A53916">
              <w:rPr>
                <w:rFonts w:ascii="Times New Roman" w:hAnsi="Times New Roman" w:cs="Times New Roman"/>
                <w:sz w:val="28"/>
                <w:szCs w:val="28"/>
                <w:lang w:val="ru-RU"/>
              </w:rPr>
              <w:t>657,50</w:t>
            </w:r>
            <w:r w:rsidRPr="008D477E">
              <w:rPr>
                <w:rFonts w:ascii="Times New Roman" w:hAnsi="Times New Roman" w:cs="Times New Roman"/>
                <w:sz w:val="28"/>
                <w:szCs w:val="28"/>
                <w:lang w:val="ru-RU"/>
              </w:rPr>
              <w:t>тыс. рублей (выпада</w:t>
            </w:r>
            <w:r w:rsidR="007A4360">
              <w:rPr>
                <w:rFonts w:ascii="Times New Roman" w:hAnsi="Times New Roman" w:cs="Times New Roman"/>
                <w:sz w:val="28"/>
                <w:szCs w:val="28"/>
                <w:lang w:val="ru-RU"/>
              </w:rPr>
              <w:t>ющие доходы – 0,00 тыс. рублей);</w:t>
            </w:r>
          </w:p>
          <w:p w:rsidR="007A4360" w:rsidRDefault="007A4360"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8D477E">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667,50</w:t>
            </w:r>
            <w:r w:rsidRPr="008D477E">
              <w:rPr>
                <w:rFonts w:ascii="Times New Roman" w:hAnsi="Times New Roman" w:cs="Times New Roman"/>
                <w:sz w:val="28"/>
                <w:szCs w:val="28"/>
                <w:lang w:val="ru-RU"/>
              </w:rPr>
              <w:t>тыс. рубле</w:t>
            </w:r>
            <w:proofErr w:type="gramStart"/>
            <w:r w:rsidRPr="008D477E">
              <w:rPr>
                <w:rFonts w:ascii="Times New Roman" w:hAnsi="Times New Roman" w:cs="Times New Roman"/>
                <w:sz w:val="28"/>
                <w:szCs w:val="28"/>
                <w:lang w:val="ru-RU"/>
              </w:rPr>
              <w:t>й(</w:t>
            </w:r>
            <w:proofErr w:type="gramEnd"/>
            <w:r w:rsidRPr="008D477E">
              <w:rPr>
                <w:rFonts w:ascii="Times New Roman" w:hAnsi="Times New Roman" w:cs="Times New Roman"/>
                <w:sz w:val="28"/>
                <w:szCs w:val="28"/>
                <w:lang w:val="ru-RU"/>
              </w:rPr>
              <w:t>выпада</w:t>
            </w:r>
            <w:r w:rsidR="002977A5">
              <w:rPr>
                <w:rFonts w:ascii="Times New Roman" w:hAnsi="Times New Roman" w:cs="Times New Roman"/>
                <w:sz w:val="28"/>
                <w:szCs w:val="28"/>
                <w:lang w:val="ru-RU"/>
              </w:rPr>
              <w:t>ющие доходы – 0,00 тыс. рублей);</w:t>
            </w:r>
          </w:p>
          <w:p w:rsidR="002977A5" w:rsidRDefault="002977A5" w:rsidP="002977A5">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8D477E">
              <w:rPr>
                <w:rFonts w:ascii="Times New Roman" w:hAnsi="Times New Roman" w:cs="Times New Roman"/>
                <w:sz w:val="28"/>
                <w:szCs w:val="28"/>
                <w:lang w:val="ru-RU"/>
              </w:rPr>
              <w:t xml:space="preserve"> году – </w:t>
            </w:r>
            <w:r w:rsidR="00A53916">
              <w:rPr>
                <w:rFonts w:ascii="Times New Roman" w:hAnsi="Times New Roman" w:cs="Times New Roman"/>
                <w:sz w:val="28"/>
                <w:szCs w:val="28"/>
                <w:lang w:val="ru-RU"/>
              </w:rPr>
              <w:t>677,50</w:t>
            </w:r>
            <w:r w:rsidRPr="008D477E">
              <w:rPr>
                <w:rFonts w:ascii="Times New Roman" w:hAnsi="Times New Roman" w:cs="Times New Roman"/>
                <w:sz w:val="28"/>
                <w:szCs w:val="28"/>
                <w:lang w:val="ru-RU"/>
              </w:rPr>
              <w:t xml:space="preserve"> тыс. рубле</w:t>
            </w:r>
            <w:proofErr w:type="gramStart"/>
            <w:r w:rsidRPr="008D477E">
              <w:rPr>
                <w:rFonts w:ascii="Times New Roman" w:hAnsi="Times New Roman" w:cs="Times New Roman"/>
                <w:sz w:val="28"/>
                <w:szCs w:val="28"/>
                <w:lang w:val="ru-RU"/>
              </w:rPr>
              <w:t>й(</w:t>
            </w:r>
            <w:proofErr w:type="gramEnd"/>
            <w:r w:rsidRPr="008D477E">
              <w:rPr>
                <w:rFonts w:ascii="Times New Roman" w:hAnsi="Times New Roman" w:cs="Times New Roman"/>
                <w:sz w:val="28"/>
                <w:szCs w:val="28"/>
                <w:lang w:val="ru-RU"/>
              </w:rPr>
              <w:t>выпадающие доходы – 0,00 тыс. рублей),</w:t>
            </w:r>
          </w:p>
          <w:p w:rsidR="008D477E" w:rsidRPr="008D477E" w:rsidRDefault="00F44B04" w:rsidP="005E4E41">
            <w:pPr>
              <w:jc w:val="both"/>
              <w:rPr>
                <w:rFonts w:ascii="Times New Roman" w:hAnsi="Times New Roman" w:cs="Times New Roman"/>
                <w:sz w:val="28"/>
                <w:szCs w:val="28"/>
                <w:lang w:val="ru-RU"/>
              </w:rPr>
            </w:pPr>
            <w:r w:rsidRPr="00F44B04">
              <w:rPr>
                <w:rFonts w:ascii="Times New Roman" w:hAnsi="Times New Roman" w:cs="Times New Roman"/>
                <w:sz w:val="28"/>
                <w:szCs w:val="28"/>
                <w:lang w:val="ru-RU"/>
              </w:rPr>
              <w:t>средства внебюджетных источнико</w:t>
            </w:r>
            <w:proofErr w:type="gramStart"/>
            <w:r w:rsidRPr="00F44B04">
              <w:rPr>
                <w:rFonts w:ascii="Times New Roman" w:hAnsi="Times New Roman" w:cs="Times New Roman"/>
                <w:sz w:val="28"/>
                <w:szCs w:val="28"/>
                <w:lang w:val="ru-RU"/>
              </w:rPr>
              <w:t>в</w:t>
            </w:r>
            <w:r w:rsidR="008D477E" w:rsidRPr="008D477E">
              <w:rPr>
                <w:rFonts w:ascii="Times New Roman" w:hAnsi="Times New Roman" w:cs="Times New Roman"/>
                <w:sz w:val="28"/>
                <w:szCs w:val="28"/>
                <w:lang w:val="ru-RU"/>
              </w:rPr>
              <w:t>(</w:t>
            </w:r>
            <w:proofErr w:type="gramEnd"/>
            <w:r w:rsidR="008D477E" w:rsidRPr="008D477E">
              <w:rPr>
                <w:rFonts w:ascii="Times New Roman" w:hAnsi="Times New Roman" w:cs="Times New Roman"/>
                <w:sz w:val="28"/>
                <w:szCs w:val="28"/>
                <w:lang w:val="ru-RU"/>
              </w:rPr>
              <w:t>далее – ВИ)</w:t>
            </w:r>
            <w:r w:rsidR="00C65BCD">
              <w:rPr>
                <w:rFonts w:ascii="Times New Roman" w:hAnsi="Times New Roman" w:cs="Times New Roman"/>
                <w:sz w:val="28"/>
                <w:szCs w:val="28"/>
                <w:lang w:val="ru-RU"/>
              </w:rPr>
              <w:t xml:space="preserve"> – </w:t>
            </w:r>
            <w:r w:rsidR="00807E48">
              <w:rPr>
                <w:rFonts w:ascii="Times New Roman" w:hAnsi="Times New Roman" w:cs="Times New Roman"/>
                <w:sz w:val="28"/>
                <w:szCs w:val="28"/>
                <w:lang w:val="ru-RU"/>
              </w:rPr>
              <w:t>0,00</w:t>
            </w:r>
            <w:r w:rsidR="008D477E" w:rsidRPr="008D477E">
              <w:rPr>
                <w:rFonts w:ascii="Times New Roman" w:hAnsi="Times New Roman" w:cs="Times New Roman"/>
                <w:sz w:val="28"/>
                <w:szCs w:val="28"/>
                <w:lang w:val="ru-RU"/>
              </w:rPr>
              <w:t xml:space="preserve"> тыс. рублей, в том числе по годам реализации:</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2021 году – 0,00 тыс. рублей;</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2022 году – 0,00 тыс. рублей;</w:t>
            </w:r>
          </w:p>
          <w:p w:rsidR="008D477E"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w:t>
            </w:r>
            <w:r w:rsidR="00807E48">
              <w:rPr>
                <w:rFonts w:ascii="Times New Roman" w:hAnsi="Times New Roman" w:cs="Times New Roman"/>
                <w:sz w:val="28"/>
                <w:szCs w:val="28"/>
                <w:lang w:val="ru-RU"/>
              </w:rPr>
              <w:t xml:space="preserve"> в 2023 году – 0,00 тыс. рублей;</w:t>
            </w:r>
          </w:p>
          <w:p w:rsidR="00807E48" w:rsidRPr="008D477E" w:rsidRDefault="00807E48"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4</w:t>
            </w:r>
            <w:r w:rsidR="007A4360">
              <w:rPr>
                <w:rFonts w:ascii="Times New Roman" w:hAnsi="Times New Roman" w:cs="Times New Roman"/>
                <w:sz w:val="28"/>
                <w:szCs w:val="28"/>
                <w:lang w:val="ru-RU"/>
              </w:rPr>
              <w:t xml:space="preserve"> году – 0,00 тыс. рублей;</w:t>
            </w:r>
          </w:p>
          <w:p w:rsidR="007A4360" w:rsidRPr="008D477E" w:rsidRDefault="007A4360"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8D477E">
              <w:rPr>
                <w:rFonts w:ascii="Times New Roman" w:hAnsi="Times New Roman" w:cs="Times New Roman"/>
                <w:sz w:val="28"/>
                <w:szCs w:val="28"/>
                <w:lang w:val="ru-RU"/>
              </w:rPr>
              <w:t xml:space="preserve"> году – 0,00 тыс. руб</w:t>
            </w:r>
            <w:r w:rsidR="002977A5">
              <w:rPr>
                <w:rFonts w:ascii="Times New Roman" w:hAnsi="Times New Roman" w:cs="Times New Roman"/>
                <w:sz w:val="28"/>
                <w:szCs w:val="28"/>
                <w:lang w:val="ru-RU"/>
              </w:rPr>
              <w:t>лей;</w:t>
            </w:r>
          </w:p>
          <w:p w:rsidR="002977A5" w:rsidRPr="008D477E" w:rsidRDefault="002977A5" w:rsidP="002977A5">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8D477E">
              <w:rPr>
                <w:rFonts w:ascii="Times New Roman" w:hAnsi="Times New Roman" w:cs="Times New Roman"/>
                <w:sz w:val="28"/>
                <w:szCs w:val="28"/>
                <w:lang w:val="ru-RU"/>
              </w:rPr>
              <w:t xml:space="preserve"> году – 0,00 тыс. рублей.</w:t>
            </w:r>
          </w:p>
          <w:p w:rsidR="00F5700A" w:rsidRPr="008D477E" w:rsidRDefault="008D477E"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Прогнозируемые суммы уточняются при формировании МБ округа</w:t>
            </w:r>
          </w:p>
        </w:tc>
      </w:tr>
      <w:tr w:rsidR="00F5700A" w:rsidRPr="000C7E28" w:rsidTr="00B86DBA">
        <w:tc>
          <w:tcPr>
            <w:tcW w:w="3510" w:type="dxa"/>
          </w:tcPr>
          <w:p w:rsidR="00F5700A" w:rsidRPr="00FA779C" w:rsidRDefault="00F5700A" w:rsidP="005E4E41">
            <w:pPr>
              <w:rPr>
                <w:rFonts w:ascii="Times New Roman" w:hAnsi="Times New Roman" w:cs="Times New Roman"/>
                <w:b/>
                <w:sz w:val="28"/>
                <w:szCs w:val="28"/>
              </w:rPr>
            </w:pPr>
            <w:proofErr w:type="spellStart"/>
            <w:r w:rsidRPr="00FA779C">
              <w:rPr>
                <w:rFonts w:ascii="Times New Roman" w:hAnsi="Times New Roman" w:cs="Times New Roman"/>
                <w:sz w:val="28"/>
                <w:szCs w:val="28"/>
              </w:rPr>
              <w:lastRenderedPageBreak/>
              <w:t>ОжидаемыерезультатыреализацииПодпрограммы</w:t>
            </w:r>
            <w:proofErr w:type="spellEnd"/>
          </w:p>
        </w:tc>
        <w:tc>
          <w:tcPr>
            <w:tcW w:w="6344" w:type="dxa"/>
          </w:tcPr>
          <w:p w:rsidR="00F5700A" w:rsidRDefault="00F5700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В результате реализации Подпрограммы ожидается:</w:t>
            </w:r>
          </w:p>
          <w:p w:rsidR="00247E50" w:rsidRDefault="00247E50"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сохранение общей протяженности обслуживаемых тепловых сетей до 23,7 км на уровне 2019 г.;</w:t>
            </w:r>
          </w:p>
          <w:p w:rsidR="00F5700A" w:rsidRPr="006847C7" w:rsidRDefault="00F5700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увеличение доли </w:t>
            </w:r>
            <w:r w:rsidR="00551766">
              <w:rPr>
                <w:rFonts w:ascii="Times New Roman" w:hAnsi="Times New Roman" w:cs="Times New Roman"/>
                <w:sz w:val="28"/>
                <w:szCs w:val="28"/>
                <w:lang w:val="ru-RU"/>
              </w:rPr>
              <w:t>отремонтированных</w:t>
            </w:r>
            <w:r w:rsidRPr="006847C7">
              <w:rPr>
                <w:rFonts w:ascii="Times New Roman" w:hAnsi="Times New Roman" w:cs="Times New Roman"/>
                <w:sz w:val="28"/>
                <w:szCs w:val="28"/>
                <w:lang w:val="ru-RU"/>
              </w:rPr>
              <w:t xml:space="preserve"> котельных в общем количестве котельных до 36,4 %;</w:t>
            </w:r>
          </w:p>
          <w:p w:rsidR="00F5700A" w:rsidRPr="006847C7" w:rsidRDefault="00F5700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551766">
              <w:rPr>
                <w:rFonts w:ascii="Times New Roman" w:hAnsi="Times New Roman" w:cs="Times New Roman"/>
                <w:sz w:val="28"/>
                <w:szCs w:val="28"/>
                <w:lang w:val="ru-RU"/>
              </w:rPr>
              <w:t>сохранение количества</w:t>
            </w:r>
            <w:r w:rsidRPr="006847C7">
              <w:rPr>
                <w:rFonts w:ascii="Times New Roman" w:hAnsi="Times New Roman" w:cs="Times New Roman"/>
                <w:sz w:val="28"/>
                <w:szCs w:val="28"/>
                <w:lang w:val="ru-RU"/>
              </w:rPr>
              <w:t xml:space="preserve"> межмуниципальных зональных </w:t>
            </w:r>
            <w:proofErr w:type="spellStart"/>
            <w:r w:rsidRPr="006847C7">
              <w:rPr>
                <w:rFonts w:ascii="Times New Roman" w:hAnsi="Times New Roman" w:cs="Times New Roman"/>
                <w:sz w:val="28"/>
                <w:szCs w:val="28"/>
                <w:lang w:val="ru-RU"/>
              </w:rPr>
              <w:t>отходоперерабатывающих</w:t>
            </w:r>
            <w:proofErr w:type="spellEnd"/>
            <w:r w:rsidRPr="006847C7">
              <w:rPr>
                <w:rFonts w:ascii="Times New Roman" w:hAnsi="Times New Roman" w:cs="Times New Roman"/>
                <w:sz w:val="28"/>
                <w:szCs w:val="28"/>
                <w:lang w:val="ru-RU"/>
              </w:rPr>
              <w:t xml:space="preserve"> комплексов </w:t>
            </w:r>
            <w:r w:rsidR="00551766">
              <w:rPr>
                <w:rFonts w:ascii="Times New Roman" w:hAnsi="Times New Roman" w:cs="Times New Roman"/>
                <w:sz w:val="28"/>
                <w:szCs w:val="28"/>
                <w:lang w:val="ru-RU"/>
              </w:rPr>
              <w:t xml:space="preserve">в количестве </w:t>
            </w:r>
            <w:r w:rsidRPr="006847C7">
              <w:rPr>
                <w:rFonts w:ascii="Times New Roman" w:hAnsi="Times New Roman" w:cs="Times New Roman"/>
                <w:sz w:val="28"/>
                <w:szCs w:val="28"/>
                <w:lang w:val="ru-RU"/>
              </w:rPr>
              <w:t xml:space="preserve">1 </w:t>
            </w:r>
            <w:proofErr w:type="spellStart"/>
            <w:proofErr w:type="gramStart"/>
            <w:r w:rsidRPr="006847C7">
              <w:rPr>
                <w:rFonts w:ascii="Times New Roman" w:hAnsi="Times New Roman" w:cs="Times New Roman"/>
                <w:sz w:val="28"/>
                <w:szCs w:val="28"/>
                <w:lang w:val="ru-RU"/>
              </w:rPr>
              <w:t>ед</w:t>
            </w:r>
            <w:proofErr w:type="spellEnd"/>
            <w:proofErr w:type="gramEnd"/>
            <w:r w:rsidRPr="006847C7">
              <w:rPr>
                <w:rFonts w:ascii="Times New Roman" w:hAnsi="Times New Roman" w:cs="Times New Roman"/>
                <w:sz w:val="28"/>
                <w:szCs w:val="28"/>
                <w:lang w:val="ru-RU"/>
              </w:rPr>
              <w:t>;</w:t>
            </w:r>
          </w:p>
          <w:p w:rsidR="00F5700A" w:rsidRPr="006847C7" w:rsidRDefault="00F5700A"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увеличение количества населения, пользующегося  услугой вывоза ТКО</w:t>
            </w:r>
            <w:r w:rsidR="00551766">
              <w:rPr>
                <w:rFonts w:ascii="Times New Roman" w:hAnsi="Times New Roman" w:cs="Times New Roman"/>
                <w:sz w:val="28"/>
                <w:szCs w:val="28"/>
                <w:lang w:val="ru-RU"/>
              </w:rPr>
              <w:t xml:space="preserve"> до 38663 человек</w:t>
            </w:r>
            <w:r w:rsidRPr="006847C7">
              <w:rPr>
                <w:rFonts w:ascii="Times New Roman" w:hAnsi="Times New Roman" w:cs="Times New Roman"/>
                <w:sz w:val="28"/>
                <w:szCs w:val="28"/>
                <w:lang w:val="ru-RU"/>
              </w:rPr>
              <w:t xml:space="preserve">; </w:t>
            </w:r>
          </w:p>
          <w:p w:rsidR="00F5700A" w:rsidRPr="006847C7" w:rsidRDefault="00F5700A" w:rsidP="005E4E41">
            <w:pPr>
              <w:jc w:val="both"/>
              <w:rPr>
                <w:rFonts w:ascii="Times New Roman" w:hAnsi="Times New Roman" w:cs="Times New Roman"/>
                <w:b/>
                <w:sz w:val="28"/>
                <w:szCs w:val="28"/>
                <w:lang w:val="ru-RU"/>
              </w:rPr>
            </w:pPr>
            <w:r w:rsidRPr="006847C7">
              <w:rPr>
                <w:rFonts w:ascii="Times New Roman" w:hAnsi="Times New Roman" w:cs="Times New Roman"/>
                <w:sz w:val="28"/>
                <w:szCs w:val="28"/>
                <w:lang w:val="ru-RU"/>
              </w:rPr>
              <w:t xml:space="preserve">- </w:t>
            </w:r>
            <w:r w:rsidR="00551766">
              <w:rPr>
                <w:rFonts w:ascii="Times New Roman" w:hAnsi="Times New Roman" w:cs="Times New Roman"/>
                <w:sz w:val="28"/>
                <w:szCs w:val="28"/>
                <w:lang w:val="ru-RU"/>
              </w:rPr>
              <w:t xml:space="preserve">сохранение </w:t>
            </w:r>
            <w:r w:rsidRPr="006847C7">
              <w:rPr>
                <w:rFonts w:ascii="Times New Roman" w:hAnsi="Times New Roman" w:cs="Times New Roman"/>
                <w:sz w:val="28"/>
                <w:szCs w:val="28"/>
                <w:lang w:val="ru-RU"/>
              </w:rPr>
              <w:t xml:space="preserve">удельного веса ТКО, </w:t>
            </w:r>
            <w:proofErr w:type="gramStart"/>
            <w:r w:rsidRPr="006847C7">
              <w:rPr>
                <w:rFonts w:ascii="Times New Roman" w:hAnsi="Times New Roman" w:cs="Times New Roman"/>
                <w:sz w:val="28"/>
                <w:szCs w:val="28"/>
                <w:lang w:val="ru-RU"/>
              </w:rPr>
              <w:t>переработанных</w:t>
            </w:r>
            <w:proofErr w:type="gramEnd"/>
            <w:r w:rsidRPr="006847C7">
              <w:rPr>
                <w:rFonts w:ascii="Times New Roman" w:hAnsi="Times New Roman" w:cs="Times New Roman"/>
                <w:sz w:val="28"/>
                <w:szCs w:val="28"/>
                <w:lang w:val="ru-RU"/>
              </w:rPr>
              <w:t xml:space="preserve"> межмуниципальным зональным </w:t>
            </w:r>
            <w:proofErr w:type="spellStart"/>
            <w:r w:rsidRPr="006847C7">
              <w:rPr>
                <w:rFonts w:ascii="Times New Roman" w:hAnsi="Times New Roman" w:cs="Times New Roman"/>
                <w:sz w:val="28"/>
                <w:szCs w:val="28"/>
                <w:lang w:val="ru-RU"/>
              </w:rPr>
              <w:t>отходо-перерабатывающим</w:t>
            </w:r>
            <w:proofErr w:type="spellEnd"/>
            <w:r w:rsidRPr="006847C7">
              <w:rPr>
                <w:rFonts w:ascii="Times New Roman" w:hAnsi="Times New Roman" w:cs="Times New Roman"/>
                <w:sz w:val="28"/>
                <w:szCs w:val="28"/>
                <w:lang w:val="ru-RU"/>
              </w:rPr>
              <w:t xml:space="preserve"> комплексом, в общем объеме ТКО на 100%</w:t>
            </w:r>
          </w:p>
        </w:tc>
      </w:tr>
    </w:tbl>
    <w:p w:rsidR="00F5700A" w:rsidRPr="006847C7" w:rsidRDefault="00F5700A" w:rsidP="005E4E41">
      <w:pPr>
        <w:jc w:val="center"/>
        <w:rPr>
          <w:rFonts w:ascii="Times New Roman" w:hAnsi="Times New Roman" w:cs="Times New Roman"/>
          <w:sz w:val="28"/>
          <w:szCs w:val="28"/>
          <w:lang w:val="ru-RU"/>
        </w:rPr>
      </w:pPr>
    </w:p>
    <w:p w:rsidR="00F260C9" w:rsidRPr="006847C7" w:rsidRDefault="00F260C9" w:rsidP="005E4E41">
      <w:pPr>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Подпрограмм</w:t>
      </w:r>
      <w:r w:rsidR="00AE0D03">
        <w:rPr>
          <w:rFonts w:ascii="Times New Roman" w:hAnsi="Times New Roman" w:cs="Times New Roman"/>
          <w:sz w:val="28"/>
          <w:szCs w:val="28"/>
          <w:lang w:val="ru-RU"/>
        </w:rPr>
        <w:t>а разработана в соответствии с Ф</w:t>
      </w:r>
      <w:r w:rsidRPr="006847C7">
        <w:rPr>
          <w:rFonts w:ascii="Times New Roman" w:hAnsi="Times New Roman" w:cs="Times New Roman"/>
          <w:sz w:val="28"/>
          <w:szCs w:val="28"/>
          <w:lang w:val="ru-RU"/>
        </w:rPr>
        <w:t>едеральным закон</w:t>
      </w:r>
      <w:r w:rsidR="00E60D9C" w:rsidRPr="006847C7">
        <w:rPr>
          <w:rFonts w:ascii="Times New Roman" w:hAnsi="Times New Roman" w:cs="Times New Roman"/>
          <w:sz w:val="28"/>
          <w:szCs w:val="28"/>
          <w:lang w:val="ru-RU"/>
        </w:rPr>
        <w:t>ом</w:t>
      </w:r>
      <w:r w:rsidR="00AE0D03">
        <w:rPr>
          <w:rFonts w:ascii="Times New Roman" w:hAnsi="Times New Roman" w:cs="Times New Roman"/>
          <w:sz w:val="28"/>
          <w:szCs w:val="28"/>
          <w:lang w:val="ru-RU"/>
        </w:rPr>
        <w:t xml:space="preserve"> от             06 октября </w:t>
      </w:r>
      <w:r w:rsidRPr="006847C7">
        <w:rPr>
          <w:rFonts w:ascii="Times New Roman" w:hAnsi="Times New Roman" w:cs="Times New Roman"/>
          <w:sz w:val="28"/>
          <w:szCs w:val="28"/>
          <w:lang w:val="ru-RU"/>
        </w:rPr>
        <w:t>2003</w:t>
      </w:r>
      <w:r w:rsidR="00AE0D03">
        <w:rPr>
          <w:rFonts w:ascii="Times New Roman" w:hAnsi="Times New Roman" w:cs="Times New Roman"/>
          <w:sz w:val="28"/>
          <w:szCs w:val="28"/>
          <w:lang w:val="ru-RU"/>
        </w:rPr>
        <w:t xml:space="preserve"> года</w:t>
      </w:r>
      <w:r w:rsidRPr="006847C7">
        <w:rPr>
          <w:rFonts w:ascii="Times New Roman" w:hAnsi="Times New Roman" w:cs="Times New Roman"/>
          <w:sz w:val="28"/>
          <w:szCs w:val="28"/>
          <w:lang w:val="ru-RU"/>
        </w:rPr>
        <w:t xml:space="preserve"> № 131-ФЗ «Об общих принципах организации местного самоуправления в Российской Федерации», </w:t>
      </w:r>
      <w:r w:rsidR="00E60D9C" w:rsidRPr="006847C7">
        <w:rPr>
          <w:rFonts w:ascii="Times New Roman" w:hAnsi="Times New Roman" w:cs="Times New Roman"/>
          <w:sz w:val="28"/>
          <w:szCs w:val="28"/>
          <w:lang w:val="ru-RU"/>
        </w:rPr>
        <w:t>п</w:t>
      </w:r>
      <w:r w:rsidRPr="006847C7">
        <w:rPr>
          <w:rFonts w:ascii="Times New Roman" w:hAnsi="Times New Roman" w:cs="Times New Roman"/>
          <w:sz w:val="28"/>
          <w:szCs w:val="28"/>
          <w:lang w:val="ru-RU"/>
        </w:rPr>
        <w:t>остановлением Правительств</w:t>
      </w:r>
      <w:r w:rsidR="00AE0D03">
        <w:rPr>
          <w:rFonts w:ascii="Times New Roman" w:hAnsi="Times New Roman" w:cs="Times New Roman"/>
          <w:sz w:val="28"/>
          <w:szCs w:val="28"/>
          <w:lang w:val="ru-RU"/>
        </w:rPr>
        <w:t xml:space="preserve">а Российской Федерации от 14 июня </w:t>
      </w:r>
      <w:r w:rsidRPr="006847C7">
        <w:rPr>
          <w:rFonts w:ascii="Times New Roman" w:hAnsi="Times New Roman" w:cs="Times New Roman"/>
          <w:sz w:val="28"/>
          <w:szCs w:val="28"/>
          <w:lang w:val="ru-RU"/>
        </w:rPr>
        <w:t>2013</w:t>
      </w:r>
      <w:r w:rsidR="00AE0D03">
        <w:rPr>
          <w:rFonts w:ascii="Times New Roman" w:hAnsi="Times New Roman" w:cs="Times New Roman"/>
          <w:sz w:val="28"/>
          <w:szCs w:val="28"/>
          <w:lang w:val="ru-RU"/>
        </w:rPr>
        <w:t xml:space="preserve"> года</w:t>
      </w:r>
      <w:r w:rsidRPr="006847C7">
        <w:rPr>
          <w:rFonts w:ascii="Times New Roman" w:hAnsi="Times New Roman" w:cs="Times New Roman"/>
          <w:sz w:val="28"/>
          <w:szCs w:val="28"/>
          <w:lang w:val="ru-RU"/>
        </w:rPr>
        <w:t xml:space="preserve"> № 502 «Об утверждении требований к программам комплексного развития систем коммунальной инфраструктур</w:t>
      </w:r>
      <w:r w:rsidR="00AD0321" w:rsidRPr="006847C7">
        <w:rPr>
          <w:rFonts w:ascii="Times New Roman" w:hAnsi="Times New Roman" w:cs="Times New Roman"/>
          <w:sz w:val="28"/>
          <w:szCs w:val="28"/>
          <w:lang w:val="ru-RU"/>
        </w:rPr>
        <w:t xml:space="preserve">ы поселений, </w:t>
      </w:r>
      <w:r w:rsidR="00753B65">
        <w:rPr>
          <w:rFonts w:ascii="Times New Roman" w:hAnsi="Times New Roman" w:cs="Times New Roman"/>
          <w:sz w:val="28"/>
          <w:szCs w:val="28"/>
          <w:lang w:val="ru-RU"/>
        </w:rPr>
        <w:t xml:space="preserve">муниципальных округов, </w:t>
      </w:r>
      <w:r w:rsidR="00AD0321" w:rsidRPr="006847C7">
        <w:rPr>
          <w:rFonts w:ascii="Times New Roman" w:hAnsi="Times New Roman" w:cs="Times New Roman"/>
          <w:sz w:val="28"/>
          <w:szCs w:val="28"/>
          <w:lang w:val="ru-RU"/>
        </w:rPr>
        <w:t>городских округов</w:t>
      </w:r>
      <w:proofErr w:type="gramStart"/>
      <w:r w:rsidR="00E60D9C" w:rsidRPr="006847C7">
        <w:rPr>
          <w:rFonts w:ascii="Times New Roman" w:hAnsi="Times New Roman" w:cs="Times New Roman"/>
          <w:sz w:val="28"/>
          <w:szCs w:val="28"/>
          <w:lang w:val="ru-RU"/>
        </w:rPr>
        <w:t>.</w:t>
      </w:r>
      <w:r w:rsidR="00753B65">
        <w:rPr>
          <w:rFonts w:ascii="Times New Roman" w:hAnsi="Times New Roman" w:cs="Times New Roman"/>
          <w:sz w:val="28"/>
          <w:szCs w:val="28"/>
          <w:lang w:val="ru-RU"/>
        </w:rPr>
        <w:t>»</w:t>
      </w:r>
      <w:proofErr w:type="gramEnd"/>
    </w:p>
    <w:p w:rsidR="0001474A"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lastRenderedPageBreak/>
        <w:t>Раздел 1. Приоритеты и цели политики в развитии систем</w:t>
      </w:r>
    </w:p>
    <w:p w:rsidR="00F260C9" w:rsidRDefault="00F260C9" w:rsidP="005E4E41">
      <w:pPr>
        <w:jc w:val="center"/>
        <w:rPr>
          <w:rFonts w:ascii="Times New Roman" w:hAnsi="Times New Roman" w:cs="Times New Roman"/>
          <w:sz w:val="28"/>
          <w:szCs w:val="28"/>
          <w:lang w:val="ru-RU"/>
        </w:rPr>
      </w:pPr>
      <w:r w:rsidRPr="00CB4251">
        <w:rPr>
          <w:rFonts w:ascii="Times New Roman" w:hAnsi="Times New Roman" w:cs="Times New Roman"/>
          <w:sz w:val="28"/>
          <w:szCs w:val="28"/>
          <w:lang w:val="ru-RU"/>
        </w:rPr>
        <w:t>коммунальной инфраструктуры</w:t>
      </w:r>
    </w:p>
    <w:p w:rsidR="0001474A" w:rsidRPr="0001474A" w:rsidRDefault="0001474A" w:rsidP="005E4E41">
      <w:pPr>
        <w:jc w:val="center"/>
        <w:rPr>
          <w:rFonts w:ascii="Times New Roman" w:hAnsi="Times New Roman" w:cs="Times New Roman"/>
          <w:sz w:val="28"/>
          <w:szCs w:val="28"/>
          <w:lang w:val="ru-RU"/>
        </w:rPr>
      </w:pPr>
    </w:p>
    <w:p w:rsidR="00F260C9" w:rsidRPr="00CB4251" w:rsidRDefault="007F0FEF" w:rsidP="005E4E41">
      <w:pPr>
        <w:tabs>
          <w:tab w:val="left" w:pos="567"/>
        </w:tabs>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ab/>
      </w:r>
      <w:r w:rsidR="00F260C9" w:rsidRPr="00CB4251">
        <w:rPr>
          <w:rFonts w:ascii="Times New Roman" w:eastAsia="Calibri" w:hAnsi="Times New Roman" w:cs="Times New Roman"/>
          <w:sz w:val="28"/>
          <w:szCs w:val="28"/>
          <w:lang w:val="ru-RU"/>
        </w:rPr>
        <w:t>Подпрограммой предусматриваются:</w:t>
      </w:r>
    </w:p>
    <w:p w:rsidR="00F260C9" w:rsidRPr="006847C7" w:rsidRDefault="00F260C9" w:rsidP="005E4E41">
      <w:pPr>
        <w:ind w:firstLine="567"/>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 ресурсное обеспечение и механизмы реализации</w:t>
      </w:r>
      <w:r w:rsidRPr="006847C7">
        <w:rPr>
          <w:rFonts w:ascii="Times New Roman" w:hAnsi="Times New Roman" w:cs="Times New Roman"/>
          <w:lang w:val="ru-RU"/>
        </w:rPr>
        <w:t xml:space="preserve">: </w:t>
      </w:r>
      <w:r w:rsidRPr="006847C7">
        <w:rPr>
          <w:rFonts w:ascii="Times New Roman" w:hAnsi="Times New Roman" w:cs="Times New Roman"/>
          <w:sz w:val="28"/>
          <w:szCs w:val="28"/>
          <w:lang w:val="ru-RU"/>
        </w:rPr>
        <w:t>соблюдение экологических норм и требований при эксплуатации объектов коммунального комплекса, входящих в состав систем электроснабжения, газоснабжения, теплоснабжения, водоснабжения и водоотведения, и объектов, используемых для утилизации, обезвреживания и захоронения твердых бытовых отходов  округа.</w:t>
      </w:r>
      <w:r w:rsidRPr="006847C7">
        <w:rPr>
          <w:rFonts w:ascii="Times New Roman" w:eastAsia="Calibri" w:hAnsi="Times New Roman" w:cs="Times New Roman"/>
          <w:sz w:val="28"/>
          <w:szCs w:val="28"/>
          <w:lang w:val="ru-RU"/>
        </w:rPr>
        <w:t xml:space="preserve"> Подпрограмма  в полной мере соответствует государственной политике реформирования жилищно-коммунального комплекса Российской Федерации;</w:t>
      </w:r>
    </w:p>
    <w:p w:rsidR="00F260C9" w:rsidRDefault="00F260C9" w:rsidP="005E4E41">
      <w:pPr>
        <w:ind w:firstLine="567"/>
        <w:jc w:val="both"/>
        <w:rPr>
          <w:rFonts w:ascii="Times New Roman" w:hAnsi="Times New Roman" w:cs="Times New Roman"/>
          <w:sz w:val="28"/>
          <w:szCs w:val="28"/>
          <w:lang w:val="ru-RU"/>
        </w:rPr>
      </w:pPr>
      <w:r w:rsidRPr="00CB4251">
        <w:rPr>
          <w:rFonts w:ascii="Times New Roman" w:hAnsi="Times New Roman" w:cs="Times New Roman"/>
          <w:sz w:val="28"/>
          <w:szCs w:val="28"/>
          <w:lang w:val="ru-RU"/>
        </w:rPr>
        <w:t>Целями Подпрограммы являются:</w:t>
      </w:r>
    </w:p>
    <w:p w:rsidR="00106CDD" w:rsidRDefault="00106CDD" w:rsidP="005E4E4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внедрение современного технологического и вспомогательного оборудования, новых средств автоматизации</w:t>
      </w:r>
      <w:r>
        <w:rPr>
          <w:rFonts w:ascii="Times New Roman" w:hAnsi="Times New Roman" w:cs="Times New Roman"/>
          <w:sz w:val="28"/>
          <w:szCs w:val="28"/>
          <w:lang w:val="ru-RU"/>
        </w:rPr>
        <w:t>.</w:t>
      </w:r>
    </w:p>
    <w:p w:rsidR="00106CDD" w:rsidRDefault="00106CDD"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Для достижения </w:t>
      </w:r>
      <w:proofErr w:type="spellStart"/>
      <w:r w:rsidRPr="006847C7">
        <w:rPr>
          <w:rFonts w:ascii="Times New Roman" w:hAnsi="Times New Roman" w:cs="Times New Roman"/>
          <w:sz w:val="28"/>
          <w:szCs w:val="28"/>
          <w:lang w:val="ru-RU"/>
        </w:rPr>
        <w:t>цел</w:t>
      </w:r>
      <w:r>
        <w:rPr>
          <w:rFonts w:ascii="Times New Roman" w:hAnsi="Times New Roman" w:cs="Times New Roman"/>
          <w:sz w:val="28"/>
          <w:szCs w:val="28"/>
          <w:lang w:val="ru-RU"/>
        </w:rPr>
        <w:t>и</w:t>
      </w:r>
      <w:r w:rsidR="003A75A0">
        <w:rPr>
          <w:rFonts w:ascii="Times New Roman" w:hAnsi="Times New Roman" w:cs="Times New Roman"/>
          <w:sz w:val="28"/>
          <w:szCs w:val="28"/>
          <w:lang w:val="ru-RU"/>
        </w:rPr>
        <w:t>Подпрограммы</w:t>
      </w:r>
      <w:proofErr w:type="spellEnd"/>
      <w:r w:rsidR="003A75A0">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необходимо решение следующих задач:</w:t>
      </w:r>
    </w:p>
    <w:p w:rsidR="003A75A0" w:rsidRDefault="003A75A0" w:rsidP="005E4E4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модернизация коммунальной инфраструктуры (ремонт котельных);</w:t>
      </w:r>
    </w:p>
    <w:p w:rsidR="003A75A0" w:rsidRPr="006847C7" w:rsidRDefault="003A75A0" w:rsidP="005E4E4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соблюдение экологических норм и требований при проведении мероприятий по вывозу ТКО.</w:t>
      </w:r>
    </w:p>
    <w:p w:rsidR="00106CDD" w:rsidRPr="00B34537" w:rsidRDefault="00106CDD" w:rsidP="005E4E41">
      <w:pPr>
        <w:ind w:firstLine="567"/>
        <w:jc w:val="both"/>
        <w:rPr>
          <w:rFonts w:ascii="Times New Roman" w:hAnsi="Times New Roman" w:cs="Times New Roman"/>
          <w:color w:val="C0504D" w:themeColor="accent2"/>
          <w:sz w:val="28"/>
          <w:szCs w:val="28"/>
          <w:lang w:val="ru-RU"/>
        </w:rPr>
      </w:pPr>
    </w:p>
    <w:p w:rsidR="00F260C9" w:rsidRPr="008058B8" w:rsidRDefault="00F260C9" w:rsidP="005E4E41">
      <w:pPr>
        <w:tabs>
          <w:tab w:val="left" w:pos="720"/>
        </w:tabs>
        <w:suppressAutoHyphens/>
        <w:spacing w:line="240" w:lineRule="atLeast"/>
        <w:jc w:val="center"/>
        <w:rPr>
          <w:rFonts w:ascii="Times New Roman" w:hAnsi="Times New Roman" w:cs="Times New Roman"/>
          <w:sz w:val="28"/>
          <w:szCs w:val="28"/>
          <w:lang w:val="ru-RU"/>
        </w:rPr>
      </w:pPr>
      <w:r w:rsidRPr="008058B8">
        <w:rPr>
          <w:rFonts w:ascii="Times New Roman" w:hAnsi="Times New Roman" w:cs="Times New Roman"/>
          <w:sz w:val="28"/>
          <w:szCs w:val="28"/>
          <w:lang w:val="ru-RU"/>
        </w:rPr>
        <w:t>Раздел 2.  Основные мероприятия Подпрограммы</w:t>
      </w:r>
    </w:p>
    <w:p w:rsidR="0001474A" w:rsidRPr="008058B8" w:rsidRDefault="0001474A" w:rsidP="005E4E41">
      <w:pPr>
        <w:tabs>
          <w:tab w:val="left" w:pos="720"/>
        </w:tabs>
        <w:suppressAutoHyphens/>
        <w:spacing w:line="240" w:lineRule="atLeast"/>
        <w:jc w:val="center"/>
        <w:rPr>
          <w:rFonts w:ascii="Times New Roman" w:hAnsi="Times New Roman" w:cs="Times New Roman"/>
          <w:sz w:val="28"/>
          <w:szCs w:val="28"/>
          <w:lang w:val="ru-RU"/>
        </w:rPr>
      </w:pPr>
    </w:p>
    <w:p w:rsidR="00F260C9" w:rsidRPr="008058B8" w:rsidRDefault="00F260C9" w:rsidP="005E4E41">
      <w:pPr>
        <w:widowControl w:val="0"/>
        <w:tabs>
          <w:tab w:val="left" w:pos="567"/>
        </w:tabs>
        <w:suppressAutoHyphens/>
        <w:autoSpaceDE w:val="0"/>
        <w:autoSpaceDN w:val="0"/>
        <w:adjustRightInd w:val="0"/>
        <w:spacing w:line="240" w:lineRule="atLeast"/>
        <w:jc w:val="both"/>
        <w:rPr>
          <w:rFonts w:ascii="Times New Roman" w:hAnsi="Times New Roman" w:cs="Times New Roman"/>
          <w:sz w:val="28"/>
          <w:szCs w:val="28"/>
          <w:lang w:val="ru-RU"/>
        </w:rPr>
      </w:pPr>
      <w:r w:rsidRPr="008058B8">
        <w:rPr>
          <w:rFonts w:ascii="Times New Roman" w:hAnsi="Times New Roman" w:cs="Times New Roman"/>
          <w:sz w:val="28"/>
          <w:szCs w:val="28"/>
          <w:lang w:val="ru-RU"/>
        </w:rPr>
        <w:t xml:space="preserve">       Сведения об основн</w:t>
      </w:r>
      <w:r w:rsidR="00007AE6" w:rsidRPr="008058B8">
        <w:rPr>
          <w:rFonts w:ascii="Times New Roman" w:hAnsi="Times New Roman" w:cs="Times New Roman"/>
          <w:sz w:val="28"/>
          <w:szCs w:val="28"/>
          <w:lang w:val="ru-RU"/>
        </w:rPr>
        <w:t xml:space="preserve">ом </w:t>
      </w:r>
      <w:r w:rsidRPr="008058B8">
        <w:rPr>
          <w:rFonts w:ascii="Times New Roman" w:hAnsi="Times New Roman" w:cs="Times New Roman"/>
          <w:sz w:val="28"/>
          <w:szCs w:val="28"/>
          <w:lang w:val="ru-RU"/>
        </w:rPr>
        <w:t>мероприяти</w:t>
      </w:r>
      <w:r w:rsidR="00007AE6" w:rsidRPr="008058B8">
        <w:rPr>
          <w:rFonts w:ascii="Times New Roman" w:hAnsi="Times New Roman" w:cs="Times New Roman"/>
          <w:sz w:val="28"/>
          <w:szCs w:val="28"/>
          <w:lang w:val="ru-RU"/>
        </w:rPr>
        <w:t>и</w:t>
      </w:r>
      <w:r w:rsidRPr="008058B8">
        <w:rPr>
          <w:rFonts w:ascii="Times New Roman" w:hAnsi="Times New Roman" w:cs="Times New Roman"/>
          <w:sz w:val="28"/>
          <w:szCs w:val="28"/>
          <w:lang w:val="ru-RU"/>
        </w:rPr>
        <w:t xml:space="preserve"> Подпрограммы с указанием сроков реализации и ожидаемых результатов приведены в приложении № </w:t>
      </w:r>
      <w:r w:rsidR="00C65BCD">
        <w:rPr>
          <w:rFonts w:ascii="Times New Roman" w:hAnsi="Times New Roman" w:cs="Times New Roman"/>
          <w:sz w:val="28"/>
          <w:szCs w:val="28"/>
          <w:lang w:val="ru-RU"/>
        </w:rPr>
        <w:t>6</w:t>
      </w:r>
      <w:r w:rsidRPr="008058B8">
        <w:rPr>
          <w:rFonts w:ascii="Times New Roman" w:hAnsi="Times New Roman" w:cs="Times New Roman"/>
          <w:sz w:val="28"/>
          <w:szCs w:val="28"/>
          <w:lang w:val="ru-RU"/>
        </w:rPr>
        <w:t xml:space="preserve"> к Программе.</w:t>
      </w:r>
    </w:p>
    <w:p w:rsidR="00F260C9" w:rsidRPr="006847C7" w:rsidRDefault="00F260C9" w:rsidP="005E4E41">
      <w:pPr>
        <w:widowControl w:val="0"/>
        <w:tabs>
          <w:tab w:val="left" w:pos="567"/>
        </w:tabs>
        <w:suppressAutoHyphens/>
        <w:autoSpaceDE w:val="0"/>
        <w:autoSpaceDN w:val="0"/>
        <w:adjustRightInd w:val="0"/>
        <w:spacing w:line="240" w:lineRule="atLeast"/>
        <w:jc w:val="both"/>
        <w:rPr>
          <w:rFonts w:ascii="Times New Roman" w:hAnsi="Times New Roman" w:cs="Times New Roman"/>
          <w:sz w:val="28"/>
          <w:szCs w:val="28"/>
          <w:lang w:val="ru-RU"/>
        </w:rPr>
      </w:pPr>
    </w:p>
    <w:p w:rsidR="00F260C9" w:rsidRPr="006847C7" w:rsidRDefault="00F260C9" w:rsidP="005E4E41">
      <w:pPr>
        <w:suppressAutoHyphens/>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3. Сведения о целевых индикаторах и показателях </w:t>
      </w:r>
    </w:p>
    <w:p w:rsidR="00F260C9" w:rsidRDefault="00F260C9" w:rsidP="005E4E41">
      <w:pPr>
        <w:suppressAutoHyphens/>
        <w:jc w:val="center"/>
        <w:rPr>
          <w:rFonts w:ascii="Times New Roman" w:hAnsi="Times New Roman" w:cs="Times New Roman"/>
          <w:sz w:val="28"/>
          <w:szCs w:val="28"/>
          <w:lang w:val="ru-RU"/>
        </w:rPr>
      </w:pPr>
      <w:r w:rsidRPr="00CB4251">
        <w:rPr>
          <w:rFonts w:ascii="Times New Roman" w:hAnsi="Times New Roman" w:cs="Times New Roman"/>
          <w:sz w:val="28"/>
          <w:szCs w:val="28"/>
          <w:lang w:val="ru-RU"/>
        </w:rPr>
        <w:t>Подпрограммы</w:t>
      </w:r>
    </w:p>
    <w:p w:rsidR="00AE0D03" w:rsidRPr="00CB4251" w:rsidRDefault="00AE0D03" w:rsidP="005E4E41">
      <w:pPr>
        <w:suppressAutoHyphens/>
        <w:jc w:val="center"/>
        <w:rPr>
          <w:rFonts w:ascii="Times New Roman" w:hAnsi="Times New Roman" w:cs="Times New Roman"/>
          <w:sz w:val="28"/>
          <w:szCs w:val="28"/>
          <w:lang w:val="ru-RU"/>
        </w:rPr>
      </w:pPr>
    </w:p>
    <w:p w:rsidR="00F260C9" w:rsidRPr="006847C7" w:rsidRDefault="00F260C9" w:rsidP="005E4E41">
      <w:pPr>
        <w:tabs>
          <w:tab w:val="left" w:pos="-4253"/>
          <w:tab w:val="left" w:pos="567"/>
        </w:tabs>
        <w:ind w:firstLine="567"/>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 xml:space="preserve">Сведения о целевых индикаторах и показателях Подпрограммы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Программы приведены в приложении № </w:t>
      </w:r>
      <w:r w:rsidR="00C65BCD">
        <w:rPr>
          <w:rFonts w:ascii="Times New Roman" w:eastAsia="Calibri" w:hAnsi="Times New Roman" w:cs="Times New Roman"/>
          <w:sz w:val="28"/>
          <w:szCs w:val="28"/>
          <w:lang w:val="ru-RU"/>
        </w:rPr>
        <w:t xml:space="preserve">7 </w:t>
      </w:r>
      <w:r w:rsidRPr="006847C7">
        <w:rPr>
          <w:rFonts w:ascii="Times New Roman" w:eastAsia="Calibri" w:hAnsi="Times New Roman" w:cs="Times New Roman"/>
          <w:sz w:val="28"/>
          <w:szCs w:val="28"/>
          <w:lang w:val="ru-RU"/>
        </w:rPr>
        <w:t>к Программе.</w:t>
      </w:r>
    </w:p>
    <w:p w:rsidR="00C65BCD" w:rsidRDefault="00C65BCD" w:rsidP="005E4E41">
      <w:pPr>
        <w:widowControl w:val="0"/>
        <w:autoSpaceDE w:val="0"/>
        <w:autoSpaceDN w:val="0"/>
        <w:adjustRightInd w:val="0"/>
        <w:jc w:val="center"/>
        <w:rPr>
          <w:rFonts w:ascii="Times New Roman" w:hAnsi="Times New Roman" w:cs="Times New Roman"/>
          <w:sz w:val="28"/>
          <w:szCs w:val="28"/>
          <w:lang w:val="ru-RU"/>
        </w:rPr>
      </w:pPr>
    </w:p>
    <w:p w:rsidR="00F260C9" w:rsidRPr="006847C7"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4. Сведения об источнике информации и методике расчета </w:t>
      </w:r>
    </w:p>
    <w:p w:rsidR="00F260C9" w:rsidRPr="006847C7"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индикаторов достижения целей Программы и показателей решения </w:t>
      </w:r>
    </w:p>
    <w:p w:rsidR="00F260C9"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задач Подпрограмм Программы</w:t>
      </w:r>
    </w:p>
    <w:p w:rsidR="0001474A" w:rsidRPr="0001474A" w:rsidRDefault="0001474A" w:rsidP="005E4E41">
      <w:pPr>
        <w:widowControl w:val="0"/>
        <w:autoSpaceDE w:val="0"/>
        <w:autoSpaceDN w:val="0"/>
        <w:adjustRightInd w:val="0"/>
        <w:jc w:val="center"/>
        <w:rPr>
          <w:rFonts w:ascii="Times New Roman" w:hAnsi="Times New Roman" w:cs="Times New Roman"/>
          <w:sz w:val="28"/>
          <w:szCs w:val="28"/>
          <w:lang w:val="ru-RU"/>
        </w:rPr>
      </w:pPr>
    </w:p>
    <w:p w:rsidR="00F260C9" w:rsidRPr="0001474A" w:rsidRDefault="00F260C9" w:rsidP="005E4E41">
      <w:pPr>
        <w:widowControl w:val="0"/>
        <w:autoSpaceDE w:val="0"/>
        <w:autoSpaceDN w:val="0"/>
        <w:adjustRightInd w:val="0"/>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Сведения об источнике информации и методике </w:t>
      </w:r>
      <w:proofErr w:type="gramStart"/>
      <w:r w:rsidRPr="0001474A">
        <w:rPr>
          <w:rFonts w:ascii="Times New Roman" w:hAnsi="Times New Roman" w:cs="Times New Roman"/>
          <w:sz w:val="28"/>
          <w:szCs w:val="28"/>
          <w:lang w:val="ru-RU"/>
        </w:rPr>
        <w:t>расчета индикаторов достижения целей Подпрограммы</w:t>
      </w:r>
      <w:proofErr w:type="gramEnd"/>
      <w:r w:rsidRPr="0001474A">
        <w:rPr>
          <w:rFonts w:ascii="Times New Roman" w:hAnsi="Times New Roman" w:cs="Times New Roman"/>
          <w:sz w:val="28"/>
          <w:szCs w:val="28"/>
          <w:lang w:val="ru-RU"/>
        </w:rPr>
        <w:t xml:space="preserve"> и показателей решения задач Подпрограммы приведены в приложении № </w:t>
      </w:r>
      <w:r w:rsidR="00C65BCD">
        <w:rPr>
          <w:rFonts w:ascii="Times New Roman" w:hAnsi="Times New Roman" w:cs="Times New Roman"/>
          <w:sz w:val="28"/>
          <w:szCs w:val="28"/>
          <w:lang w:val="ru-RU"/>
        </w:rPr>
        <w:t>8</w:t>
      </w:r>
      <w:r w:rsidRPr="0001474A">
        <w:rPr>
          <w:rFonts w:ascii="Times New Roman" w:hAnsi="Times New Roman" w:cs="Times New Roman"/>
          <w:sz w:val="28"/>
          <w:szCs w:val="28"/>
          <w:lang w:val="ru-RU"/>
        </w:rPr>
        <w:t xml:space="preserve"> к Программе.</w:t>
      </w:r>
    </w:p>
    <w:p w:rsidR="00F260C9" w:rsidRPr="0001474A" w:rsidRDefault="00F260C9" w:rsidP="005E4E41">
      <w:pPr>
        <w:widowControl w:val="0"/>
        <w:autoSpaceDE w:val="0"/>
        <w:autoSpaceDN w:val="0"/>
        <w:adjustRightInd w:val="0"/>
        <w:jc w:val="both"/>
        <w:rPr>
          <w:rFonts w:ascii="Times New Roman" w:hAnsi="Times New Roman" w:cs="Times New Roman"/>
          <w:sz w:val="28"/>
          <w:szCs w:val="28"/>
          <w:lang w:val="ru-RU"/>
        </w:rPr>
      </w:pPr>
    </w:p>
    <w:p w:rsidR="00F260C9" w:rsidRPr="006847C7"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5. Сведения о весовых коэффициентах, присвоенных целям, </w:t>
      </w:r>
    </w:p>
    <w:p w:rsidR="00F260C9"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задачам Подпрограмм </w:t>
      </w:r>
    </w:p>
    <w:p w:rsidR="00862AC5" w:rsidRPr="0001474A" w:rsidRDefault="00F260C9" w:rsidP="005E4E41">
      <w:pPr>
        <w:widowControl w:val="0"/>
        <w:autoSpaceDE w:val="0"/>
        <w:autoSpaceDN w:val="0"/>
        <w:adjustRightInd w:val="0"/>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lastRenderedPageBreak/>
        <w:t xml:space="preserve">Сведения о весовых коэффициентах, присвоенных целям, задачам Подпрограммы приведены в приложении № </w:t>
      </w:r>
      <w:r w:rsidR="00C65BCD">
        <w:rPr>
          <w:rFonts w:ascii="Times New Roman" w:hAnsi="Times New Roman" w:cs="Times New Roman"/>
          <w:sz w:val="28"/>
          <w:szCs w:val="28"/>
          <w:lang w:val="ru-RU"/>
        </w:rPr>
        <w:t>9</w:t>
      </w:r>
      <w:r w:rsidRPr="0001474A">
        <w:rPr>
          <w:rFonts w:ascii="Times New Roman" w:hAnsi="Times New Roman" w:cs="Times New Roman"/>
          <w:sz w:val="28"/>
          <w:szCs w:val="28"/>
          <w:lang w:val="ru-RU"/>
        </w:rPr>
        <w:t xml:space="preserve"> к Программе.</w:t>
      </w:r>
    </w:p>
    <w:p w:rsidR="00101B7F" w:rsidRPr="0001474A" w:rsidRDefault="00101B7F" w:rsidP="005E4E41">
      <w:pPr>
        <w:widowControl w:val="0"/>
        <w:autoSpaceDE w:val="0"/>
        <w:autoSpaceDN w:val="0"/>
        <w:adjustRightInd w:val="0"/>
        <w:ind w:firstLine="709"/>
        <w:jc w:val="both"/>
        <w:rPr>
          <w:rFonts w:ascii="Times New Roman" w:eastAsia="Calibri" w:hAnsi="Times New Roman" w:cs="Times New Roman"/>
          <w:color w:val="5A5A5A"/>
          <w:sz w:val="28"/>
          <w:szCs w:val="28"/>
          <w:lang w:val="ru-RU"/>
        </w:rPr>
      </w:pPr>
    </w:p>
    <w:p w:rsidR="00862AC5" w:rsidRDefault="00862AC5" w:rsidP="005E4E41">
      <w:pPr>
        <w:ind w:firstLine="567"/>
        <w:jc w:val="center"/>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Раздел 6.  Финансовое обеспечение Подпрограммы</w:t>
      </w:r>
    </w:p>
    <w:p w:rsidR="0001474A" w:rsidRPr="0001474A" w:rsidRDefault="0001474A" w:rsidP="005E4E41">
      <w:pPr>
        <w:ind w:firstLine="567"/>
        <w:jc w:val="center"/>
        <w:rPr>
          <w:rFonts w:ascii="Times New Roman" w:eastAsia="Calibri" w:hAnsi="Times New Roman" w:cs="Times New Roman"/>
          <w:sz w:val="28"/>
          <w:szCs w:val="28"/>
          <w:lang w:val="ru-RU"/>
        </w:rPr>
      </w:pPr>
    </w:p>
    <w:p w:rsidR="007134D6" w:rsidRPr="006847C7" w:rsidRDefault="007134D6" w:rsidP="005E4E41">
      <w:pPr>
        <w:widowControl w:val="0"/>
        <w:suppressAutoHyphens/>
        <w:autoSpaceDE w:val="0"/>
        <w:autoSpaceDN w:val="0"/>
        <w:adjustRightInd w:val="0"/>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Информация по финанс</w:t>
      </w:r>
      <w:r w:rsidR="00AC40DF" w:rsidRPr="006847C7">
        <w:rPr>
          <w:rFonts w:ascii="Times New Roman" w:hAnsi="Times New Roman" w:cs="Times New Roman"/>
          <w:sz w:val="28"/>
          <w:szCs w:val="28"/>
          <w:lang w:val="ru-RU"/>
        </w:rPr>
        <w:t xml:space="preserve">овому обеспечению Подпрограммы </w:t>
      </w:r>
      <w:r w:rsidRPr="006847C7">
        <w:rPr>
          <w:rFonts w:ascii="Times New Roman" w:hAnsi="Times New Roman" w:cs="Times New Roman"/>
          <w:sz w:val="28"/>
          <w:szCs w:val="28"/>
          <w:lang w:val="ru-RU"/>
        </w:rPr>
        <w:t xml:space="preserve">за счет </w:t>
      </w:r>
      <w:r w:rsidR="00753B65">
        <w:rPr>
          <w:rFonts w:ascii="Times New Roman" w:hAnsi="Times New Roman" w:cs="Times New Roman"/>
          <w:sz w:val="28"/>
          <w:szCs w:val="28"/>
          <w:lang w:val="ru-RU"/>
        </w:rPr>
        <w:t>МБ</w:t>
      </w:r>
      <w:r w:rsidRPr="006847C7">
        <w:rPr>
          <w:rFonts w:ascii="Times New Roman" w:hAnsi="Times New Roman" w:cs="Times New Roman"/>
          <w:sz w:val="28"/>
          <w:szCs w:val="28"/>
          <w:lang w:val="ru-RU"/>
        </w:rPr>
        <w:t xml:space="preserve"> (с расшифровкой по основным мероприятиям программы, а также по годам реализации Программы) приведена в приложениях № </w:t>
      </w:r>
      <w:r w:rsidR="00C65BCD">
        <w:rPr>
          <w:rFonts w:ascii="Times New Roman" w:hAnsi="Times New Roman" w:cs="Times New Roman"/>
          <w:sz w:val="28"/>
          <w:szCs w:val="28"/>
          <w:lang w:val="ru-RU"/>
        </w:rPr>
        <w:t xml:space="preserve">10 </w:t>
      </w:r>
      <w:r w:rsidRPr="006847C7">
        <w:rPr>
          <w:rFonts w:ascii="Times New Roman" w:hAnsi="Times New Roman" w:cs="Times New Roman"/>
          <w:sz w:val="28"/>
          <w:szCs w:val="28"/>
          <w:lang w:val="ru-RU"/>
        </w:rPr>
        <w:t xml:space="preserve">и № </w:t>
      </w:r>
      <w:r w:rsidR="00D01ADA" w:rsidRPr="006847C7">
        <w:rPr>
          <w:rFonts w:ascii="Times New Roman" w:hAnsi="Times New Roman" w:cs="Times New Roman"/>
          <w:sz w:val="28"/>
          <w:szCs w:val="28"/>
          <w:lang w:val="ru-RU"/>
        </w:rPr>
        <w:t>1</w:t>
      </w:r>
      <w:r w:rsidR="00C65BCD">
        <w:rPr>
          <w:rFonts w:ascii="Times New Roman" w:hAnsi="Times New Roman" w:cs="Times New Roman"/>
          <w:sz w:val="28"/>
          <w:szCs w:val="28"/>
          <w:lang w:val="ru-RU"/>
        </w:rPr>
        <w:t>1</w:t>
      </w:r>
      <w:r w:rsidRPr="006847C7">
        <w:rPr>
          <w:rFonts w:ascii="Times New Roman" w:hAnsi="Times New Roman" w:cs="Times New Roman"/>
          <w:sz w:val="28"/>
          <w:szCs w:val="28"/>
          <w:lang w:val="ru-RU"/>
        </w:rPr>
        <w:t>к  Программе.</w:t>
      </w:r>
    </w:p>
    <w:p w:rsidR="00730B6D" w:rsidRPr="006847C7" w:rsidRDefault="00730B6D"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Объем</w:t>
      </w:r>
      <w:r w:rsidR="004D7EE8" w:rsidRPr="006847C7">
        <w:rPr>
          <w:rFonts w:ascii="Times New Roman" w:hAnsi="Times New Roman" w:cs="Times New Roman"/>
          <w:sz w:val="28"/>
          <w:szCs w:val="28"/>
          <w:lang w:val="ru-RU"/>
        </w:rPr>
        <w:t>ы</w:t>
      </w:r>
      <w:r w:rsidRPr="006847C7">
        <w:rPr>
          <w:rFonts w:ascii="Times New Roman" w:hAnsi="Times New Roman" w:cs="Times New Roman"/>
          <w:sz w:val="28"/>
          <w:szCs w:val="28"/>
          <w:lang w:val="ru-RU"/>
        </w:rPr>
        <w:t xml:space="preserve"> бюджетных ассигнований Подпрограммы </w:t>
      </w:r>
      <w:r w:rsidR="00A13F07">
        <w:rPr>
          <w:rFonts w:ascii="Times New Roman" w:hAnsi="Times New Roman" w:cs="Times New Roman"/>
          <w:sz w:val="28"/>
          <w:szCs w:val="28"/>
          <w:lang w:val="ru-RU"/>
        </w:rPr>
        <w:t>на 20</w:t>
      </w:r>
      <w:r w:rsidR="003F2B7E">
        <w:rPr>
          <w:rFonts w:ascii="Times New Roman" w:hAnsi="Times New Roman" w:cs="Times New Roman"/>
          <w:sz w:val="28"/>
          <w:szCs w:val="28"/>
          <w:lang w:val="ru-RU"/>
        </w:rPr>
        <w:t>21</w:t>
      </w:r>
      <w:r w:rsidR="00A13F07">
        <w:rPr>
          <w:rFonts w:ascii="Times New Roman" w:hAnsi="Times New Roman" w:cs="Times New Roman"/>
          <w:sz w:val="28"/>
          <w:szCs w:val="28"/>
          <w:lang w:val="ru-RU"/>
        </w:rPr>
        <w:t>-</w:t>
      </w:r>
      <w:r w:rsidR="00510905">
        <w:rPr>
          <w:rFonts w:ascii="Times New Roman" w:hAnsi="Times New Roman" w:cs="Times New Roman"/>
          <w:sz w:val="28"/>
          <w:szCs w:val="28"/>
          <w:lang w:val="ru-RU"/>
        </w:rPr>
        <w:t>202</w:t>
      </w:r>
      <w:r w:rsidR="003F2B7E">
        <w:rPr>
          <w:rFonts w:ascii="Times New Roman" w:hAnsi="Times New Roman" w:cs="Times New Roman"/>
          <w:sz w:val="28"/>
          <w:szCs w:val="28"/>
          <w:lang w:val="ru-RU"/>
        </w:rPr>
        <w:t>6</w:t>
      </w:r>
      <w:r w:rsidR="00510905">
        <w:rPr>
          <w:rFonts w:ascii="Times New Roman" w:hAnsi="Times New Roman" w:cs="Times New Roman"/>
          <w:sz w:val="28"/>
          <w:szCs w:val="28"/>
          <w:lang w:val="ru-RU"/>
        </w:rPr>
        <w:t xml:space="preserve"> годы </w:t>
      </w:r>
      <w:r w:rsidRPr="006847C7">
        <w:rPr>
          <w:rFonts w:ascii="Times New Roman" w:hAnsi="Times New Roman" w:cs="Times New Roman"/>
          <w:sz w:val="28"/>
          <w:szCs w:val="28"/>
          <w:lang w:val="ru-RU"/>
        </w:rPr>
        <w:t xml:space="preserve">составляют </w:t>
      </w:r>
      <w:r w:rsidR="00A53916">
        <w:rPr>
          <w:rFonts w:ascii="Times New Roman" w:hAnsi="Times New Roman" w:cs="Times New Roman"/>
          <w:sz w:val="28"/>
          <w:szCs w:val="28"/>
          <w:lang w:val="ru-RU"/>
        </w:rPr>
        <w:t>4284,60</w:t>
      </w:r>
      <w:r w:rsidRPr="006847C7">
        <w:rPr>
          <w:rFonts w:ascii="Times New Roman" w:hAnsi="Times New Roman" w:cs="Times New Roman"/>
          <w:sz w:val="28"/>
          <w:szCs w:val="28"/>
          <w:lang w:val="ru-RU"/>
        </w:rPr>
        <w:t xml:space="preserve"> тыс. рублей (выпадающие доходы – 0,00 тыс. рублей)</w:t>
      </w:r>
      <w:r w:rsidR="00AC39C8" w:rsidRPr="006847C7">
        <w:rPr>
          <w:rFonts w:ascii="Times New Roman" w:hAnsi="Times New Roman" w:cs="Times New Roman"/>
          <w:sz w:val="28"/>
          <w:szCs w:val="28"/>
          <w:lang w:val="ru-RU"/>
        </w:rPr>
        <w:t>,</w:t>
      </w:r>
      <w:r w:rsidRPr="006847C7">
        <w:rPr>
          <w:rFonts w:ascii="Times New Roman" w:hAnsi="Times New Roman" w:cs="Times New Roman"/>
          <w:sz w:val="28"/>
          <w:szCs w:val="28"/>
          <w:lang w:val="ru-RU"/>
        </w:rPr>
        <w:t xml:space="preserve"> в том числе по годам реализации:</w:t>
      </w:r>
    </w:p>
    <w:p w:rsidR="00730B6D" w:rsidRPr="006847C7" w:rsidRDefault="00C44581"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730B6D" w:rsidRPr="006847C7">
        <w:rPr>
          <w:rFonts w:ascii="Times New Roman" w:hAnsi="Times New Roman" w:cs="Times New Roman"/>
          <w:sz w:val="28"/>
          <w:szCs w:val="28"/>
          <w:lang w:val="ru-RU"/>
        </w:rPr>
        <w:t xml:space="preserve">в 2021 году </w:t>
      </w:r>
      <w:r w:rsidR="00AC40DF" w:rsidRPr="006847C7">
        <w:rPr>
          <w:rFonts w:ascii="Times New Roman" w:hAnsi="Times New Roman" w:cs="Times New Roman"/>
          <w:sz w:val="28"/>
          <w:szCs w:val="28"/>
          <w:lang w:val="ru-RU"/>
        </w:rPr>
        <w:t>–</w:t>
      </w:r>
      <w:r w:rsidR="00807E48">
        <w:rPr>
          <w:rFonts w:ascii="Times New Roman" w:hAnsi="Times New Roman" w:cs="Times New Roman"/>
          <w:sz w:val="28"/>
          <w:szCs w:val="28"/>
          <w:lang w:val="ru-RU"/>
        </w:rPr>
        <w:t>576,31</w:t>
      </w:r>
      <w:r w:rsidR="00730B6D" w:rsidRPr="006847C7">
        <w:rPr>
          <w:rFonts w:ascii="Times New Roman" w:hAnsi="Times New Roman" w:cs="Times New Roman"/>
          <w:sz w:val="28"/>
          <w:szCs w:val="28"/>
          <w:lang w:val="ru-RU"/>
        </w:rPr>
        <w:t>тыс. рублей (выпадающие доходы – 0,00 тыс. рублей)</w:t>
      </w:r>
      <w:r w:rsidR="008045FF">
        <w:rPr>
          <w:rFonts w:ascii="Times New Roman" w:hAnsi="Times New Roman" w:cs="Times New Roman"/>
          <w:sz w:val="28"/>
          <w:szCs w:val="28"/>
          <w:lang w:val="ru-RU"/>
        </w:rPr>
        <w:t>;</w:t>
      </w:r>
    </w:p>
    <w:p w:rsidR="00730B6D" w:rsidRPr="006847C7" w:rsidRDefault="00C44581"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730B6D" w:rsidRPr="006847C7">
        <w:rPr>
          <w:rFonts w:ascii="Times New Roman" w:hAnsi="Times New Roman" w:cs="Times New Roman"/>
          <w:sz w:val="28"/>
          <w:szCs w:val="28"/>
          <w:lang w:val="ru-RU"/>
        </w:rPr>
        <w:t xml:space="preserve">в 2022 году </w:t>
      </w:r>
      <w:r w:rsidR="00AC40DF" w:rsidRPr="006847C7">
        <w:rPr>
          <w:rFonts w:ascii="Times New Roman" w:hAnsi="Times New Roman" w:cs="Times New Roman"/>
          <w:sz w:val="28"/>
          <w:szCs w:val="28"/>
          <w:lang w:val="ru-RU"/>
        </w:rPr>
        <w:t>–</w:t>
      </w:r>
      <w:r w:rsidR="00453EA8">
        <w:rPr>
          <w:rFonts w:ascii="Times New Roman" w:hAnsi="Times New Roman" w:cs="Times New Roman"/>
          <w:sz w:val="28"/>
          <w:szCs w:val="28"/>
          <w:lang w:val="ru-RU"/>
        </w:rPr>
        <w:t>841,41</w:t>
      </w:r>
      <w:r w:rsidR="00730B6D" w:rsidRPr="006847C7">
        <w:rPr>
          <w:rFonts w:ascii="Times New Roman" w:hAnsi="Times New Roman" w:cs="Times New Roman"/>
          <w:sz w:val="28"/>
          <w:szCs w:val="28"/>
          <w:lang w:val="ru-RU"/>
        </w:rPr>
        <w:t>тыс. рублей (выпадающие доходы – 0,00 тыс. рублей);</w:t>
      </w:r>
    </w:p>
    <w:p w:rsidR="00807E48" w:rsidRDefault="00C44581"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CF44C4" w:rsidRPr="006847C7">
        <w:rPr>
          <w:rFonts w:ascii="Times New Roman" w:hAnsi="Times New Roman" w:cs="Times New Roman"/>
          <w:sz w:val="28"/>
          <w:szCs w:val="28"/>
          <w:lang w:val="ru-RU"/>
        </w:rPr>
        <w:t xml:space="preserve">в 2023 году </w:t>
      </w:r>
      <w:r w:rsidR="00AC40DF" w:rsidRPr="006847C7">
        <w:rPr>
          <w:rFonts w:ascii="Times New Roman" w:hAnsi="Times New Roman" w:cs="Times New Roman"/>
          <w:sz w:val="28"/>
          <w:szCs w:val="28"/>
          <w:lang w:val="ru-RU"/>
        </w:rPr>
        <w:t>–</w:t>
      </w:r>
      <w:r w:rsidR="00A53916">
        <w:rPr>
          <w:rFonts w:ascii="Times New Roman" w:hAnsi="Times New Roman" w:cs="Times New Roman"/>
          <w:sz w:val="28"/>
          <w:szCs w:val="28"/>
          <w:lang w:val="ru-RU"/>
        </w:rPr>
        <w:t>864,</w:t>
      </w:r>
      <w:r w:rsidR="00753B65">
        <w:rPr>
          <w:rFonts w:ascii="Times New Roman" w:hAnsi="Times New Roman" w:cs="Times New Roman"/>
          <w:sz w:val="28"/>
          <w:szCs w:val="28"/>
          <w:lang w:val="ru-RU"/>
        </w:rPr>
        <w:t>38</w:t>
      </w:r>
      <w:r w:rsidR="00A16B50" w:rsidRPr="006847C7">
        <w:rPr>
          <w:rFonts w:ascii="Times New Roman" w:hAnsi="Times New Roman" w:cs="Times New Roman"/>
          <w:sz w:val="28"/>
          <w:szCs w:val="28"/>
          <w:lang w:val="ru-RU"/>
        </w:rPr>
        <w:t>тыс. рубле</w:t>
      </w:r>
      <w:proofErr w:type="gramStart"/>
      <w:r w:rsidR="00A16B50" w:rsidRPr="006847C7">
        <w:rPr>
          <w:rFonts w:ascii="Times New Roman" w:hAnsi="Times New Roman" w:cs="Times New Roman"/>
          <w:sz w:val="28"/>
          <w:szCs w:val="28"/>
          <w:lang w:val="ru-RU"/>
        </w:rPr>
        <w:t>й</w:t>
      </w:r>
      <w:r w:rsidR="00D54FAD" w:rsidRPr="006847C7">
        <w:rPr>
          <w:rFonts w:ascii="Times New Roman" w:hAnsi="Times New Roman" w:cs="Times New Roman"/>
          <w:sz w:val="28"/>
          <w:szCs w:val="28"/>
          <w:lang w:val="ru-RU"/>
        </w:rPr>
        <w:t>(</w:t>
      </w:r>
      <w:proofErr w:type="gramEnd"/>
      <w:r w:rsidR="00D54FAD" w:rsidRPr="006847C7">
        <w:rPr>
          <w:rFonts w:ascii="Times New Roman" w:hAnsi="Times New Roman" w:cs="Times New Roman"/>
          <w:sz w:val="28"/>
          <w:szCs w:val="28"/>
          <w:lang w:val="ru-RU"/>
        </w:rPr>
        <w:t>выпадающие доходы – 0,00 тыс. рублей)</w:t>
      </w:r>
      <w:r w:rsidR="00807E48">
        <w:rPr>
          <w:rFonts w:ascii="Times New Roman" w:hAnsi="Times New Roman" w:cs="Times New Roman"/>
          <w:sz w:val="28"/>
          <w:szCs w:val="28"/>
          <w:lang w:val="ru-RU"/>
        </w:rPr>
        <w:t>;</w:t>
      </w:r>
    </w:p>
    <w:p w:rsidR="007A4360" w:rsidRDefault="00807E48"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 xml:space="preserve">4 </w:t>
      </w:r>
      <w:r w:rsidRPr="006847C7">
        <w:rPr>
          <w:rFonts w:ascii="Times New Roman" w:hAnsi="Times New Roman" w:cs="Times New Roman"/>
          <w:sz w:val="28"/>
          <w:szCs w:val="28"/>
          <w:lang w:val="ru-RU"/>
        </w:rPr>
        <w:t xml:space="preserve">году – </w:t>
      </w:r>
      <w:r w:rsidR="00A53916">
        <w:rPr>
          <w:rFonts w:ascii="Times New Roman" w:hAnsi="Times New Roman" w:cs="Times New Roman"/>
          <w:sz w:val="28"/>
          <w:szCs w:val="28"/>
          <w:lang w:val="ru-RU"/>
        </w:rPr>
        <w:t>657,50</w:t>
      </w:r>
      <w:r w:rsidRPr="006847C7">
        <w:rPr>
          <w:rFonts w:ascii="Times New Roman" w:hAnsi="Times New Roman" w:cs="Times New Roman"/>
          <w:sz w:val="28"/>
          <w:szCs w:val="28"/>
          <w:lang w:val="ru-RU"/>
        </w:rPr>
        <w:t>тыс. рубле</w:t>
      </w:r>
      <w:proofErr w:type="gramStart"/>
      <w:r w:rsidRPr="006847C7">
        <w:rPr>
          <w:rFonts w:ascii="Times New Roman" w:hAnsi="Times New Roman" w:cs="Times New Roman"/>
          <w:sz w:val="28"/>
          <w:szCs w:val="28"/>
          <w:lang w:val="ru-RU"/>
        </w:rPr>
        <w:t>й(</w:t>
      </w:r>
      <w:proofErr w:type="gramEnd"/>
      <w:r w:rsidRPr="006847C7">
        <w:rPr>
          <w:rFonts w:ascii="Times New Roman" w:hAnsi="Times New Roman" w:cs="Times New Roman"/>
          <w:sz w:val="28"/>
          <w:szCs w:val="28"/>
          <w:lang w:val="ru-RU"/>
        </w:rPr>
        <w:t>выпада</w:t>
      </w:r>
      <w:r w:rsidR="008045FF">
        <w:rPr>
          <w:rFonts w:ascii="Times New Roman" w:hAnsi="Times New Roman" w:cs="Times New Roman"/>
          <w:sz w:val="28"/>
          <w:szCs w:val="28"/>
          <w:lang w:val="ru-RU"/>
        </w:rPr>
        <w:t>ющие доходы – 0,00 тыс. рублей);</w:t>
      </w:r>
    </w:p>
    <w:p w:rsidR="008045FF" w:rsidRDefault="007A4360"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 xml:space="preserve">5 </w:t>
      </w:r>
      <w:r w:rsidRPr="006847C7">
        <w:rPr>
          <w:rFonts w:ascii="Times New Roman" w:hAnsi="Times New Roman" w:cs="Times New Roman"/>
          <w:sz w:val="28"/>
          <w:szCs w:val="28"/>
          <w:lang w:val="ru-RU"/>
        </w:rPr>
        <w:t xml:space="preserve">году – </w:t>
      </w:r>
      <w:r w:rsidR="00A53916">
        <w:rPr>
          <w:rFonts w:ascii="Times New Roman" w:hAnsi="Times New Roman" w:cs="Times New Roman"/>
          <w:sz w:val="28"/>
          <w:szCs w:val="28"/>
          <w:lang w:val="ru-RU"/>
        </w:rPr>
        <w:t>667,50</w:t>
      </w:r>
      <w:r w:rsidRPr="006847C7">
        <w:rPr>
          <w:rFonts w:ascii="Times New Roman" w:hAnsi="Times New Roman" w:cs="Times New Roman"/>
          <w:sz w:val="28"/>
          <w:szCs w:val="28"/>
          <w:lang w:val="ru-RU"/>
        </w:rPr>
        <w:t>тыс. рубле</w:t>
      </w:r>
      <w:proofErr w:type="gramStart"/>
      <w:r w:rsidRPr="006847C7">
        <w:rPr>
          <w:rFonts w:ascii="Times New Roman" w:hAnsi="Times New Roman" w:cs="Times New Roman"/>
          <w:sz w:val="28"/>
          <w:szCs w:val="28"/>
          <w:lang w:val="ru-RU"/>
        </w:rPr>
        <w:t>й(</w:t>
      </w:r>
      <w:proofErr w:type="gramEnd"/>
      <w:r w:rsidRPr="006847C7">
        <w:rPr>
          <w:rFonts w:ascii="Times New Roman" w:hAnsi="Times New Roman" w:cs="Times New Roman"/>
          <w:sz w:val="28"/>
          <w:szCs w:val="28"/>
          <w:lang w:val="ru-RU"/>
        </w:rPr>
        <w:t>выпада</w:t>
      </w:r>
      <w:r w:rsidR="003F2B7E">
        <w:rPr>
          <w:rFonts w:ascii="Times New Roman" w:hAnsi="Times New Roman" w:cs="Times New Roman"/>
          <w:sz w:val="28"/>
          <w:szCs w:val="28"/>
          <w:lang w:val="ru-RU"/>
        </w:rPr>
        <w:t>ющие доходы – 0,00 тыс. рублей);</w:t>
      </w:r>
    </w:p>
    <w:p w:rsidR="003F2B7E" w:rsidRDefault="003F2B7E" w:rsidP="003F2B7E">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 xml:space="preserve">6 </w:t>
      </w:r>
      <w:r w:rsidRPr="006847C7">
        <w:rPr>
          <w:rFonts w:ascii="Times New Roman" w:hAnsi="Times New Roman" w:cs="Times New Roman"/>
          <w:sz w:val="28"/>
          <w:szCs w:val="28"/>
          <w:lang w:val="ru-RU"/>
        </w:rPr>
        <w:t xml:space="preserve">году – </w:t>
      </w:r>
      <w:r w:rsidR="00A53916">
        <w:rPr>
          <w:rFonts w:ascii="Times New Roman" w:hAnsi="Times New Roman" w:cs="Times New Roman"/>
          <w:sz w:val="28"/>
          <w:szCs w:val="28"/>
          <w:lang w:val="ru-RU"/>
        </w:rPr>
        <w:t>677,50</w:t>
      </w:r>
      <w:r w:rsidRPr="006847C7">
        <w:rPr>
          <w:rFonts w:ascii="Times New Roman" w:hAnsi="Times New Roman" w:cs="Times New Roman"/>
          <w:sz w:val="28"/>
          <w:szCs w:val="28"/>
          <w:lang w:val="ru-RU"/>
        </w:rPr>
        <w:t>тыс. рубле</w:t>
      </w:r>
      <w:proofErr w:type="gramStart"/>
      <w:r w:rsidRPr="006847C7">
        <w:rPr>
          <w:rFonts w:ascii="Times New Roman" w:hAnsi="Times New Roman" w:cs="Times New Roman"/>
          <w:sz w:val="28"/>
          <w:szCs w:val="28"/>
          <w:lang w:val="ru-RU"/>
        </w:rPr>
        <w:t>й(</w:t>
      </w:r>
      <w:proofErr w:type="gramEnd"/>
      <w:r w:rsidRPr="006847C7">
        <w:rPr>
          <w:rFonts w:ascii="Times New Roman" w:hAnsi="Times New Roman" w:cs="Times New Roman"/>
          <w:sz w:val="28"/>
          <w:szCs w:val="28"/>
          <w:lang w:val="ru-RU"/>
        </w:rPr>
        <w:t xml:space="preserve">выпадающие доходы – 0,00 тыс. рублей), </w:t>
      </w:r>
    </w:p>
    <w:p w:rsidR="00D81BC0" w:rsidRDefault="00D81BC0"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из них: </w:t>
      </w:r>
    </w:p>
    <w:p w:rsidR="00753B65" w:rsidRPr="008F5B99" w:rsidRDefault="00753B65" w:rsidP="00753B65">
      <w:pPr>
        <w:jc w:val="both"/>
        <w:rPr>
          <w:rFonts w:ascii="Times New Roman" w:hAnsi="Times New Roman" w:cs="Times New Roman"/>
          <w:sz w:val="28"/>
          <w:szCs w:val="28"/>
          <w:lang w:val="ru-RU"/>
        </w:rPr>
      </w:pPr>
      <w:r>
        <w:rPr>
          <w:rFonts w:ascii="Times New Roman" w:hAnsi="Times New Roman" w:cs="Times New Roman"/>
          <w:sz w:val="28"/>
          <w:szCs w:val="28"/>
          <w:lang w:val="ru-RU"/>
        </w:rPr>
        <w:t>ФБ</w:t>
      </w:r>
      <w:r w:rsidRPr="008F5B99">
        <w:rPr>
          <w:rFonts w:ascii="Times New Roman" w:hAnsi="Times New Roman" w:cs="Times New Roman"/>
          <w:sz w:val="28"/>
          <w:szCs w:val="28"/>
          <w:lang w:val="ru-RU"/>
        </w:rPr>
        <w:t xml:space="preserve"> – </w:t>
      </w:r>
      <w:r>
        <w:rPr>
          <w:rFonts w:ascii="Times New Roman" w:hAnsi="Times New Roman" w:cs="Times New Roman"/>
          <w:sz w:val="28"/>
          <w:szCs w:val="28"/>
          <w:lang w:val="ru-RU"/>
        </w:rPr>
        <w:t>0,00</w:t>
      </w:r>
      <w:r w:rsidRPr="008F5B99">
        <w:rPr>
          <w:rFonts w:ascii="Times New Roman" w:hAnsi="Times New Roman" w:cs="Times New Roman"/>
          <w:sz w:val="28"/>
          <w:szCs w:val="28"/>
          <w:lang w:val="ru-RU"/>
        </w:rPr>
        <w:t xml:space="preserve"> тыс. рублей, в том числе по годам реализации:</w:t>
      </w:r>
    </w:p>
    <w:p w:rsidR="00753B65" w:rsidRPr="006847C7" w:rsidRDefault="00753B65" w:rsidP="00753B65">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p>
    <w:p w:rsidR="00753B65" w:rsidRPr="006847C7" w:rsidRDefault="00753B65" w:rsidP="00753B65">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p>
    <w:p w:rsidR="00753B65" w:rsidRDefault="00753B65" w:rsidP="00753B65">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Pr>
          <w:rFonts w:ascii="Times New Roman" w:hAnsi="Times New Roman" w:cs="Times New Roman"/>
          <w:sz w:val="28"/>
          <w:szCs w:val="28"/>
          <w:lang w:val="ru-RU"/>
        </w:rPr>
        <w:t>0,00 тыс. рублей;</w:t>
      </w:r>
    </w:p>
    <w:p w:rsidR="00753B65" w:rsidRPr="006847C7" w:rsidRDefault="00753B65" w:rsidP="00753B65">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 тыс. рублей;</w:t>
      </w:r>
    </w:p>
    <w:p w:rsidR="00753B65" w:rsidRPr="006847C7" w:rsidRDefault="00753B65" w:rsidP="00753B65">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 тыс. рублей;</w:t>
      </w:r>
    </w:p>
    <w:p w:rsidR="00753B65" w:rsidRPr="006847C7" w:rsidRDefault="00753B65"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 xml:space="preserve">6 </w:t>
      </w:r>
      <w:r w:rsidRPr="006847C7">
        <w:rPr>
          <w:rFonts w:ascii="Times New Roman" w:hAnsi="Times New Roman" w:cs="Times New Roman"/>
          <w:sz w:val="28"/>
          <w:szCs w:val="28"/>
          <w:lang w:val="ru-RU"/>
        </w:rPr>
        <w:t xml:space="preserve">году – </w:t>
      </w:r>
      <w:r>
        <w:rPr>
          <w:rFonts w:ascii="Times New Roman" w:hAnsi="Times New Roman" w:cs="Times New Roman"/>
          <w:sz w:val="28"/>
          <w:szCs w:val="28"/>
          <w:lang w:val="ru-RU"/>
        </w:rPr>
        <w:t>0,00 тыс. рублей,</w:t>
      </w:r>
    </w:p>
    <w:p w:rsidR="00D81BC0" w:rsidRPr="006847C7" w:rsidRDefault="00413C2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КБ</w:t>
      </w:r>
      <w:r w:rsidR="00D81BC0" w:rsidRPr="006847C7">
        <w:rPr>
          <w:rFonts w:ascii="Times New Roman" w:hAnsi="Times New Roman" w:cs="Times New Roman"/>
          <w:sz w:val="28"/>
          <w:szCs w:val="28"/>
          <w:lang w:val="ru-RU"/>
        </w:rPr>
        <w:t xml:space="preserve"> –</w:t>
      </w:r>
      <w:r w:rsidR="00453EA8">
        <w:rPr>
          <w:rFonts w:ascii="Times New Roman" w:hAnsi="Times New Roman" w:cs="Times New Roman"/>
          <w:sz w:val="28"/>
          <w:szCs w:val="28"/>
          <w:lang w:val="ru-RU"/>
        </w:rPr>
        <w:t>0,00</w:t>
      </w:r>
      <w:r w:rsidR="00D81BC0" w:rsidRPr="006847C7">
        <w:rPr>
          <w:rFonts w:ascii="Times New Roman" w:hAnsi="Times New Roman" w:cs="Times New Roman"/>
          <w:sz w:val="28"/>
          <w:szCs w:val="28"/>
          <w:lang w:val="ru-RU"/>
        </w:rPr>
        <w:t xml:space="preserve"> тыс. рублей, в том числе по годам реализации:</w:t>
      </w:r>
    </w:p>
    <w:p w:rsidR="00D81BC0" w:rsidRPr="006847C7" w:rsidRDefault="00D81BC0"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w:t>
      </w:r>
      <w:r w:rsidR="00AC40DF" w:rsidRPr="006847C7">
        <w:rPr>
          <w:rFonts w:ascii="Times New Roman" w:hAnsi="Times New Roman" w:cs="Times New Roman"/>
          <w:sz w:val="28"/>
          <w:szCs w:val="28"/>
          <w:lang w:val="ru-RU"/>
        </w:rPr>
        <w:t>–</w:t>
      </w:r>
      <w:r w:rsidRPr="006847C7">
        <w:rPr>
          <w:rFonts w:ascii="Times New Roman" w:hAnsi="Times New Roman" w:cs="Times New Roman"/>
          <w:sz w:val="28"/>
          <w:szCs w:val="28"/>
          <w:lang w:val="ru-RU"/>
        </w:rPr>
        <w:t xml:space="preserve"> 0,00 тыс. рублей;</w:t>
      </w:r>
    </w:p>
    <w:p w:rsidR="00D81BC0" w:rsidRPr="006847C7" w:rsidRDefault="00D81BC0"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w:t>
      </w:r>
      <w:r w:rsidR="00AC40DF" w:rsidRPr="006847C7">
        <w:rPr>
          <w:rFonts w:ascii="Times New Roman" w:hAnsi="Times New Roman" w:cs="Times New Roman"/>
          <w:sz w:val="28"/>
          <w:szCs w:val="28"/>
          <w:lang w:val="ru-RU"/>
        </w:rPr>
        <w:t>–</w:t>
      </w:r>
      <w:r w:rsidRPr="006847C7">
        <w:rPr>
          <w:rFonts w:ascii="Times New Roman" w:hAnsi="Times New Roman" w:cs="Times New Roman"/>
          <w:sz w:val="28"/>
          <w:szCs w:val="28"/>
          <w:lang w:val="ru-RU"/>
        </w:rPr>
        <w:t xml:space="preserve"> 0,00 тыс. рублей;</w:t>
      </w:r>
    </w:p>
    <w:p w:rsidR="00D81BC0" w:rsidRPr="006847C7" w:rsidRDefault="00D81BC0"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w:t>
      </w:r>
      <w:r w:rsidR="00AC40DF" w:rsidRPr="006847C7">
        <w:rPr>
          <w:rFonts w:ascii="Times New Roman" w:hAnsi="Times New Roman" w:cs="Times New Roman"/>
          <w:sz w:val="28"/>
          <w:szCs w:val="28"/>
          <w:lang w:val="ru-RU"/>
        </w:rPr>
        <w:t>–</w:t>
      </w:r>
      <w:r w:rsidRPr="006847C7">
        <w:rPr>
          <w:rFonts w:ascii="Times New Roman" w:hAnsi="Times New Roman" w:cs="Times New Roman"/>
          <w:sz w:val="28"/>
          <w:szCs w:val="28"/>
          <w:lang w:val="ru-RU"/>
        </w:rPr>
        <w:t xml:space="preserve"> 0,00 тыс</w:t>
      </w:r>
      <w:r w:rsidR="00807E48">
        <w:rPr>
          <w:rFonts w:ascii="Times New Roman" w:hAnsi="Times New Roman" w:cs="Times New Roman"/>
          <w:sz w:val="28"/>
          <w:szCs w:val="28"/>
          <w:lang w:val="ru-RU"/>
        </w:rPr>
        <w:t>. рублей;</w:t>
      </w:r>
    </w:p>
    <w:p w:rsidR="00807E48" w:rsidRDefault="00807E48"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sidR="008045FF">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0,00 тыс. рублей</w:t>
      </w:r>
      <w:r w:rsidR="008045FF">
        <w:rPr>
          <w:rFonts w:ascii="Times New Roman" w:hAnsi="Times New Roman" w:cs="Times New Roman"/>
          <w:sz w:val="28"/>
          <w:szCs w:val="28"/>
          <w:lang w:val="ru-RU"/>
        </w:rPr>
        <w:t>;</w:t>
      </w:r>
    </w:p>
    <w:p w:rsidR="008045FF" w:rsidRDefault="008045FF"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0,00 тыс. рублей</w:t>
      </w:r>
      <w:r w:rsidR="003F2B7E">
        <w:rPr>
          <w:rFonts w:ascii="Times New Roman" w:hAnsi="Times New Roman" w:cs="Times New Roman"/>
          <w:sz w:val="28"/>
          <w:szCs w:val="28"/>
          <w:lang w:val="ru-RU"/>
        </w:rPr>
        <w:t>;</w:t>
      </w:r>
    </w:p>
    <w:p w:rsidR="003F2B7E" w:rsidRDefault="003F2B7E" w:rsidP="003F2B7E">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0,00 тыс. рублей</w:t>
      </w:r>
      <w:r>
        <w:rPr>
          <w:rFonts w:ascii="Times New Roman" w:hAnsi="Times New Roman" w:cs="Times New Roman"/>
          <w:sz w:val="28"/>
          <w:szCs w:val="28"/>
          <w:lang w:val="ru-RU"/>
        </w:rPr>
        <w:t>,</w:t>
      </w:r>
    </w:p>
    <w:p w:rsidR="00730B6D" w:rsidRPr="006847C7" w:rsidRDefault="00F459A1"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МБ –</w:t>
      </w:r>
      <w:r w:rsidR="00500120">
        <w:rPr>
          <w:rFonts w:ascii="Times New Roman" w:hAnsi="Times New Roman" w:cs="Times New Roman"/>
          <w:sz w:val="28"/>
          <w:szCs w:val="28"/>
          <w:lang w:val="ru-RU"/>
        </w:rPr>
        <w:t>4284</w:t>
      </w:r>
      <w:r w:rsidR="00AC40DF" w:rsidRPr="006847C7">
        <w:rPr>
          <w:rFonts w:ascii="Times New Roman" w:hAnsi="Times New Roman" w:cs="Times New Roman"/>
          <w:sz w:val="28"/>
          <w:szCs w:val="28"/>
          <w:lang w:val="ru-RU"/>
        </w:rPr>
        <w:t xml:space="preserve"> тыс. </w:t>
      </w:r>
      <w:proofErr w:type="spellStart"/>
      <w:r w:rsidR="00AC40DF" w:rsidRPr="006847C7">
        <w:rPr>
          <w:rFonts w:ascii="Times New Roman" w:hAnsi="Times New Roman" w:cs="Times New Roman"/>
          <w:sz w:val="28"/>
          <w:szCs w:val="28"/>
          <w:lang w:val="ru-RU"/>
        </w:rPr>
        <w:t>рублей</w:t>
      </w:r>
      <w:proofErr w:type="gramStart"/>
      <w:r w:rsidR="00753B65">
        <w:rPr>
          <w:rFonts w:ascii="Times New Roman" w:hAnsi="Times New Roman" w:cs="Times New Roman"/>
          <w:sz w:val="28"/>
          <w:szCs w:val="28"/>
          <w:lang w:val="ru-RU"/>
        </w:rPr>
        <w:t>,</w:t>
      </w:r>
      <w:r w:rsidR="00730B6D" w:rsidRPr="006847C7">
        <w:rPr>
          <w:rFonts w:ascii="Times New Roman" w:hAnsi="Times New Roman" w:cs="Times New Roman"/>
          <w:sz w:val="28"/>
          <w:szCs w:val="28"/>
          <w:lang w:val="ru-RU"/>
        </w:rPr>
        <w:t>в</w:t>
      </w:r>
      <w:proofErr w:type="spellEnd"/>
      <w:proofErr w:type="gramEnd"/>
      <w:r w:rsidR="00730B6D" w:rsidRPr="006847C7">
        <w:rPr>
          <w:rFonts w:ascii="Times New Roman" w:hAnsi="Times New Roman" w:cs="Times New Roman"/>
          <w:sz w:val="28"/>
          <w:szCs w:val="28"/>
          <w:lang w:val="ru-RU"/>
        </w:rPr>
        <w:t xml:space="preserve"> том числе по годам:</w:t>
      </w:r>
    </w:p>
    <w:p w:rsidR="00730B6D" w:rsidRPr="006847C7" w:rsidRDefault="00730B6D"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w:t>
      </w:r>
      <w:r w:rsidR="00482D69" w:rsidRPr="006847C7">
        <w:rPr>
          <w:rFonts w:ascii="Times New Roman" w:hAnsi="Times New Roman" w:cs="Times New Roman"/>
          <w:sz w:val="28"/>
          <w:szCs w:val="28"/>
          <w:lang w:val="ru-RU"/>
        </w:rPr>
        <w:t>–</w:t>
      </w:r>
      <w:r w:rsidR="00807E48">
        <w:rPr>
          <w:rFonts w:ascii="Times New Roman" w:hAnsi="Times New Roman" w:cs="Times New Roman"/>
          <w:sz w:val="28"/>
          <w:szCs w:val="28"/>
          <w:lang w:val="ru-RU"/>
        </w:rPr>
        <w:t>576,31</w:t>
      </w:r>
      <w:r w:rsidRPr="006847C7">
        <w:rPr>
          <w:rFonts w:ascii="Times New Roman" w:hAnsi="Times New Roman" w:cs="Times New Roman"/>
          <w:sz w:val="28"/>
          <w:szCs w:val="28"/>
          <w:lang w:val="ru-RU"/>
        </w:rPr>
        <w:t>тыс. рублей (выпадающие доходы – 0,00 тыс. рублей);</w:t>
      </w:r>
    </w:p>
    <w:p w:rsidR="00730B6D" w:rsidRPr="006847C7" w:rsidRDefault="00730B6D"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w:t>
      </w:r>
      <w:r w:rsidR="00482D69" w:rsidRPr="006847C7">
        <w:rPr>
          <w:rFonts w:ascii="Times New Roman" w:hAnsi="Times New Roman" w:cs="Times New Roman"/>
          <w:sz w:val="28"/>
          <w:szCs w:val="28"/>
          <w:lang w:val="ru-RU"/>
        </w:rPr>
        <w:t>–</w:t>
      </w:r>
      <w:r w:rsidR="00453EA8">
        <w:rPr>
          <w:rFonts w:ascii="Times New Roman" w:hAnsi="Times New Roman" w:cs="Times New Roman"/>
          <w:sz w:val="28"/>
          <w:szCs w:val="28"/>
          <w:lang w:val="ru-RU"/>
        </w:rPr>
        <w:t>841,41</w:t>
      </w:r>
      <w:r w:rsidRPr="006847C7">
        <w:rPr>
          <w:rFonts w:ascii="Times New Roman" w:hAnsi="Times New Roman" w:cs="Times New Roman"/>
          <w:sz w:val="28"/>
          <w:szCs w:val="28"/>
          <w:lang w:val="ru-RU"/>
        </w:rPr>
        <w:t>тыс. рублей (выпадающие доходы – 0,00 тыс. рублей);</w:t>
      </w:r>
    </w:p>
    <w:p w:rsidR="00DF6A1E" w:rsidRPr="006847C7" w:rsidRDefault="00730B6D"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w:t>
      </w:r>
      <w:r w:rsidR="00482D69" w:rsidRPr="006847C7">
        <w:rPr>
          <w:rFonts w:ascii="Times New Roman" w:hAnsi="Times New Roman" w:cs="Times New Roman"/>
          <w:sz w:val="28"/>
          <w:szCs w:val="28"/>
          <w:lang w:val="ru-RU"/>
        </w:rPr>
        <w:t>–</w:t>
      </w:r>
      <w:r w:rsidR="00500120">
        <w:rPr>
          <w:rFonts w:ascii="Times New Roman" w:hAnsi="Times New Roman" w:cs="Times New Roman"/>
          <w:sz w:val="28"/>
          <w:szCs w:val="28"/>
          <w:lang w:val="ru-RU"/>
        </w:rPr>
        <w:t>864,</w:t>
      </w:r>
      <w:r w:rsidR="00753B65">
        <w:rPr>
          <w:rFonts w:ascii="Times New Roman" w:hAnsi="Times New Roman" w:cs="Times New Roman"/>
          <w:sz w:val="28"/>
          <w:szCs w:val="28"/>
          <w:lang w:val="ru-RU"/>
        </w:rPr>
        <w:t>38</w:t>
      </w:r>
      <w:r w:rsidRPr="006847C7">
        <w:rPr>
          <w:rFonts w:ascii="Times New Roman" w:hAnsi="Times New Roman" w:cs="Times New Roman"/>
          <w:sz w:val="28"/>
          <w:szCs w:val="28"/>
          <w:lang w:val="ru-RU"/>
        </w:rPr>
        <w:t>тыс. рублей (выпадающие доходы – 0,00 тыс. рублей)</w:t>
      </w:r>
      <w:r w:rsidR="00807E48">
        <w:rPr>
          <w:rFonts w:ascii="Times New Roman" w:hAnsi="Times New Roman" w:cs="Times New Roman"/>
          <w:sz w:val="28"/>
          <w:szCs w:val="28"/>
          <w:lang w:val="ru-RU"/>
        </w:rPr>
        <w:t>;</w:t>
      </w:r>
    </w:p>
    <w:p w:rsidR="00807E48" w:rsidRPr="006847C7" w:rsidRDefault="00807E48"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500120">
        <w:rPr>
          <w:rFonts w:ascii="Times New Roman" w:hAnsi="Times New Roman" w:cs="Times New Roman"/>
          <w:sz w:val="28"/>
          <w:szCs w:val="28"/>
          <w:lang w:val="ru-RU"/>
        </w:rPr>
        <w:t>657,50</w:t>
      </w:r>
      <w:r w:rsidRPr="006847C7">
        <w:rPr>
          <w:rFonts w:ascii="Times New Roman" w:hAnsi="Times New Roman" w:cs="Times New Roman"/>
          <w:sz w:val="28"/>
          <w:szCs w:val="28"/>
          <w:lang w:val="ru-RU"/>
        </w:rPr>
        <w:t>тыс. рублей (выпада</w:t>
      </w:r>
      <w:r w:rsidR="008045FF">
        <w:rPr>
          <w:rFonts w:ascii="Times New Roman" w:hAnsi="Times New Roman" w:cs="Times New Roman"/>
          <w:sz w:val="28"/>
          <w:szCs w:val="28"/>
          <w:lang w:val="ru-RU"/>
        </w:rPr>
        <w:t>ющие доходы – 0,00 тыс. рублей);</w:t>
      </w:r>
    </w:p>
    <w:p w:rsidR="008045FF" w:rsidRPr="006847C7" w:rsidRDefault="008045FF"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sidR="00500120">
        <w:rPr>
          <w:rFonts w:ascii="Times New Roman" w:hAnsi="Times New Roman" w:cs="Times New Roman"/>
          <w:sz w:val="28"/>
          <w:szCs w:val="28"/>
          <w:lang w:val="ru-RU"/>
        </w:rPr>
        <w:t>667,50</w:t>
      </w:r>
      <w:r w:rsidRPr="006847C7">
        <w:rPr>
          <w:rFonts w:ascii="Times New Roman" w:hAnsi="Times New Roman" w:cs="Times New Roman"/>
          <w:sz w:val="28"/>
          <w:szCs w:val="28"/>
          <w:lang w:val="ru-RU"/>
        </w:rPr>
        <w:t>тыс. рублей (выпада</w:t>
      </w:r>
      <w:r w:rsidR="003F2B7E">
        <w:rPr>
          <w:rFonts w:ascii="Times New Roman" w:hAnsi="Times New Roman" w:cs="Times New Roman"/>
          <w:sz w:val="28"/>
          <w:szCs w:val="28"/>
          <w:lang w:val="ru-RU"/>
        </w:rPr>
        <w:t>ющие доходы – 0,00 тыс. рублей);</w:t>
      </w:r>
    </w:p>
    <w:p w:rsidR="003F2B7E" w:rsidRPr="006847C7" w:rsidRDefault="003F2B7E" w:rsidP="003F2B7E">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sidR="00500120">
        <w:rPr>
          <w:rFonts w:ascii="Times New Roman" w:hAnsi="Times New Roman" w:cs="Times New Roman"/>
          <w:sz w:val="28"/>
          <w:szCs w:val="28"/>
          <w:lang w:val="ru-RU"/>
        </w:rPr>
        <w:t>677,50</w:t>
      </w:r>
      <w:r w:rsidRPr="006847C7">
        <w:rPr>
          <w:rFonts w:ascii="Times New Roman" w:hAnsi="Times New Roman" w:cs="Times New Roman"/>
          <w:sz w:val="28"/>
          <w:szCs w:val="28"/>
          <w:lang w:val="ru-RU"/>
        </w:rPr>
        <w:t xml:space="preserve">тыс. рублей (выпадающие доходы – 0,00 тыс. рублей), </w:t>
      </w:r>
    </w:p>
    <w:p w:rsidR="00730B6D" w:rsidRPr="006847C7" w:rsidRDefault="00DF6A1E"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ВИ –</w:t>
      </w:r>
      <w:r w:rsidR="00807E48">
        <w:rPr>
          <w:rFonts w:ascii="Times New Roman" w:hAnsi="Times New Roman" w:cs="Times New Roman"/>
          <w:sz w:val="28"/>
          <w:szCs w:val="28"/>
          <w:lang w:val="ru-RU"/>
        </w:rPr>
        <w:t>0,00</w:t>
      </w:r>
      <w:r w:rsidR="00551D21" w:rsidRPr="006847C7">
        <w:rPr>
          <w:rFonts w:ascii="Times New Roman" w:hAnsi="Times New Roman" w:cs="Times New Roman"/>
          <w:sz w:val="28"/>
          <w:szCs w:val="28"/>
          <w:lang w:val="ru-RU"/>
        </w:rPr>
        <w:t xml:space="preserve"> тыс. рублей</w:t>
      </w:r>
      <w:r w:rsidR="00730B6D" w:rsidRPr="006847C7">
        <w:rPr>
          <w:rFonts w:ascii="Times New Roman" w:hAnsi="Times New Roman" w:cs="Times New Roman"/>
          <w:sz w:val="28"/>
          <w:szCs w:val="28"/>
          <w:lang w:val="ru-RU"/>
        </w:rPr>
        <w:t>, в том числе по годам реализации:</w:t>
      </w:r>
    </w:p>
    <w:p w:rsidR="00730B6D" w:rsidRPr="006847C7" w:rsidRDefault="00C44581"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730B6D" w:rsidRPr="006847C7">
        <w:rPr>
          <w:rFonts w:ascii="Times New Roman" w:hAnsi="Times New Roman" w:cs="Times New Roman"/>
          <w:sz w:val="28"/>
          <w:szCs w:val="28"/>
          <w:lang w:val="ru-RU"/>
        </w:rPr>
        <w:t>в 202</w:t>
      </w:r>
      <w:r w:rsidR="000F40E3" w:rsidRPr="006847C7">
        <w:rPr>
          <w:rFonts w:ascii="Times New Roman" w:hAnsi="Times New Roman" w:cs="Times New Roman"/>
          <w:sz w:val="28"/>
          <w:szCs w:val="28"/>
          <w:lang w:val="ru-RU"/>
        </w:rPr>
        <w:t xml:space="preserve">1 году </w:t>
      </w:r>
      <w:r w:rsidR="00AC40DF" w:rsidRPr="006847C7">
        <w:rPr>
          <w:rFonts w:ascii="Times New Roman" w:hAnsi="Times New Roman" w:cs="Times New Roman"/>
          <w:sz w:val="28"/>
          <w:szCs w:val="28"/>
          <w:lang w:val="ru-RU"/>
        </w:rPr>
        <w:t>–</w:t>
      </w:r>
      <w:r w:rsidR="000F40E3" w:rsidRPr="006847C7">
        <w:rPr>
          <w:rFonts w:ascii="Times New Roman" w:hAnsi="Times New Roman" w:cs="Times New Roman"/>
          <w:sz w:val="28"/>
          <w:szCs w:val="28"/>
          <w:lang w:val="ru-RU"/>
        </w:rPr>
        <w:t xml:space="preserve"> 0,00 тыс. рублей</w:t>
      </w:r>
      <w:r w:rsidR="00730B6D" w:rsidRPr="006847C7">
        <w:rPr>
          <w:rFonts w:ascii="Times New Roman" w:hAnsi="Times New Roman" w:cs="Times New Roman"/>
          <w:sz w:val="28"/>
          <w:szCs w:val="28"/>
          <w:lang w:val="ru-RU"/>
        </w:rPr>
        <w:t>;</w:t>
      </w:r>
    </w:p>
    <w:p w:rsidR="00730B6D" w:rsidRPr="006847C7" w:rsidRDefault="00C44581"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730B6D" w:rsidRPr="006847C7">
        <w:rPr>
          <w:rFonts w:ascii="Times New Roman" w:hAnsi="Times New Roman" w:cs="Times New Roman"/>
          <w:sz w:val="28"/>
          <w:szCs w:val="28"/>
          <w:lang w:val="ru-RU"/>
        </w:rPr>
        <w:t xml:space="preserve">в 2022 году </w:t>
      </w:r>
      <w:r w:rsidR="00AC40DF" w:rsidRPr="006847C7">
        <w:rPr>
          <w:rFonts w:ascii="Times New Roman" w:hAnsi="Times New Roman" w:cs="Times New Roman"/>
          <w:sz w:val="28"/>
          <w:szCs w:val="28"/>
          <w:lang w:val="ru-RU"/>
        </w:rPr>
        <w:t>–</w:t>
      </w:r>
      <w:r w:rsidR="00730B6D" w:rsidRPr="006847C7">
        <w:rPr>
          <w:rFonts w:ascii="Times New Roman" w:hAnsi="Times New Roman" w:cs="Times New Roman"/>
          <w:sz w:val="28"/>
          <w:szCs w:val="28"/>
          <w:lang w:val="ru-RU"/>
        </w:rPr>
        <w:t xml:space="preserve"> 0,</w:t>
      </w:r>
      <w:r w:rsidR="000F40E3" w:rsidRPr="006847C7">
        <w:rPr>
          <w:rFonts w:ascii="Times New Roman" w:hAnsi="Times New Roman" w:cs="Times New Roman"/>
          <w:sz w:val="28"/>
          <w:szCs w:val="28"/>
          <w:lang w:val="ru-RU"/>
        </w:rPr>
        <w:t>00 тыс. рублей</w:t>
      </w:r>
      <w:r w:rsidR="00730B6D" w:rsidRPr="006847C7">
        <w:rPr>
          <w:rFonts w:ascii="Times New Roman" w:hAnsi="Times New Roman" w:cs="Times New Roman"/>
          <w:sz w:val="28"/>
          <w:szCs w:val="28"/>
          <w:lang w:val="ru-RU"/>
        </w:rPr>
        <w:t>;</w:t>
      </w:r>
    </w:p>
    <w:p w:rsidR="00730B6D" w:rsidRDefault="00C44581"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730B6D" w:rsidRPr="006847C7">
        <w:rPr>
          <w:rFonts w:ascii="Times New Roman" w:hAnsi="Times New Roman" w:cs="Times New Roman"/>
          <w:sz w:val="28"/>
          <w:szCs w:val="28"/>
          <w:lang w:val="ru-RU"/>
        </w:rPr>
        <w:t>в 202</w:t>
      </w:r>
      <w:r w:rsidR="000F40E3" w:rsidRPr="006847C7">
        <w:rPr>
          <w:rFonts w:ascii="Times New Roman" w:hAnsi="Times New Roman" w:cs="Times New Roman"/>
          <w:sz w:val="28"/>
          <w:szCs w:val="28"/>
          <w:lang w:val="ru-RU"/>
        </w:rPr>
        <w:t xml:space="preserve">3 году </w:t>
      </w:r>
      <w:r w:rsidR="00AC40DF" w:rsidRPr="006847C7">
        <w:rPr>
          <w:rFonts w:ascii="Times New Roman" w:hAnsi="Times New Roman" w:cs="Times New Roman"/>
          <w:sz w:val="28"/>
          <w:szCs w:val="28"/>
          <w:lang w:val="ru-RU"/>
        </w:rPr>
        <w:t>–</w:t>
      </w:r>
      <w:r w:rsidR="000F40E3" w:rsidRPr="006847C7">
        <w:rPr>
          <w:rFonts w:ascii="Times New Roman" w:hAnsi="Times New Roman" w:cs="Times New Roman"/>
          <w:sz w:val="28"/>
          <w:szCs w:val="28"/>
          <w:lang w:val="ru-RU"/>
        </w:rPr>
        <w:t xml:space="preserve"> 0,00 тыс. рублей</w:t>
      </w:r>
      <w:r w:rsidR="00807E48">
        <w:rPr>
          <w:rFonts w:ascii="Times New Roman" w:hAnsi="Times New Roman" w:cs="Times New Roman"/>
          <w:sz w:val="28"/>
          <w:szCs w:val="28"/>
          <w:lang w:val="ru-RU"/>
        </w:rPr>
        <w:t>;</w:t>
      </w:r>
    </w:p>
    <w:p w:rsidR="00807E48" w:rsidRDefault="00807E48"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008045FF">
        <w:rPr>
          <w:rFonts w:ascii="Times New Roman" w:hAnsi="Times New Roman" w:cs="Times New Roman"/>
          <w:sz w:val="28"/>
          <w:szCs w:val="28"/>
          <w:lang w:val="ru-RU"/>
        </w:rPr>
        <w:t xml:space="preserve"> году – 0,00 тыс. рублей;</w:t>
      </w:r>
    </w:p>
    <w:p w:rsidR="008045FF" w:rsidRPr="006847C7" w:rsidRDefault="008045FF"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0,00 тыс. рублей</w:t>
      </w:r>
      <w:r w:rsidR="003F2B7E">
        <w:rPr>
          <w:rFonts w:ascii="Times New Roman" w:hAnsi="Times New Roman" w:cs="Times New Roman"/>
          <w:sz w:val="28"/>
          <w:szCs w:val="28"/>
          <w:lang w:val="ru-RU"/>
        </w:rPr>
        <w:t>;</w:t>
      </w:r>
    </w:p>
    <w:p w:rsidR="003F2B7E" w:rsidRPr="006847C7" w:rsidRDefault="003F2B7E" w:rsidP="003F2B7E">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lastRenderedPageBreak/>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0,00 тыс. рублей.</w:t>
      </w:r>
    </w:p>
    <w:p w:rsidR="007134D6" w:rsidRPr="006847C7" w:rsidRDefault="007134D6"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Прогнозируемые суммы уточняются при формировании МБ на текущий финансовый год и план</w:t>
      </w:r>
      <w:r w:rsidR="00F260C9" w:rsidRPr="006847C7">
        <w:rPr>
          <w:rFonts w:ascii="Times New Roman" w:hAnsi="Times New Roman" w:cs="Times New Roman"/>
          <w:sz w:val="28"/>
          <w:szCs w:val="28"/>
          <w:lang w:val="ru-RU"/>
        </w:rPr>
        <w:t>овый период.</w:t>
      </w:r>
    </w:p>
    <w:p w:rsidR="00F260C9" w:rsidRPr="006847C7" w:rsidRDefault="00F260C9" w:rsidP="005E4E41">
      <w:pPr>
        <w:ind w:firstLine="567"/>
        <w:jc w:val="both"/>
        <w:rPr>
          <w:rFonts w:ascii="Times New Roman" w:hAnsi="Times New Roman" w:cs="Times New Roman"/>
          <w:sz w:val="28"/>
          <w:szCs w:val="28"/>
          <w:lang w:val="ru-RU"/>
        </w:rPr>
      </w:pPr>
    </w:p>
    <w:p w:rsidR="00F260C9"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7. Сведения об основных мерах правового регулирования в сфере реализации Программы</w:t>
      </w:r>
    </w:p>
    <w:p w:rsidR="0001474A" w:rsidRPr="0001474A" w:rsidRDefault="0001474A" w:rsidP="005E4E41">
      <w:pPr>
        <w:jc w:val="center"/>
        <w:rPr>
          <w:rFonts w:ascii="Times New Roman" w:hAnsi="Times New Roman" w:cs="Times New Roman"/>
          <w:sz w:val="28"/>
          <w:szCs w:val="28"/>
          <w:lang w:val="ru-RU"/>
        </w:rPr>
      </w:pPr>
    </w:p>
    <w:p w:rsidR="00F260C9" w:rsidRPr="0001474A" w:rsidRDefault="00F260C9" w:rsidP="005E4E41">
      <w:pPr>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Сведения об основных мерах правового регулирования в сфере реализации Программы приведены в приложении № 1</w:t>
      </w:r>
      <w:r w:rsidR="00C65BCD">
        <w:rPr>
          <w:rFonts w:ascii="Times New Roman" w:hAnsi="Times New Roman" w:cs="Times New Roman"/>
          <w:sz w:val="28"/>
          <w:szCs w:val="28"/>
          <w:lang w:val="ru-RU"/>
        </w:rPr>
        <w:t>2</w:t>
      </w:r>
      <w:r w:rsidRPr="0001474A">
        <w:rPr>
          <w:rFonts w:ascii="Times New Roman" w:hAnsi="Times New Roman" w:cs="Times New Roman"/>
          <w:sz w:val="28"/>
          <w:szCs w:val="28"/>
          <w:lang w:val="ru-RU"/>
        </w:rPr>
        <w:t xml:space="preserve"> к Программе.</w:t>
      </w:r>
    </w:p>
    <w:p w:rsidR="00101B7F" w:rsidRPr="0001474A" w:rsidRDefault="00101B7F" w:rsidP="005E4E41">
      <w:pPr>
        <w:ind w:firstLine="709"/>
        <w:jc w:val="both"/>
        <w:rPr>
          <w:rFonts w:ascii="Times New Roman" w:hAnsi="Times New Roman" w:cs="Times New Roman"/>
          <w:sz w:val="28"/>
          <w:szCs w:val="28"/>
          <w:lang w:val="ru-RU"/>
        </w:rPr>
      </w:pPr>
    </w:p>
    <w:p w:rsidR="00101B7F" w:rsidRDefault="00101B7F" w:rsidP="005E4E41">
      <w:pPr>
        <w:ind w:firstLine="709"/>
        <w:jc w:val="both"/>
        <w:rPr>
          <w:rFonts w:ascii="Times New Roman" w:hAnsi="Times New Roman" w:cs="Times New Roman"/>
          <w:sz w:val="28"/>
          <w:szCs w:val="28"/>
          <w:lang w:val="ru-RU"/>
        </w:rPr>
      </w:pPr>
    </w:p>
    <w:p w:rsidR="008103CF" w:rsidRPr="0001474A" w:rsidRDefault="008103CF" w:rsidP="005E4E41">
      <w:pPr>
        <w:ind w:firstLine="709"/>
        <w:jc w:val="both"/>
        <w:rPr>
          <w:rFonts w:ascii="Times New Roman" w:hAnsi="Times New Roman" w:cs="Times New Roman"/>
          <w:sz w:val="28"/>
          <w:szCs w:val="28"/>
          <w:lang w:val="ru-RU"/>
        </w:rPr>
      </w:pPr>
    </w:p>
    <w:p w:rsidR="008D50BA" w:rsidRPr="00DF0A63" w:rsidRDefault="008D50BA" w:rsidP="008D50BA">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З</w:t>
      </w:r>
      <w:r w:rsidRPr="00DF0A63">
        <w:rPr>
          <w:rFonts w:ascii="Times New Roman" w:hAnsi="Times New Roman" w:cs="Times New Roman"/>
          <w:sz w:val="28"/>
          <w:szCs w:val="28"/>
          <w:lang w:val="ru-RU"/>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DF0A63">
        <w:rPr>
          <w:rFonts w:ascii="Times New Roman" w:hAnsi="Times New Roman" w:cs="Times New Roman"/>
          <w:sz w:val="28"/>
          <w:szCs w:val="28"/>
          <w:lang w:val="ru-RU"/>
        </w:rPr>
        <w:t>лавы</w:t>
      </w:r>
      <w:proofErr w:type="spellEnd"/>
      <w:r w:rsidRPr="00DF0A63">
        <w:rPr>
          <w:rFonts w:ascii="Times New Roman" w:hAnsi="Times New Roman" w:cs="Times New Roman"/>
          <w:sz w:val="28"/>
          <w:szCs w:val="28"/>
          <w:lang w:val="ru-RU"/>
        </w:rPr>
        <w:t xml:space="preserve"> администрации </w:t>
      </w:r>
    </w:p>
    <w:p w:rsidR="008D50BA" w:rsidRDefault="008D50BA" w:rsidP="008D50BA">
      <w:pPr>
        <w:jc w:val="both"/>
        <w:rPr>
          <w:rFonts w:ascii="Times New Roman" w:hAnsi="Times New Roman" w:cs="Times New Roman"/>
          <w:sz w:val="28"/>
          <w:szCs w:val="28"/>
          <w:lang w:val="ru-RU"/>
        </w:rPr>
      </w:pPr>
      <w:r w:rsidRPr="00DF0A63">
        <w:rPr>
          <w:rFonts w:ascii="Times New Roman" w:hAnsi="Times New Roman" w:cs="Times New Roman"/>
          <w:sz w:val="28"/>
          <w:szCs w:val="28"/>
          <w:lang w:val="ru-RU"/>
        </w:rPr>
        <w:t>Советского</w:t>
      </w:r>
      <w:r>
        <w:rPr>
          <w:rFonts w:ascii="Times New Roman" w:hAnsi="Times New Roman" w:cs="Times New Roman"/>
          <w:sz w:val="28"/>
          <w:szCs w:val="28"/>
          <w:lang w:val="ru-RU"/>
        </w:rPr>
        <w:t xml:space="preserve"> муниципального </w:t>
      </w:r>
      <w:r w:rsidRPr="00DF0A63">
        <w:rPr>
          <w:rFonts w:ascii="Times New Roman" w:hAnsi="Times New Roman" w:cs="Times New Roman"/>
          <w:sz w:val="28"/>
          <w:szCs w:val="28"/>
          <w:lang w:val="ru-RU"/>
        </w:rPr>
        <w:t xml:space="preserve">округа </w:t>
      </w:r>
    </w:p>
    <w:p w:rsidR="008D50BA" w:rsidRDefault="008D50BA" w:rsidP="008D50BA">
      <w:pPr>
        <w:jc w:val="both"/>
        <w:rPr>
          <w:rFonts w:ascii="Times New Roman" w:hAnsi="Times New Roman" w:cs="Times New Roman"/>
          <w:sz w:val="28"/>
          <w:szCs w:val="28"/>
          <w:lang w:val="ru-RU"/>
        </w:rPr>
      </w:pPr>
      <w:r w:rsidRPr="00DF0A63">
        <w:rPr>
          <w:rFonts w:ascii="Times New Roman" w:hAnsi="Times New Roman" w:cs="Times New Roman"/>
          <w:sz w:val="28"/>
          <w:szCs w:val="28"/>
          <w:lang w:val="ru-RU"/>
        </w:rPr>
        <w:t>Ставропольского края</w:t>
      </w:r>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101B7F" w:rsidRPr="006847C7" w:rsidRDefault="00101B7F" w:rsidP="005E4E41">
      <w:pPr>
        <w:ind w:firstLine="4820"/>
        <w:rPr>
          <w:rFonts w:ascii="Times New Roman" w:hAnsi="Times New Roman" w:cs="Times New Roman"/>
          <w:sz w:val="28"/>
          <w:szCs w:val="28"/>
          <w:lang w:val="ru-RU"/>
        </w:rPr>
      </w:pPr>
    </w:p>
    <w:p w:rsidR="00101B7F" w:rsidRPr="006847C7" w:rsidRDefault="00101B7F" w:rsidP="005E4E41">
      <w:pPr>
        <w:ind w:firstLine="4820"/>
        <w:rPr>
          <w:rFonts w:ascii="Times New Roman" w:hAnsi="Times New Roman" w:cs="Times New Roman"/>
          <w:sz w:val="28"/>
          <w:szCs w:val="28"/>
          <w:lang w:val="ru-RU"/>
        </w:rPr>
      </w:pPr>
    </w:p>
    <w:p w:rsidR="00101B7F" w:rsidRDefault="00101B7F" w:rsidP="005E4E41">
      <w:pPr>
        <w:ind w:firstLine="4820"/>
        <w:rPr>
          <w:rFonts w:ascii="Times New Roman" w:hAnsi="Times New Roman" w:cs="Times New Roman"/>
          <w:sz w:val="28"/>
          <w:szCs w:val="28"/>
          <w:lang w:val="ru-RU"/>
        </w:rPr>
      </w:pPr>
    </w:p>
    <w:p w:rsidR="004D613C" w:rsidRDefault="004D613C" w:rsidP="005E4E41">
      <w:pPr>
        <w:ind w:firstLine="4820"/>
        <w:rPr>
          <w:rFonts w:ascii="Times New Roman" w:hAnsi="Times New Roman" w:cs="Times New Roman"/>
          <w:sz w:val="28"/>
          <w:szCs w:val="28"/>
          <w:lang w:val="ru-RU"/>
        </w:rPr>
      </w:pPr>
    </w:p>
    <w:p w:rsidR="004D613C" w:rsidRDefault="004D613C" w:rsidP="005E4E41">
      <w:pPr>
        <w:ind w:firstLine="4820"/>
        <w:rPr>
          <w:rFonts w:ascii="Times New Roman" w:hAnsi="Times New Roman" w:cs="Times New Roman"/>
          <w:sz w:val="28"/>
          <w:szCs w:val="28"/>
          <w:lang w:val="ru-RU"/>
        </w:rPr>
      </w:pPr>
    </w:p>
    <w:p w:rsidR="004D613C" w:rsidRDefault="004D613C" w:rsidP="005E4E41">
      <w:pPr>
        <w:ind w:firstLine="4820"/>
        <w:rPr>
          <w:rFonts w:ascii="Times New Roman" w:hAnsi="Times New Roman" w:cs="Times New Roman"/>
          <w:sz w:val="28"/>
          <w:szCs w:val="28"/>
          <w:lang w:val="ru-RU"/>
        </w:rPr>
      </w:pPr>
    </w:p>
    <w:p w:rsidR="007751A8" w:rsidRDefault="007751A8" w:rsidP="005E4E41">
      <w:pPr>
        <w:ind w:firstLine="4820"/>
        <w:rPr>
          <w:rFonts w:ascii="Times New Roman" w:hAnsi="Times New Roman" w:cs="Times New Roman"/>
          <w:sz w:val="28"/>
          <w:szCs w:val="28"/>
          <w:lang w:val="ru-RU"/>
        </w:rPr>
      </w:pPr>
    </w:p>
    <w:p w:rsidR="008D50BA" w:rsidRDefault="008D50BA" w:rsidP="005E4E41">
      <w:pPr>
        <w:ind w:firstLine="4820"/>
        <w:rPr>
          <w:rFonts w:ascii="Times New Roman" w:hAnsi="Times New Roman" w:cs="Times New Roman"/>
          <w:sz w:val="28"/>
          <w:szCs w:val="28"/>
          <w:lang w:val="ru-RU"/>
        </w:rPr>
      </w:pPr>
    </w:p>
    <w:p w:rsidR="008D50BA" w:rsidRDefault="008D50BA" w:rsidP="005E4E41">
      <w:pPr>
        <w:ind w:firstLine="4820"/>
        <w:rPr>
          <w:rFonts w:ascii="Times New Roman" w:hAnsi="Times New Roman" w:cs="Times New Roman"/>
          <w:sz w:val="28"/>
          <w:szCs w:val="28"/>
          <w:lang w:val="ru-RU"/>
        </w:rPr>
      </w:pPr>
    </w:p>
    <w:p w:rsidR="008D50BA" w:rsidRDefault="008D50BA" w:rsidP="005E4E41">
      <w:pPr>
        <w:ind w:firstLine="4820"/>
        <w:rPr>
          <w:rFonts w:ascii="Times New Roman" w:hAnsi="Times New Roman" w:cs="Times New Roman"/>
          <w:sz w:val="28"/>
          <w:szCs w:val="28"/>
          <w:lang w:val="ru-RU"/>
        </w:rPr>
      </w:pPr>
    </w:p>
    <w:p w:rsidR="007751A8" w:rsidRDefault="007751A8" w:rsidP="005E4E41">
      <w:pPr>
        <w:ind w:firstLine="4820"/>
        <w:rPr>
          <w:rFonts w:ascii="Times New Roman" w:hAnsi="Times New Roman" w:cs="Times New Roman"/>
          <w:sz w:val="28"/>
          <w:szCs w:val="28"/>
          <w:lang w:val="ru-RU"/>
        </w:rPr>
      </w:pPr>
    </w:p>
    <w:p w:rsidR="00C65BCD" w:rsidRDefault="00C65BCD" w:rsidP="005E4E41">
      <w:pPr>
        <w:ind w:firstLine="4820"/>
        <w:rPr>
          <w:rFonts w:ascii="Times New Roman" w:hAnsi="Times New Roman" w:cs="Times New Roman"/>
          <w:sz w:val="28"/>
          <w:szCs w:val="28"/>
          <w:lang w:val="ru-RU"/>
        </w:rPr>
      </w:pPr>
    </w:p>
    <w:p w:rsidR="00C65BCD" w:rsidRDefault="00C65BCD" w:rsidP="005E4E41">
      <w:pPr>
        <w:ind w:firstLine="4820"/>
        <w:rPr>
          <w:rFonts w:ascii="Times New Roman" w:hAnsi="Times New Roman" w:cs="Times New Roman"/>
          <w:sz w:val="28"/>
          <w:szCs w:val="28"/>
          <w:lang w:val="ru-RU"/>
        </w:rPr>
      </w:pPr>
    </w:p>
    <w:p w:rsidR="00C65BCD" w:rsidRDefault="00C65BCD" w:rsidP="005E4E41">
      <w:pPr>
        <w:ind w:firstLine="4820"/>
        <w:rPr>
          <w:rFonts w:ascii="Times New Roman" w:hAnsi="Times New Roman" w:cs="Times New Roman"/>
          <w:sz w:val="28"/>
          <w:szCs w:val="28"/>
          <w:lang w:val="ru-RU"/>
        </w:rPr>
      </w:pPr>
    </w:p>
    <w:p w:rsidR="00B86DBA" w:rsidRDefault="00B86DBA" w:rsidP="005E4E41">
      <w:pPr>
        <w:ind w:firstLine="4820"/>
        <w:rPr>
          <w:rFonts w:ascii="Times New Roman" w:hAnsi="Times New Roman" w:cs="Times New Roman"/>
          <w:sz w:val="28"/>
          <w:szCs w:val="28"/>
          <w:lang w:val="ru-RU"/>
        </w:rPr>
      </w:pPr>
    </w:p>
    <w:p w:rsidR="00B86DBA" w:rsidRDefault="00B86DBA" w:rsidP="005E4E41">
      <w:pPr>
        <w:ind w:firstLine="4820"/>
        <w:rPr>
          <w:rFonts w:ascii="Times New Roman" w:hAnsi="Times New Roman" w:cs="Times New Roman"/>
          <w:sz w:val="28"/>
          <w:szCs w:val="28"/>
          <w:lang w:val="ru-RU"/>
        </w:rPr>
      </w:pPr>
    </w:p>
    <w:p w:rsidR="00B86DBA" w:rsidRDefault="00B86DBA" w:rsidP="005E4E41">
      <w:pPr>
        <w:ind w:firstLine="4820"/>
        <w:rPr>
          <w:rFonts w:ascii="Times New Roman" w:hAnsi="Times New Roman" w:cs="Times New Roman"/>
          <w:sz w:val="28"/>
          <w:szCs w:val="28"/>
          <w:lang w:val="ru-RU"/>
        </w:rPr>
      </w:pPr>
    </w:p>
    <w:p w:rsidR="00B86DBA" w:rsidRDefault="00B86DBA" w:rsidP="005E4E41">
      <w:pPr>
        <w:ind w:firstLine="4820"/>
        <w:rPr>
          <w:rFonts w:ascii="Times New Roman" w:hAnsi="Times New Roman" w:cs="Times New Roman"/>
          <w:sz w:val="28"/>
          <w:szCs w:val="28"/>
          <w:lang w:val="ru-RU"/>
        </w:rPr>
      </w:pPr>
    </w:p>
    <w:p w:rsidR="00B86DBA" w:rsidRDefault="00B86DBA" w:rsidP="005E4E41">
      <w:pPr>
        <w:ind w:firstLine="4820"/>
        <w:rPr>
          <w:rFonts w:ascii="Times New Roman" w:hAnsi="Times New Roman" w:cs="Times New Roman"/>
          <w:sz w:val="28"/>
          <w:szCs w:val="28"/>
          <w:lang w:val="ru-RU"/>
        </w:rPr>
      </w:pPr>
    </w:p>
    <w:p w:rsidR="00B86DBA" w:rsidRDefault="00B86DBA" w:rsidP="005E4E41">
      <w:pPr>
        <w:ind w:firstLine="4820"/>
        <w:rPr>
          <w:rFonts w:ascii="Times New Roman" w:hAnsi="Times New Roman" w:cs="Times New Roman"/>
          <w:sz w:val="28"/>
          <w:szCs w:val="28"/>
          <w:lang w:val="ru-RU"/>
        </w:rPr>
      </w:pPr>
    </w:p>
    <w:p w:rsidR="00B86DBA" w:rsidRDefault="00B86DBA" w:rsidP="005E4E41">
      <w:pPr>
        <w:ind w:firstLine="4820"/>
        <w:rPr>
          <w:rFonts w:ascii="Times New Roman" w:hAnsi="Times New Roman" w:cs="Times New Roman"/>
          <w:sz w:val="28"/>
          <w:szCs w:val="28"/>
          <w:lang w:val="ru-RU"/>
        </w:rPr>
      </w:pPr>
    </w:p>
    <w:p w:rsidR="00B86DBA" w:rsidRDefault="00B86DBA" w:rsidP="005E4E41">
      <w:pPr>
        <w:ind w:firstLine="4820"/>
        <w:rPr>
          <w:rFonts w:ascii="Times New Roman" w:hAnsi="Times New Roman" w:cs="Times New Roman"/>
          <w:sz w:val="28"/>
          <w:szCs w:val="28"/>
          <w:lang w:val="ru-RU"/>
        </w:rPr>
      </w:pPr>
    </w:p>
    <w:p w:rsidR="00C65BCD" w:rsidRDefault="00C65BCD" w:rsidP="005E4E41">
      <w:pPr>
        <w:ind w:firstLine="4820"/>
        <w:rPr>
          <w:rFonts w:ascii="Times New Roman" w:hAnsi="Times New Roman" w:cs="Times New Roman"/>
          <w:sz w:val="28"/>
          <w:szCs w:val="28"/>
          <w:lang w:val="ru-RU"/>
        </w:rPr>
      </w:pPr>
    </w:p>
    <w:p w:rsidR="00753B65" w:rsidRDefault="00753B65" w:rsidP="005E4E41">
      <w:pPr>
        <w:ind w:firstLine="4820"/>
        <w:rPr>
          <w:rFonts w:ascii="Times New Roman" w:hAnsi="Times New Roman" w:cs="Times New Roman"/>
          <w:sz w:val="28"/>
          <w:szCs w:val="28"/>
          <w:lang w:val="ru-RU"/>
        </w:rPr>
      </w:pPr>
    </w:p>
    <w:p w:rsidR="00753B65" w:rsidRDefault="00753B65" w:rsidP="005E4E41">
      <w:pPr>
        <w:ind w:firstLine="4820"/>
        <w:rPr>
          <w:rFonts w:ascii="Times New Roman" w:hAnsi="Times New Roman" w:cs="Times New Roman"/>
          <w:sz w:val="28"/>
          <w:szCs w:val="28"/>
          <w:lang w:val="ru-RU"/>
        </w:rPr>
      </w:pPr>
    </w:p>
    <w:p w:rsidR="00753B65" w:rsidRDefault="00753B65" w:rsidP="005E4E41">
      <w:pPr>
        <w:ind w:firstLine="4820"/>
        <w:rPr>
          <w:rFonts w:ascii="Times New Roman" w:hAnsi="Times New Roman" w:cs="Times New Roman"/>
          <w:sz w:val="28"/>
          <w:szCs w:val="28"/>
          <w:lang w:val="ru-RU"/>
        </w:rPr>
      </w:pPr>
    </w:p>
    <w:p w:rsidR="00753B65" w:rsidRDefault="00753B65" w:rsidP="005E4E41">
      <w:pPr>
        <w:ind w:firstLine="4820"/>
        <w:rPr>
          <w:rFonts w:ascii="Times New Roman" w:hAnsi="Times New Roman" w:cs="Times New Roman"/>
          <w:sz w:val="28"/>
          <w:szCs w:val="28"/>
          <w:lang w:val="ru-RU"/>
        </w:rPr>
      </w:pPr>
    </w:p>
    <w:p w:rsidR="00C65BCD" w:rsidRDefault="00C65BCD" w:rsidP="005E4E41">
      <w:pPr>
        <w:ind w:firstLine="4820"/>
        <w:rPr>
          <w:rFonts w:ascii="Times New Roman" w:hAnsi="Times New Roman" w:cs="Times New Roman"/>
          <w:sz w:val="28"/>
          <w:szCs w:val="28"/>
          <w:lang w:val="ru-RU"/>
        </w:rPr>
      </w:pPr>
    </w:p>
    <w:p w:rsidR="00C65BCD" w:rsidRDefault="00C65BCD" w:rsidP="005E4E41">
      <w:pPr>
        <w:ind w:firstLine="4820"/>
        <w:rPr>
          <w:rFonts w:ascii="Times New Roman" w:hAnsi="Times New Roman" w:cs="Times New Roman"/>
          <w:sz w:val="28"/>
          <w:szCs w:val="28"/>
          <w:lang w:val="ru-RU"/>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927"/>
      </w:tblGrid>
      <w:tr w:rsidR="00C6421F" w:rsidRPr="000C7E28" w:rsidTr="00C6421F">
        <w:tc>
          <w:tcPr>
            <w:tcW w:w="4644" w:type="dxa"/>
          </w:tcPr>
          <w:p w:rsidR="00C6421F" w:rsidRPr="00FC5D70" w:rsidRDefault="00C6421F" w:rsidP="005E4E41">
            <w:pPr>
              <w:rPr>
                <w:rFonts w:ascii="Times New Roman" w:hAnsi="Times New Roman" w:cs="Times New Roman"/>
                <w:sz w:val="28"/>
                <w:szCs w:val="28"/>
                <w:lang w:val="ru-RU"/>
              </w:rPr>
            </w:pPr>
          </w:p>
        </w:tc>
        <w:tc>
          <w:tcPr>
            <w:tcW w:w="4927" w:type="dxa"/>
          </w:tcPr>
          <w:p w:rsidR="00C6421F" w:rsidRPr="00FC5D70" w:rsidRDefault="00C6421F" w:rsidP="005E4E41">
            <w:pPr>
              <w:rPr>
                <w:rFonts w:ascii="Times New Roman" w:hAnsi="Times New Roman" w:cs="Times New Roman"/>
                <w:sz w:val="28"/>
                <w:szCs w:val="28"/>
                <w:lang w:val="ru-RU"/>
              </w:rPr>
            </w:pPr>
            <w:r w:rsidRPr="00FC5D70">
              <w:rPr>
                <w:rFonts w:ascii="Times New Roman" w:hAnsi="Times New Roman" w:cs="Times New Roman"/>
                <w:sz w:val="28"/>
                <w:szCs w:val="28"/>
                <w:lang w:val="ru-RU"/>
              </w:rPr>
              <w:t>Приложение № 3</w:t>
            </w:r>
          </w:p>
          <w:p w:rsidR="00C6421F" w:rsidRPr="00FC5D70" w:rsidRDefault="00C6421F" w:rsidP="005E4E41">
            <w:pPr>
              <w:ind w:left="34"/>
              <w:rPr>
                <w:rFonts w:ascii="Times New Roman" w:hAnsi="Times New Roman" w:cs="Times New Roman"/>
                <w:sz w:val="28"/>
                <w:szCs w:val="28"/>
                <w:lang w:val="ru-RU"/>
              </w:rPr>
            </w:pPr>
            <w:r w:rsidRPr="00FC5D70">
              <w:rPr>
                <w:rFonts w:ascii="Times New Roman" w:hAnsi="Times New Roman" w:cs="Times New Roman"/>
                <w:sz w:val="28"/>
                <w:szCs w:val="28"/>
                <w:lang w:val="ru-RU"/>
              </w:rPr>
              <w:t xml:space="preserve">к муниципальной программе </w:t>
            </w:r>
          </w:p>
          <w:p w:rsidR="00C6421F" w:rsidRPr="00FC5D70" w:rsidRDefault="00C6421F" w:rsidP="005E4E41">
            <w:pPr>
              <w:ind w:left="34"/>
              <w:rPr>
                <w:rFonts w:ascii="Times New Roman" w:hAnsi="Times New Roman" w:cs="Times New Roman"/>
                <w:sz w:val="28"/>
                <w:szCs w:val="28"/>
                <w:lang w:val="ru-RU"/>
              </w:rPr>
            </w:pPr>
            <w:r w:rsidRPr="00FC5D70">
              <w:rPr>
                <w:rFonts w:ascii="Times New Roman" w:hAnsi="Times New Roman" w:cs="Times New Roman"/>
                <w:sz w:val="28"/>
                <w:szCs w:val="28"/>
                <w:lang w:val="ru-RU"/>
              </w:rPr>
              <w:t xml:space="preserve">Советского </w:t>
            </w:r>
            <w:r w:rsidR="003F62DD">
              <w:rPr>
                <w:rFonts w:ascii="Times New Roman" w:hAnsi="Times New Roman" w:cs="Times New Roman"/>
                <w:sz w:val="28"/>
                <w:szCs w:val="28"/>
                <w:lang w:val="ru-RU"/>
              </w:rPr>
              <w:t>муниципального</w:t>
            </w:r>
            <w:r w:rsidRPr="00FC5D70">
              <w:rPr>
                <w:rFonts w:ascii="Times New Roman" w:hAnsi="Times New Roman" w:cs="Times New Roman"/>
                <w:sz w:val="28"/>
                <w:szCs w:val="28"/>
                <w:lang w:val="ru-RU"/>
              </w:rPr>
              <w:t xml:space="preserve"> округа</w:t>
            </w:r>
          </w:p>
          <w:p w:rsidR="00C6421F" w:rsidRPr="00FC5D70" w:rsidRDefault="00C6421F" w:rsidP="005E4E41">
            <w:pPr>
              <w:ind w:left="34"/>
              <w:rPr>
                <w:rFonts w:ascii="Times New Roman" w:hAnsi="Times New Roman" w:cs="Times New Roman"/>
                <w:sz w:val="28"/>
                <w:szCs w:val="28"/>
                <w:lang w:val="ru-RU"/>
              </w:rPr>
            </w:pPr>
            <w:r w:rsidRPr="00FC5D70">
              <w:rPr>
                <w:rFonts w:ascii="Times New Roman" w:hAnsi="Times New Roman" w:cs="Times New Roman"/>
                <w:sz w:val="28"/>
                <w:szCs w:val="28"/>
                <w:lang w:val="ru-RU"/>
              </w:rPr>
              <w:t>Ставропольского края</w:t>
            </w:r>
          </w:p>
          <w:p w:rsidR="00C6421F" w:rsidRPr="00FC5D70" w:rsidRDefault="00C6421F" w:rsidP="005E4E41">
            <w:pPr>
              <w:tabs>
                <w:tab w:val="left" w:pos="4678"/>
              </w:tabs>
              <w:rPr>
                <w:rFonts w:ascii="Times New Roman" w:hAnsi="Times New Roman" w:cs="Times New Roman"/>
                <w:sz w:val="28"/>
                <w:szCs w:val="28"/>
                <w:lang w:val="ru-RU"/>
              </w:rPr>
            </w:pPr>
            <w:r w:rsidRPr="00FC5D70">
              <w:rPr>
                <w:rFonts w:ascii="Times New Roman" w:hAnsi="Times New Roman" w:cs="Times New Roman"/>
                <w:sz w:val="28"/>
                <w:szCs w:val="28"/>
                <w:lang w:val="ru-RU"/>
              </w:rPr>
              <w:t>«Модернизация, развитие и</w:t>
            </w:r>
          </w:p>
          <w:p w:rsidR="00C6421F" w:rsidRPr="00FC5D70" w:rsidRDefault="00C6421F" w:rsidP="005E4E41">
            <w:pPr>
              <w:tabs>
                <w:tab w:val="left" w:pos="4678"/>
              </w:tabs>
              <w:rPr>
                <w:rFonts w:ascii="Times New Roman" w:hAnsi="Times New Roman" w:cs="Times New Roman"/>
                <w:sz w:val="28"/>
                <w:szCs w:val="28"/>
                <w:lang w:val="ru-RU"/>
              </w:rPr>
            </w:pPr>
            <w:r w:rsidRPr="00FC5D70">
              <w:rPr>
                <w:rFonts w:ascii="Times New Roman" w:hAnsi="Times New Roman" w:cs="Times New Roman"/>
                <w:sz w:val="28"/>
                <w:szCs w:val="28"/>
                <w:lang w:val="ru-RU"/>
              </w:rPr>
              <w:t xml:space="preserve">содержание коммунального хозяйства  </w:t>
            </w:r>
          </w:p>
          <w:p w:rsidR="00C6421F" w:rsidRPr="00FC5D70" w:rsidRDefault="00C6421F" w:rsidP="005E4E41">
            <w:pPr>
              <w:ind w:left="34"/>
              <w:rPr>
                <w:rFonts w:ascii="Times New Roman" w:hAnsi="Times New Roman" w:cs="Times New Roman"/>
                <w:sz w:val="28"/>
                <w:szCs w:val="28"/>
                <w:lang w:val="ru-RU"/>
              </w:rPr>
            </w:pPr>
            <w:r w:rsidRPr="00FC5D70">
              <w:rPr>
                <w:rFonts w:ascii="Times New Roman" w:hAnsi="Times New Roman" w:cs="Times New Roman"/>
                <w:sz w:val="28"/>
                <w:szCs w:val="28"/>
                <w:lang w:val="ru-RU"/>
              </w:rPr>
              <w:t xml:space="preserve">Советского </w:t>
            </w:r>
            <w:r w:rsidR="00753B65">
              <w:rPr>
                <w:rFonts w:ascii="Times New Roman" w:hAnsi="Times New Roman" w:cs="Times New Roman"/>
                <w:sz w:val="28"/>
                <w:szCs w:val="28"/>
                <w:lang w:val="ru-RU"/>
              </w:rPr>
              <w:t xml:space="preserve">муниципального </w:t>
            </w:r>
            <w:r w:rsidRPr="00FC5D70">
              <w:rPr>
                <w:rFonts w:ascii="Times New Roman" w:hAnsi="Times New Roman" w:cs="Times New Roman"/>
                <w:sz w:val="28"/>
                <w:szCs w:val="28"/>
                <w:lang w:val="ru-RU"/>
              </w:rPr>
              <w:t>округа</w:t>
            </w:r>
          </w:p>
          <w:p w:rsidR="00C6421F" w:rsidRPr="00FC5D70" w:rsidRDefault="00C6421F" w:rsidP="005E4E41">
            <w:pPr>
              <w:tabs>
                <w:tab w:val="left" w:pos="4678"/>
              </w:tabs>
              <w:rPr>
                <w:rFonts w:ascii="Times New Roman" w:hAnsi="Times New Roman" w:cs="Times New Roman"/>
                <w:sz w:val="28"/>
                <w:szCs w:val="28"/>
                <w:lang w:val="ru-RU"/>
              </w:rPr>
            </w:pPr>
            <w:r w:rsidRPr="00FC5D70">
              <w:rPr>
                <w:rFonts w:ascii="Times New Roman" w:hAnsi="Times New Roman" w:cs="Times New Roman"/>
                <w:sz w:val="28"/>
                <w:szCs w:val="28"/>
                <w:lang w:val="ru-RU"/>
              </w:rPr>
              <w:t>Ставропольского края»</w:t>
            </w:r>
          </w:p>
          <w:p w:rsidR="00C6421F" w:rsidRPr="00FC5D70" w:rsidRDefault="00C6421F" w:rsidP="005E4E41">
            <w:pPr>
              <w:ind w:left="34"/>
              <w:rPr>
                <w:rFonts w:ascii="Times New Roman" w:hAnsi="Times New Roman" w:cs="Times New Roman"/>
                <w:sz w:val="28"/>
                <w:szCs w:val="28"/>
                <w:lang w:val="ru-RU"/>
              </w:rPr>
            </w:pPr>
          </w:p>
          <w:p w:rsidR="00C6421F" w:rsidRPr="00FC5D70" w:rsidRDefault="00C6421F" w:rsidP="005E4E41">
            <w:pPr>
              <w:ind w:left="34"/>
              <w:rPr>
                <w:rFonts w:ascii="Times New Roman" w:hAnsi="Times New Roman" w:cs="Times New Roman"/>
                <w:sz w:val="28"/>
                <w:szCs w:val="28"/>
                <w:lang w:val="ru-RU"/>
              </w:rPr>
            </w:pPr>
          </w:p>
        </w:tc>
      </w:tr>
    </w:tbl>
    <w:p w:rsidR="00C6421F" w:rsidRPr="00FC5D70" w:rsidRDefault="00C6421F" w:rsidP="005E4E41">
      <w:pPr>
        <w:ind w:firstLine="4820"/>
        <w:rPr>
          <w:rFonts w:ascii="Times New Roman" w:hAnsi="Times New Roman" w:cs="Times New Roman"/>
          <w:sz w:val="28"/>
          <w:szCs w:val="28"/>
          <w:lang w:val="ru-RU"/>
        </w:rPr>
      </w:pPr>
    </w:p>
    <w:p w:rsidR="00F260C9" w:rsidRPr="00FC5D70" w:rsidRDefault="00F260C9" w:rsidP="005E4E41">
      <w:pPr>
        <w:jc w:val="center"/>
        <w:rPr>
          <w:rFonts w:ascii="Times New Roman" w:hAnsi="Times New Roman" w:cs="Times New Roman"/>
          <w:sz w:val="28"/>
          <w:szCs w:val="28"/>
          <w:lang w:val="ru-RU"/>
        </w:rPr>
      </w:pPr>
      <w:proofErr w:type="gramStart"/>
      <w:r w:rsidRPr="00FC5D70">
        <w:rPr>
          <w:rFonts w:ascii="Times New Roman" w:hAnsi="Times New Roman" w:cs="Times New Roman"/>
          <w:sz w:val="28"/>
          <w:szCs w:val="28"/>
          <w:lang w:val="ru-RU"/>
        </w:rPr>
        <w:t>П</w:t>
      </w:r>
      <w:proofErr w:type="gramEnd"/>
      <w:r w:rsidRPr="00FC5D70">
        <w:rPr>
          <w:rFonts w:ascii="Times New Roman" w:hAnsi="Times New Roman" w:cs="Times New Roman"/>
          <w:sz w:val="28"/>
          <w:szCs w:val="28"/>
          <w:lang w:val="ru-RU"/>
        </w:rPr>
        <w:t xml:space="preserve"> А С П О Р Т</w:t>
      </w:r>
    </w:p>
    <w:p w:rsidR="00F260C9" w:rsidRPr="00FC5D70" w:rsidRDefault="00F260C9" w:rsidP="005E4E41">
      <w:pPr>
        <w:jc w:val="center"/>
        <w:rPr>
          <w:rFonts w:ascii="Times New Roman" w:hAnsi="Times New Roman" w:cs="Times New Roman"/>
          <w:sz w:val="28"/>
          <w:szCs w:val="28"/>
          <w:lang w:val="ru-RU"/>
        </w:rPr>
      </w:pPr>
      <w:r w:rsidRPr="00FC5D70">
        <w:rPr>
          <w:rFonts w:ascii="Times New Roman" w:hAnsi="Times New Roman" w:cs="Times New Roman"/>
          <w:sz w:val="28"/>
          <w:szCs w:val="28"/>
          <w:lang w:val="ru-RU"/>
        </w:rPr>
        <w:t xml:space="preserve">подпрограммы «Содержание, текущий ремонт систем коммунальной инфраструктуры Советского </w:t>
      </w:r>
      <w:r w:rsidR="00753B65">
        <w:rPr>
          <w:rFonts w:ascii="Times New Roman" w:hAnsi="Times New Roman" w:cs="Times New Roman"/>
          <w:sz w:val="28"/>
          <w:szCs w:val="28"/>
          <w:lang w:val="ru-RU"/>
        </w:rPr>
        <w:t>муниципального</w:t>
      </w:r>
      <w:r w:rsidRPr="00FC5D70">
        <w:rPr>
          <w:rFonts w:ascii="Times New Roman" w:hAnsi="Times New Roman" w:cs="Times New Roman"/>
          <w:sz w:val="28"/>
          <w:szCs w:val="28"/>
          <w:lang w:val="ru-RU"/>
        </w:rPr>
        <w:t xml:space="preserve"> округа Ставропольского края»</w:t>
      </w:r>
    </w:p>
    <w:p w:rsidR="00F260C9" w:rsidRPr="00FC5D70" w:rsidRDefault="00F260C9" w:rsidP="005E4E41">
      <w:pPr>
        <w:jc w:val="center"/>
        <w:rPr>
          <w:rFonts w:ascii="Times New Roman" w:hAnsi="Times New Roman" w:cs="Times New Roman"/>
          <w:sz w:val="28"/>
          <w:szCs w:val="28"/>
          <w:lang w:val="ru-RU"/>
        </w:rPr>
      </w:pPr>
      <w:r w:rsidRPr="00FC5D70">
        <w:rPr>
          <w:rFonts w:ascii="Times New Roman" w:hAnsi="Times New Roman" w:cs="Times New Roman"/>
          <w:sz w:val="28"/>
          <w:szCs w:val="28"/>
          <w:lang w:val="ru-RU"/>
        </w:rPr>
        <w:t xml:space="preserve">муниципальной программы Советского </w:t>
      </w:r>
      <w:r w:rsidR="003F62DD">
        <w:rPr>
          <w:rFonts w:ascii="Times New Roman" w:hAnsi="Times New Roman" w:cs="Times New Roman"/>
          <w:sz w:val="28"/>
          <w:szCs w:val="28"/>
          <w:lang w:val="ru-RU"/>
        </w:rPr>
        <w:t xml:space="preserve">муниципального </w:t>
      </w:r>
      <w:r w:rsidRPr="00FC5D70">
        <w:rPr>
          <w:rFonts w:ascii="Times New Roman" w:hAnsi="Times New Roman" w:cs="Times New Roman"/>
          <w:sz w:val="28"/>
          <w:szCs w:val="28"/>
          <w:lang w:val="ru-RU"/>
        </w:rPr>
        <w:t>округа Ставропольского края «Модернизация, развитие и содержание коммунального хозяйства  Советского городского округа Ставропольского края»</w:t>
      </w:r>
    </w:p>
    <w:p w:rsidR="00101B7F" w:rsidRPr="00FC5D70" w:rsidRDefault="00101B7F" w:rsidP="005E4E41">
      <w:pPr>
        <w:jc w:val="center"/>
        <w:rPr>
          <w:rFonts w:ascii="Times New Roman" w:hAnsi="Times New Roman" w:cs="Times New Roman"/>
          <w:sz w:val="28"/>
          <w:szCs w:val="28"/>
          <w:lang w:val="ru-RU"/>
        </w:rPr>
      </w:pPr>
    </w:p>
    <w:tbl>
      <w:tblPr>
        <w:tblStyle w:val="af4"/>
        <w:tblW w:w="0" w:type="auto"/>
        <w:tblLayout w:type="fixed"/>
        <w:tblLook w:val="04A0"/>
      </w:tblPr>
      <w:tblGrid>
        <w:gridCol w:w="3510"/>
        <w:gridCol w:w="6237"/>
      </w:tblGrid>
      <w:tr w:rsidR="00C14552" w:rsidRPr="000C7E28" w:rsidTr="00B86DBA">
        <w:tc>
          <w:tcPr>
            <w:tcW w:w="3510" w:type="dxa"/>
          </w:tcPr>
          <w:p w:rsidR="00C14552" w:rsidRPr="00FC5D70" w:rsidRDefault="00C14552" w:rsidP="005E4E41">
            <w:pPr>
              <w:jc w:val="both"/>
              <w:rPr>
                <w:rFonts w:ascii="Times New Roman" w:hAnsi="Times New Roman" w:cs="Times New Roman"/>
                <w:sz w:val="28"/>
                <w:szCs w:val="28"/>
                <w:lang w:val="ru-RU"/>
              </w:rPr>
            </w:pPr>
            <w:r w:rsidRPr="00FC5D70">
              <w:rPr>
                <w:rFonts w:ascii="Times New Roman" w:hAnsi="Times New Roman" w:cs="Times New Roman"/>
                <w:sz w:val="28"/>
                <w:szCs w:val="28"/>
                <w:lang w:val="ru-RU"/>
              </w:rPr>
              <w:t xml:space="preserve">Ответственный исполнитель подпрограммы «Содержание, текущий ремонт систем коммунальной инфраструктуры Советского </w:t>
            </w:r>
            <w:r w:rsidR="00753B65">
              <w:rPr>
                <w:rFonts w:ascii="Times New Roman" w:hAnsi="Times New Roman" w:cs="Times New Roman"/>
                <w:sz w:val="28"/>
                <w:szCs w:val="28"/>
                <w:lang w:val="ru-RU"/>
              </w:rPr>
              <w:t>муниципального</w:t>
            </w:r>
            <w:r w:rsidRPr="00FC5D70">
              <w:rPr>
                <w:rFonts w:ascii="Times New Roman" w:hAnsi="Times New Roman" w:cs="Times New Roman"/>
                <w:sz w:val="28"/>
                <w:szCs w:val="28"/>
                <w:lang w:val="ru-RU"/>
              </w:rPr>
              <w:t xml:space="preserve"> округа Ставропольского края» муниципальной программы Советского </w:t>
            </w:r>
            <w:r w:rsidR="003F62DD">
              <w:rPr>
                <w:rFonts w:ascii="Times New Roman" w:hAnsi="Times New Roman" w:cs="Times New Roman"/>
                <w:sz w:val="28"/>
                <w:szCs w:val="28"/>
                <w:lang w:val="ru-RU"/>
              </w:rPr>
              <w:t xml:space="preserve">муниципального </w:t>
            </w:r>
            <w:r w:rsidRPr="00FC5D70">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r w:rsidR="00753B65">
              <w:rPr>
                <w:rFonts w:ascii="Times New Roman" w:hAnsi="Times New Roman" w:cs="Times New Roman"/>
                <w:sz w:val="28"/>
                <w:szCs w:val="28"/>
                <w:lang w:val="ru-RU"/>
              </w:rPr>
              <w:t>муниципального</w:t>
            </w:r>
            <w:r w:rsidRPr="00FC5D70">
              <w:rPr>
                <w:rFonts w:ascii="Times New Roman" w:hAnsi="Times New Roman" w:cs="Times New Roman"/>
                <w:sz w:val="28"/>
                <w:szCs w:val="28"/>
                <w:lang w:val="ru-RU"/>
              </w:rPr>
              <w:t xml:space="preserve"> округа Ставропольского края»</w:t>
            </w:r>
          </w:p>
          <w:p w:rsidR="00C14552" w:rsidRPr="00FC5D70" w:rsidRDefault="00C14552" w:rsidP="005E4E41">
            <w:pPr>
              <w:rPr>
                <w:rFonts w:ascii="Times New Roman" w:hAnsi="Times New Roman" w:cs="Times New Roman"/>
                <w:sz w:val="28"/>
                <w:szCs w:val="28"/>
              </w:rPr>
            </w:pPr>
            <w:r w:rsidRPr="00FC5D70">
              <w:rPr>
                <w:rFonts w:ascii="Times New Roman" w:hAnsi="Times New Roman" w:cs="Times New Roman"/>
                <w:sz w:val="28"/>
                <w:szCs w:val="28"/>
              </w:rPr>
              <w:t>(</w:t>
            </w:r>
            <w:proofErr w:type="spellStart"/>
            <w:r w:rsidRPr="00FC5D70">
              <w:rPr>
                <w:rFonts w:ascii="Times New Roman" w:hAnsi="Times New Roman" w:cs="Times New Roman"/>
                <w:sz w:val="28"/>
                <w:szCs w:val="28"/>
              </w:rPr>
              <w:t>далеесоответственно</w:t>
            </w:r>
            <w:proofErr w:type="spellEnd"/>
            <w:r w:rsidRPr="00FC5D70">
              <w:rPr>
                <w:rFonts w:ascii="Times New Roman" w:hAnsi="Times New Roman" w:cs="Times New Roman"/>
                <w:sz w:val="28"/>
                <w:szCs w:val="28"/>
              </w:rPr>
              <w:t xml:space="preserve"> –</w:t>
            </w:r>
            <w:proofErr w:type="spellStart"/>
            <w:r w:rsidRPr="00FC5D70">
              <w:rPr>
                <w:rFonts w:ascii="Times New Roman" w:hAnsi="Times New Roman" w:cs="Times New Roman"/>
                <w:sz w:val="28"/>
                <w:szCs w:val="28"/>
              </w:rPr>
              <w:t>Подпрограмма</w:t>
            </w:r>
            <w:proofErr w:type="spellEnd"/>
            <w:r w:rsidRPr="00FC5D70">
              <w:rPr>
                <w:rFonts w:ascii="Times New Roman" w:hAnsi="Times New Roman" w:cs="Times New Roman"/>
                <w:sz w:val="28"/>
                <w:szCs w:val="28"/>
              </w:rPr>
              <w:t xml:space="preserve">, </w:t>
            </w:r>
            <w:proofErr w:type="spellStart"/>
            <w:r w:rsidRPr="00FC5D70">
              <w:rPr>
                <w:rFonts w:ascii="Times New Roman" w:hAnsi="Times New Roman" w:cs="Times New Roman"/>
                <w:sz w:val="28"/>
                <w:szCs w:val="28"/>
              </w:rPr>
              <w:t>Программа</w:t>
            </w:r>
            <w:proofErr w:type="spellEnd"/>
            <w:r w:rsidRPr="00FC5D70">
              <w:rPr>
                <w:rFonts w:ascii="Times New Roman" w:hAnsi="Times New Roman" w:cs="Times New Roman"/>
                <w:sz w:val="28"/>
                <w:szCs w:val="28"/>
              </w:rPr>
              <w:t>)</w:t>
            </w:r>
          </w:p>
        </w:tc>
        <w:tc>
          <w:tcPr>
            <w:tcW w:w="6237" w:type="dxa"/>
          </w:tcPr>
          <w:p w:rsidR="00C14552" w:rsidRPr="00FC5D70" w:rsidRDefault="00C14552" w:rsidP="00753B65">
            <w:pPr>
              <w:suppressAutoHyphens/>
              <w:jc w:val="both"/>
              <w:rPr>
                <w:rFonts w:ascii="Times New Roman" w:hAnsi="Times New Roman" w:cs="Times New Roman"/>
                <w:sz w:val="28"/>
                <w:szCs w:val="28"/>
                <w:lang w:val="ru-RU"/>
              </w:rPr>
            </w:pPr>
            <w:r w:rsidRPr="00FC5D70">
              <w:rPr>
                <w:rFonts w:ascii="Times New Roman" w:hAnsi="Times New Roman" w:cs="Times New Roman"/>
                <w:sz w:val="28"/>
                <w:szCs w:val="28"/>
                <w:lang w:val="ru-RU"/>
              </w:rPr>
              <w:t xml:space="preserve">администрация Советского </w:t>
            </w:r>
            <w:r w:rsidR="00753B65">
              <w:rPr>
                <w:rFonts w:ascii="Times New Roman" w:hAnsi="Times New Roman" w:cs="Times New Roman"/>
                <w:sz w:val="28"/>
                <w:szCs w:val="28"/>
                <w:lang w:val="ru-RU"/>
              </w:rPr>
              <w:t>муниципального</w:t>
            </w:r>
            <w:r w:rsidRPr="00FC5D70">
              <w:rPr>
                <w:rFonts w:ascii="Times New Roman" w:hAnsi="Times New Roman" w:cs="Times New Roman"/>
                <w:sz w:val="28"/>
                <w:szCs w:val="28"/>
                <w:lang w:val="ru-RU"/>
              </w:rPr>
              <w:t xml:space="preserve"> округа Ставропольского края (далее – администрация округа) в лице </w:t>
            </w:r>
            <w:proofErr w:type="spellStart"/>
            <w:r w:rsidR="00FD4908" w:rsidRPr="00FC5D70">
              <w:rPr>
                <w:rFonts w:ascii="Times New Roman" w:hAnsi="Times New Roman" w:cs="Times New Roman"/>
                <w:sz w:val="28"/>
                <w:szCs w:val="28"/>
                <w:lang w:val="ru-RU"/>
              </w:rPr>
              <w:t>з</w:t>
            </w:r>
            <w:r w:rsidR="00FD4908" w:rsidRPr="00DF0A63">
              <w:rPr>
                <w:rFonts w:ascii="Times New Roman" w:hAnsi="Times New Roman" w:cs="Times New Roman"/>
                <w:sz w:val="28"/>
                <w:szCs w:val="28"/>
                <w:lang w:val="ru-RU"/>
              </w:rPr>
              <w:t>аместител</w:t>
            </w:r>
            <w:r w:rsidR="00FD4908" w:rsidRPr="00FC5D70">
              <w:rPr>
                <w:rFonts w:ascii="Times New Roman" w:hAnsi="Times New Roman" w:cs="Times New Roman"/>
                <w:sz w:val="28"/>
                <w:szCs w:val="28"/>
                <w:lang w:val="ru-RU"/>
              </w:rPr>
              <w:t>я</w:t>
            </w:r>
            <w:r w:rsidR="005119C4" w:rsidRPr="00002101">
              <w:rPr>
                <w:rFonts w:ascii="Times New Roman" w:hAnsi="Times New Roman" w:cs="Times New Roman"/>
                <w:sz w:val="28"/>
                <w:szCs w:val="28"/>
                <w:lang w:val="ru-RU"/>
              </w:rPr>
              <w:t>Г</w:t>
            </w:r>
            <w:r w:rsidR="005119C4" w:rsidRPr="00DF0A63">
              <w:rPr>
                <w:rFonts w:ascii="Times New Roman" w:hAnsi="Times New Roman" w:cs="Times New Roman"/>
                <w:sz w:val="28"/>
                <w:szCs w:val="28"/>
                <w:lang w:val="ru-RU"/>
              </w:rPr>
              <w:t>лавы</w:t>
            </w:r>
            <w:proofErr w:type="spellEnd"/>
            <w:r w:rsidR="005119C4" w:rsidRPr="00DF0A63">
              <w:rPr>
                <w:rFonts w:ascii="Times New Roman" w:hAnsi="Times New Roman" w:cs="Times New Roman"/>
                <w:sz w:val="28"/>
                <w:szCs w:val="28"/>
                <w:lang w:val="ru-RU"/>
              </w:rPr>
              <w:t xml:space="preserve"> администрации округа </w:t>
            </w:r>
            <w:r w:rsidR="005119C4">
              <w:rPr>
                <w:rFonts w:ascii="Times New Roman" w:hAnsi="Times New Roman" w:cs="Times New Roman"/>
                <w:sz w:val="28"/>
                <w:szCs w:val="28"/>
                <w:lang w:val="ru-RU"/>
              </w:rPr>
              <w:t xml:space="preserve">Е.А. </w:t>
            </w:r>
            <w:proofErr w:type="spellStart"/>
            <w:r w:rsidR="005119C4">
              <w:rPr>
                <w:rFonts w:ascii="Times New Roman" w:hAnsi="Times New Roman" w:cs="Times New Roman"/>
                <w:sz w:val="28"/>
                <w:szCs w:val="28"/>
                <w:lang w:val="ru-RU"/>
              </w:rPr>
              <w:t>Носоченко</w:t>
            </w:r>
            <w:proofErr w:type="spellEnd"/>
          </w:p>
        </w:tc>
      </w:tr>
      <w:tr w:rsidR="00C14552" w:rsidRPr="000C7E28" w:rsidTr="00B86DBA">
        <w:tc>
          <w:tcPr>
            <w:tcW w:w="3510" w:type="dxa"/>
          </w:tcPr>
          <w:p w:rsidR="00C14552" w:rsidRPr="00FA779C" w:rsidRDefault="00C14552"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СоисполнителиПрограммы</w:t>
            </w:r>
            <w:proofErr w:type="spellEnd"/>
          </w:p>
        </w:tc>
        <w:tc>
          <w:tcPr>
            <w:tcW w:w="6237" w:type="dxa"/>
          </w:tcPr>
          <w:p w:rsidR="00C14552" w:rsidRPr="00FA779C" w:rsidRDefault="00C14552"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администрация округа в лице отдела градостроительства, транспорта и муниципального хозяйства администрации округа;</w:t>
            </w:r>
          </w:p>
          <w:p w:rsidR="00C14552" w:rsidRPr="00FA779C" w:rsidRDefault="00C14552"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lastRenderedPageBreak/>
              <w:t>- администрация округа в лице  отдела  городского хозяйства администрации;</w:t>
            </w:r>
          </w:p>
          <w:p w:rsidR="00C14552" w:rsidRPr="00FA779C" w:rsidRDefault="00C14552"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Солдато-Александровском; </w:t>
            </w:r>
          </w:p>
          <w:p w:rsidR="00C14552" w:rsidRPr="00FA779C" w:rsidRDefault="00C14552"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Горькая Балка; </w:t>
            </w:r>
          </w:p>
          <w:p w:rsidR="00C14552" w:rsidRPr="00FA779C" w:rsidRDefault="00C14552"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хуторе Восточном; </w:t>
            </w:r>
          </w:p>
          <w:p w:rsidR="00C14552" w:rsidRPr="00FA779C" w:rsidRDefault="00C14552"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w:t>
            </w:r>
            <w:proofErr w:type="spellStart"/>
            <w:r w:rsidRPr="00FA779C">
              <w:rPr>
                <w:rFonts w:ascii="Times New Roman" w:hAnsi="Times New Roman" w:cs="Times New Roman"/>
                <w:sz w:val="28"/>
                <w:szCs w:val="28"/>
              </w:rPr>
              <w:t>Правокумском</w:t>
            </w:r>
            <w:proofErr w:type="spellEnd"/>
            <w:r w:rsidRPr="00FA779C">
              <w:rPr>
                <w:rFonts w:ascii="Times New Roman" w:hAnsi="Times New Roman" w:cs="Times New Roman"/>
                <w:sz w:val="28"/>
                <w:szCs w:val="28"/>
              </w:rPr>
              <w:t xml:space="preserve">; </w:t>
            </w:r>
          </w:p>
          <w:p w:rsidR="00C14552" w:rsidRPr="00FA779C" w:rsidRDefault="00C14552"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территориальный отдел администрации округа в селе Нины;</w:t>
            </w:r>
          </w:p>
          <w:p w:rsidR="00C14552" w:rsidRPr="00FA779C" w:rsidRDefault="00C14552"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территориальный отдел администрации округа в селе Отказном (далее – территориальные </w:t>
            </w:r>
            <w:r w:rsidR="0046321D">
              <w:rPr>
                <w:rFonts w:ascii="Times New Roman" w:hAnsi="Times New Roman" w:cs="Times New Roman"/>
                <w:sz w:val="28"/>
                <w:szCs w:val="28"/>
              </w:rPr>
              <w:t>органы</w:t>
            </w:r>
            <w:r w:rsidRPr="00FA779C">
              <w:rPr>
                <w:rFonts w:ascii="Times New Roman" w:hAnsi="Times New Roman" w:cs="Times New Roman"/>
                <w:sz w:val="28"/>
                <w:szCs w:val="28"/>
              </w:rPr>
              <w:t xml:space="preserve"> округа);</w:t>
            </w:r>
          </w:p>
          <w:p w:rsidR="00C14552" w:rsidRPr="006847C7" w:rsidRDefault="00C14552" w:rsidP="0046321D">
            <w:pPr>
              <w:jc w:val="both"/>
              <w:rPr>
                <w:rFonts w:ascii="Times New Roman" w:hAnsi="Times New Roman" w:cs="Times New Roman"/>
                <w:bCs/>
                <w:sz w:val="28"/>
                <w:szCs w:val="28"/>
                <w:lang w:val="ru-RU"/>
              </w:rPr>
            </w:pPr>
            <w:r w:rsidRPr="006847C7">
              <w:rPr>
                <w:rFonts w:ascii="Times New Roman" w:hAnsi="Times New Roman" w:cs="Times New Roman"/>
                <w:sz w:val="28"/>
                <w:szCs w:val="28"/>
                <w:lang w:val="ru-RU"/>
              </w:rPr>
              <w:t xml:space="preserve">- подведомственные организации жилищно-коммунального хозяйства округа </w:t>
            </w:r>
          </w:p>
        </w:tc>
      </w:tr>
      <w:tr w:rsidR="00C14552" w:rsidRPr="000C7E28" w:rsidTr="00B86DBA">
        <w:tc>
          <w:tcPr>
            <w:tcW w:w="3510" w:type="dxa"/>
          </w:tcPr>
          <w:p w:rsidR="00C14552" w:rsidRPr="00FA779C" w:rsidRDefault="00C14552"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lastRenderedPageBreak/>
              <w:t>УчастникиПодпрограммы</w:t>
            </w:r>
            <w:proofErr w:type="spellEnd"/>
          </w:p>
        </w:tc>
        <w:tc>
          <w:tcPr>
            <w:tcW w:w="6237" w:type="dxa"/>
          </w:tcPr>
          <w:p w:rsidR="00C14552" w:rsidRPr="006847C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46321D">
              <w:rPr>
                <w:rFonts w:ascii="Times New Roman" w:hAnsi="Times New Roman" w:cs="Times New Roman"/>
                <w:sz w:val="28"/>
                <w:szCs w:val="28"/>
                <w:lang w:val="ru-RU"/>
              </w:rPr>
              <w:t>организации</w:t>
            </w:r>
            <w:r w:rsidRPr="006847C7">
              <w:rPr>
                <w:rFonts w:ascii="Times New Roman" w:hAnsi="Times New Roman" w:cs="Times New Roman"/>
                <w:sz w:val="28"/>
                <w:szCs w:val="28"/>
                <w:lang w:val="ru-RU"/>
              </w:rPr>
              <w:t>,  определенные в соответствии</w:t>
            </w:r>
            <w:r w:rsidR="00AE0D03">
              <w:rPr>
                <w:rFonts w:ascii="Times New Roman" w:hAnsi="Times New Roman" w:cs="Times New Roman"/>
                <w:sz w:val="28"/>
                <w:szCs w:val="28"/>
                <w:lang w:val="ru-RU"/>
              </w:rPr>
              <w:t xml:space="preserve"> с Федеральным законом от 05 апреля            </w:t>
            </w:r>
            <w:r w:rsidRPr="006847C7">
              <w:rPr>
                <w:rFonts w:ascii="Times New Roman" w:hAnsi="Times New Roman" w:cs="Times New Roman"/>
                <w:sz w:val="28"/>
                <w:szCs w:val="28"/>
                <w:lang w:val="ru-RU"/>
              </w:rPr>
              <w:t>2013</w:t>
            </w:r>
            <w:r w:rsidR="00AE0D03">
              <w:rPr>
                <w:rFonts w:ascii="Times New Roman" w:hAnsi="Times New Roman" w:cs="Times New Roman"/>
                <w:sz w:val="28"/>
                <w:szCs w:val="28"/>
                <w:lang w:val="ru-RU"/>
              </w:rPr>
              <w:t xml:space="preserve"> года</w:t>
            </w:r>
            <w:r w:rsidRPr="006847C7">
              <w:rPr>
                <w:rFonts w:ascii="Times New Roman" w:hAnsi="Times New Roman" w:cs="Times New Roman"/>
                <w:sz w:val="28"/>
                <w:szCs w:val="28"/>
                <w:lang w:val="ru-RU"/>
              </w:rPr>
              <w:t xml:space="preserve"> № 44-ФЗ «О контрактной системе в сфере закупок товаров, работ, услуг для обеспечения государственных и муниципальных нужд»;</w:t>
            </w:r>
          </w:p>
          <w:p w:rsidR="00C14552" w:rsidRPr="006847C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заинтересованные лица и организации, принимающие участие в реализации проектов развития территории муниципального образования, основанных на местных инициативах (население округа)</w:t>
            </w:r>
          </w:p>
        </w:tc>
      </w:tr>
      <w:tr w:rsidR="00C14552" w:rsidRPr="000C7E28" w:rsidTr="00B86DBA">
        <w:tc>
          <w:tcPr>
            <w:tcW w:w="3510" w:type="dxa"/>
          </w:tcPr>
          <w:p w:rsidR="00C14552" w:rsidRPr="00FA779C" w:rsidRDefault="00C14552"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ЗадачиПодпрограммы</w:t>
            </w:r>
            <w:proofErr w:type="spellEnd"/>
          </w:p>
          <w:p w:rsidR="00C14552" w:rsidRPr="00FA779C" w:rsidRDefault="00C14552" w:rsidP="005E4E41">
            <w:pPr>
              <w:jc w:val="center"/>
              <w:rPr>
                <w:rFonts w:ascii="Times New Roman" w:hAnsi="Times New Roman" w:cs="Times New Roman"/>
                <w:sz w:val="28"/>
                <w:szCs w:val="28"/>
              </w:rPr>
            </w:pPr>
          </w:p>
        </w:tc>
        <w:tc>
          <w:tcPr>
            <w:tcW w:w="6237" w:type="dxa"/>
          </w:tcPr>
          <w:p w:rsidR="00C14552" w:rsidRPr="006847C7" w:rsidRDefault="00C14552" w:rsidP="005E4E41">
            <w:pPr>
              <w:autoSpaceDE w:val="0"/>
              <w:autoSpaceDN w:val="0"/>
              <w:adjustRightInd w:val="0"/>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улучшение санитарного состояния территории округа;</w:t>
            </w:r>
          </w:p>
          <w:p w:rsidR="00C14552" w:rsidRPr="006847C7" w:rsidRDefault="00C14552" w:rsidP="005E4E41">
            <w:pPr>
              <w:autoSpaceDE w:val="0"/>
              <w:autoSpaceDN w:val="0"/>
              <w:adjustRightInd w:val="0"/>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содержание мест захоронения в соответствии с санитарными требованиями;</w:t>
            </w:r>
          </w:p>
          <w:p w:rsidR="00E5339F" w:rsidRPr="006847C7" w:rsidRDefault="00C14552" w:rsidP="005E4E41">
            <w:pPr>
              <w:autoSpaceDE w:val="0"/>
              <w:autoSpaceDN w:val="0"/>
              <w:adjustRightInd w:val="0"/>
              <w:jc w:val="both"/>
              <w:rPr>
                <w:rFonts w:ascii="Times New Roman" w:hAnsi="Times New Roman" w:cs="Times New Roman"/>
                <w:color w:val="262626"/>
                <w:sz w:val="28"/>
                <w:szCs w:val="28"/>
                <w:lang w:val="ru-RU"/>
              </w:rPr>
            </w:pPr>
            <w:r w:rsidRPr="006847C7">
              <w:rPr>
                <w:rFonts w:ascii="Times New Roman" w:hAnsi="Times New Roman" w:cs="Times New Roman"/>
                <w:sz w:val="28"/>
                <w:szCs w:val="28"/>
                <w:lang w:val="ru-RU"/>
              </w:rPr>
              <w:t xml:space="preserve">- повышение </w:t>
            </w:r>
            <w:proofErr w:type="gramStart"/>
            <w:r w:rsidRPr="006847C7">
              <w:rPr>
                <w:rFonts w:ascii="Times New Roman" w:hAnsi="Times New Roman" w:cs="Times New Roman"/>
                <w:sz w:val="28"/>
                <w:szCs w:val="28"/>
                <w:lang w:val="ru-RU"/>
              </w:rPr>
              <w:t>уровня комфортности проживания населения округа</w:t>
            </w:r>
            <w:proofErr w:type="gramEnd"/>
          </w:p>
        </w:tc>
      </w:tr>
      <w:tr w:rsidR="00C14552" w:rsidRPr="000C7E28" w:rsidTr="00B86DBA">
        <w:tc>
          <w:tcPr>
            <w:tcW w:w="3510" w:type="dxa"/>
          </w:tcPr>
          <w:p w:rsidR="00C14552" w:rsidRPr="00FA779C" w:rsidRDefault="00C14552"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ПоказателирешениязадачПодпрограммы</w:t>
            </w:r>
            <w:proofErr w:type="spellEnd"/>
          </w:p>
          <w:tbl>
            <w:tblPr>
              <w:tblW w:w="0" w:type="auto"/>
              <w:tblCellSpacing w:w="0" w:type="dxa"/>
              <w:tblLayout w:type="fixed"/>
              <w:tblCellMar>
                <w:left w:w="0" w:type="dxa"/>
                <w:right w:w="0" w:type="dxa"/>
              </w:tblCellMar>
              <w:tblLook w:val="04A0"/>
            </w:tblPr>
            <w:tblGrid>
              <w:gridCol w:w="20"/>
            </w:tblGrid>
            <w:tr w:rsidR="00C14552" w:rsidRPr="00FA779C" w:rsidTr="00EF50EE">
              <w:trPr>
                <w:tblCellSpacing w:w="0" w:type="dxa"/>
              </w:trPr>
              <w:tc>
                <w:tcPr>
                  <w:tcW w:w="6" w:type="dxa"/>
                  <w:vAlign w:val="center"/>
                  <w:hideMark/>
                </w:tcPr>
                <w:p w:rsidR="00C14552" w:rsidRPr="00FA779C" w:rsidRDefault="00C14552" w:rsidP="005E4E41">
                  <w:pPr>
                    <w:rPr>
                      <w:rFonts w:ascii="Times New Roman" w:hAnsi="Times New Roman" w:cs="Times New Roman"/>
                      <w:b/>
                      <w:i/>
                    </w:rPr>
                  </w:pPr>
                </w:p>
              </w:tc>
            </w:tr>
            <w:tr w:rsidR="00C14552" w:rsidRPr="00FA779C" w:rsidTr="00EF50EE">
              <w:trPr>
                <w:tblCellSpacing w:w="0" w:type="dxa"/>
              </w:trPr>
              <w:tc>
                <w:tcPr>
                  <w:tcW w:w="6" w:type="dxa"/>
                  <w:vAlign w:val="center"/>
                  <w:hideMark/>
                </w:tcPr>
                <w:p w:rsidR="00C14552" w:rsidRPr="00FA779C" w:rsidRDefault="00C14552" w:rsidP="005E4E41">
                  <w:pPr>
                    <w:rPr>
                      <w:rFonts w:ascii="Times New Roman" w:hAnsi="Times New Roman" w:cs="Times New Roman"/>
                      <w:b/>
                      <w:i/>
                    </w:rPr>
                  </w:pPr>
                </w:p>
              </w:tc>
            </w:tr>
          </w:tbl>
          <w:p w:rsidR="00C14552" w:rsidRPr="00FA779C" w:rsidRDefault="00C14552" w:rsidP="005E4E41">
            <w:pPr>
              <w:rPr>
                <w:rFonts w:ascii="Times New Roman" w:hAnsi="Times New Roman" w:cs="Times New Roman"/>
                <w:sz w:val="28"/>
                <w:szCs w:val="28"/>
              </w:rPr>
            </w:pPr>
          </w:p>
        </w:tc>
        <w:tc>
          <w:tcPr>
            <w:tcW w:w="6237" w:type="dxa"/>
          </w:tcPr>
          <w:p w:rsidR="00E5339F" w:rsidRDefault="008C5234" w:rsidP="005E4E41">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доля улиц, охваченных</w:t>
            </w:r>
            <w:r w:rsidR="00E5339F">
              <w:rPr>
                <w:rFonts w:ascii="Times New Roman" w:eastAsia="Calibri" w:hAnsi="Times New Roman" w:cs="Times New Roman"/>
                <w:sz w:val="28"/>
                <w:szCs w:val="28"/>
                <w:lang w:val="ru-RU"/>
              </w:rPr>
              <w:t xml:space="preserve"> регулярной уборкой, по отношению к общему количеству улиц;</w:t>
            </w:r>
          </w:p>
          <w:p w:rsidR="00C14552" w:rsidRPr="006847C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количество убранных стихийных свалок;</w:t>
            </w:r>
          </w:p>
          <w:p w:rsidR="00C14552" w:rsidRPr="006847C7" w:rsidRDefault="00C14552" w:rsidP="005E4E41">
            <w:pPr>
              <w:jc w:val="both"/>
              <w:rPr>
                <w:rFonts w:ascii="Times New Roman" w:eastAsia="Calibri" w:hAnsi="Times New Roman" w:cs="Times New Roman"/>
                <w:sz w:val="28"/>
                <w:szCs w:val="28"/>
                <w:lang w:val="ru-RU"/>
              </w:rPr>
            </w:pPr>
            <w:r w:rsidRPr="006847C7">
              <w:rPr>
                <w:rFonts w:ascii="Times New Roman" w:hAnsi="Times New Roman" w:cs="Times New Roman"/>
                <w:sz w:val="28"/>
                <w:szCs w:val="28"/>
                <w:lang w:val="ru-RU"/>
              </w:rPr>
              <w:t>- количество мест захоронения;</w:t>
            </w:r>
          </w:p>
          <w:p w:rsidR="00C14552" w:rsidRPr="006847C7" w:rsidRDefault="00C14552" w:rsidP="005E4E41">
            <w:pPr>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 площадь кладбищ, охваченных централизованной уборкой по отношению к общей площади кладбищ;</w:t>
            </w:r>
          </w:p>
          <w:p w:rsidR="00E5339F" w:rsidRPr="006847C7" w:rsidRDefault="00C14552" w:rsidP="005E4E41">
            <w:pPr>
              <w:jc w:val="both"/>
              <w:rPr>
                <w:rFonts w:ascii="Times New Roman" w:eastAsia="Calibri" w:hAnsi="Times New Roman" w:cs="Times New Roman"/>
                <w:sz w:val="28"/>
                <w:szCs w:val="28"/>
                <w:lang w:val="ru-RU"/>
              </w:rPr>
            </w:pPr>
            <w:r w:rsidRPr="006847C7">
              <w:rPr>
                <w:rFonts w:ascii="Times New Roman" w:hAnsi="Times New Roman" w:cs="Times New Roman"/>
                <w:sz w:val="28"/>
                <w:szCs w:val="28"/>
                <w:lang w:val="ru-RU"/>
              </w:rPr>
              <w:t>- количество  проектов развития территорий муниципальных образований, основанных на местных инициативах</w:t>
            </w:r>
          </w:p>
        </w:tc>
      </w:tr>
      <w:tr w:rsidR="00C14552" w:rsidRPr="000C7E28" w:rsidTr="00B86DBA">
        <w:tc>
          <w:tcPr>
            <w:tcW w:w="3510" w:type="dxa"/>
          </w:tcPr>
          <w:p w:rsidR="00C14552" w:rsidRPr="006847C7" w:rsidRDefault="00C14552"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Этапы и сроки реализации Подпрограммы</w:t>
            </w:r>
          </w:p>
        </w:tc>
        <w:tc>
          <w:tcPr>
            <w:tcW w:w="6237" w:type="dxa"/>
          </w:tcPr>
          <w:p w:rsidR="00C14552" w:rsidRPr="006847C7" w:rsidRDefault="00C14552"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Срок реализации Подпрограммы:</w:t>
            </w:r>
          </w:p>
          <w:p w:rsidR="00C14552" w:rsidRPr="006847C7" w:rsidRDefault="00C14552"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20</w:t>
            </w:r>
            <w:r w:rsidR="008045FF">
              <w:rPr>
                <w:rFonts w:ascii="Times New Roman" w:hAnsi="Times New Roman" w:cs="Times New Roman"/>
                <w:sz w:val="28"/>
                <w:szCs w:val="28"/>
                <w:lang w:val="ru-RU"/>
              </w:rPr>
              <w:t>2</w:t>
            </w:r>
            <w:r w:rsidR="006A7429">
              <w:rPr>
                <w:rFonts w:ascii="Times New Roman" w:hAnsi="Times New Roman" w:cs="Times New Roman"/>
                <w:sz w:val="28"/>
                <w:szCs w:val="28"/>
                <w:lang w:val="ru-RU"/>
              </w:rPr>
              <w:t>1</w:t>
            </w:r>
            <w:r w:rsidRPr="006847C7">
              <w:rPr>
                <w:rFonts w:ascii="Times New Roman" w:hAnsi="Times New Roman" w:cs="Times New Roman"/>
                <w:sz w:val="28"/>
                <w:szCs w:val="28"/>
                <w:lang w:val="ru-RU"/>
              </w:rPr>
              <w:t>-202</w:t>
            </w:r>
            <w:r w:rsidR="006A7429">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годы.</w:t>
            </w:r>
          </w:p>
          <w:p w:rsidR="00C14552" w:rsidRPr="006847C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lastRenderedPageBreak/>
              <w:t>Этапы реализ</w:t>
            </w:r>
            <w:r w:rsidR="00D54FAD">
              <w:rPr>
                <w:rFonts w:ascii="Times New Roman" w:hAnsi="Times New Roman" w:cs="Times New Roman"/>
                <w:sz w:val="28"/>
                <w:szCs w:val="28"/>
                <w:lang w:val="ru-RU"/>
              </w:rPr>
              <w:t>ации Подпрограммы не выделяются</w:t>
            </w:r>
          </w:p>
        </w:tc>
      </w:tr>
      <w:tr w:rsidR="00C14552" w:rsidRPr="000C7E28" w:rsidTr="00B86DBA">
        <w:tc>
          <w:tcPr>
            <w:tcW w:w="3510" w:type="dxa"/>
          </w:tcPr>
          <w:p w:rsidR="00C14552" w:rsidRPr="00FA779C" w:rsidRDefault="00C14552"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lastRenderedPageBreak/>
              <w:t>ОбъемыбюджетныхассигнованийПодпрограммы</w:t>
            </w:r>
            <w:proofErr w:type="spellEnd"/>
          </w:p>
        </w:tc>
        <w:tc>
          <w:tcPr>
            <w:tcW w:w="6237" w:type="dxa"/>
          </w:tcPr>
          <w:p w:rsidR="00C14552" w:rsidRPr="00BE4EB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Объемы бюджетных ассигнований Подпрограммы </w:t>
            </w:r>
            <w:r w:rsidR="00E302F6" w:rsidRPr="003B0594">
              <w:rPr>
                <w:rFonts w:ascii="Times New Roman" w:hAnsi="Times New Roman" w:cs="Times New Roman"/>
                <w:sz w:val="28"/>
                <w:szCs w:val="28"/>
                <w:lang w:val="ru-RU"/>
              </w:rPr>
              <w:t>на период 20</w:t>
            </w:r>
            <w:r w:rsidR="006A7429">
              <w:rPr>
                <w:rFonts w:ascii="Times New Roman" w:hAnsi="Times New Roman" w:cs="Times New Roman"/>
                <w:sz w:val="28"/>
                <w:szCs w:val="28"/>
                <w:lang w:val="ru-RU"/>
              </w:rPr>
              <w:t>21</w:t>
            </w:r>
            <w:r w:rsidR="00E302F6" w:rsidRPr="003B0594">
              <w:rPr>
                <w:rFonts w:ascii="Times New Roman" w:hAnsi="Times New Roman" w:cs="Times New Roman"/>
                <w:sz w:val="28"/>
                <w:szCs w:val="28"/>
                <w:lang w:val="ru-RU"/>
              </w:rPr>
              <w:t>-202</w:t>
            </w:r>
            <w:r w:rsidR="006A7429">
              <w:rPr>
                <w:rFonts w:ascii="Times New Roman" w:hAnsi="Times New Roman" w:cs="Times New Roman"/>
                <w:sz w:val="28"/>
                <w:szCs w:val="28"/>
                <w:lang w:val="ru-RU"/>
              </w:rPr>
              <w:t>6</w:t>
            </w:r>
            <w:r w:rsidR="00E302F6">
              <w:rPr>
                <w:rFonts w:ascii="Times New Roman" w:hAnsi="Times New Roman" w:cs="Times New Roman"/>
                <w:sz w:val="28"/>
                <w:szCs w:val="28"/>
                <w:lang w:val="ru-RU"/>
              </w:rPr>
              <w:t xml:space="preserve">годы </w:t>
            </w:r>
            <w:r w:rsidRPr="00BE4EB7">
              <w:rPr>
                <w:rFonts w:ascii="Times New Roman" w:hAnsi="Times New Roman" w:cs="Times New Roman"/>
                <w:sz w:val="28"/>
                <w:szCs w:val="28"/>
                <w:lang w:val="ru-RU"/>
              </w:rPr>
              <w:t xml:space="preserve">составляют </w:t>
            </w:r>
            <w:r w:rsidR="0046321D">
              <w:rPr>
                <w:rFonts w:ascii="Times New Roman" w:hAnsi="Times New Roman" w:cs="Times New Roman"/>
                <w:sz w:val="28"/>
                <w:szCs w:val="28"/>
                <w:lang w:val="ru-RU"/>
              </w:rPr>
              <w:t>385967,99</w:t>
            </w:r>
            <w:r w:rsidR="00695261" w:rsidRPr="00BE4EB7">
              <w:rPr>
                <w:rFonts w:ascii="Times New Roman" w:hAnsi="Times New Roman" w:cs="Times New Roman"/>
                <w:sz w:val="28"/>
                <w:szCs w:val="28"/>
                <w:lang w:val="ru-RU"/>
              </w:rPr>
              <w:t xml:space="preserve"> тыс. рублей </w:t>
            </w:r>
            <w:r w:rsidRPr="00BE4EB7">
              <w:rPr>
                <w:rFonts w:ascii="Times New Roman" w:hAnsi="Times New Roman" w:cs="Times New Roman"/>
                <w:sz w:val="28"/>
                <w:szCs w:val="28"/>
                <w:lang w:val="ru-RU"/>
              </w:rPr>
              <w:t>(выпадающие доходы – 0,00 тыс. рублей), в том числе по годам:</w:t>
            </w:r>
          </w:p>
          <w:p w:rsidR="00C14552" w:rsidRPr="00BE4EB7" w:rsidRDefault="00C14552"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2021 году – </w:t>
            </w:r>
            <w:r w:rsidR="00807E48" w:rsidRPr="00BE4EB7">
              <w:rPr>
                <w:rFonts w:ascii="Times New Roman" w:hAnsi="Times New Roman" w:cs="Times New Roman"/>
                <w:sz w:val="28"/>
                <w:szCs w:val="28"/>
                <w:lang w:val="ru-RU"/>
              </w:rPr>
              <w:t>52259,85</w:t>
            </w:r>
            <w:r w:rsidRPr="00BE4EB7">
              <w:rPr>
                <w:rFonts w:ascii="Times New Roman" w:hAnsi="Times New Roman" w:cs="Times New Roman"/>
                <w:sz w:val="28"/>
                <w:szCs w:val="28"/>
                <w:lang w:val="ru-RU"/>
              </w:rPr>
              <w:t xml:space="preserve">  тыс. рублей (выпадающие доходы – 0,00 тыс. рублей);</w:t>
            </w:r>
          </w:p>
          <w:p w:rsidR="00C14552" w:rsidRPr="00BE4EB7" w:rsidRDefault="00C14552"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2022 году – </w:t>
            </w:r>
            <w:r w:rsidR="00FD4908" w:rsidRPr="00BE4EB7">
              <w:rPr>
                <w:rFonts w:ascii="Times New Roman" w:hAnsi="Times New Roman" w:cs="Times New Roman"/>
                <w:sz w:val="28"/>
                <w:szCs w:val="28"/>
                <w:lang w:val="ru-RU"/>
              </w:rPr>
              <w:t>38487,91</w:t>
            </w:r>
            <w:r w:rsidRPr="00BE4EB7">
              <w:rPr>
                <w:rFonts w:ascii="Times New Roman" w:hAnsi="Times New Roman" w:cs="Times New Roman"/>
                <w:sz w:val="28"/>
                <w:szCs w:val="28"/>
                <w:lang w:val="ru-RU"/>
              </w:rPr>
              <w:t xml:space="preserve">  тыс. рублей (выпадающие доходы – 0,00 тыс. рублей);</w:t>
            </w:r>
          </w:p>
          <w:p w:rsidR="00C14552" w:rsidRPr="00BE4EB7" w:rsidRDefault="00C14552"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2023 году – </w:t>
            </w:r>
            <w:r w:rsidR="00B50091">
              <w:rPr>
                <w:rFonts w:ascii="Times New Roman" w:hAnsi="Times New Roman" w:cs="Times New Roman"/>
                <w:sz w:val="28"/>
                <w:szCs w:val="28"/>
                <w:lang w:val="ru-RU"/>
              </w:rPr>
              <w:t>38427,80</w:t>
            </w:r>
            <w:r w:rsidRPr="00BE4EB7">
              <w:rPr>
                <w:rFonts w:ascii="Times New Roman" w:hAnsi="Times New Roman" w:cs="Times New Roman"/>
                <w:sz w:val="28"/>
                <w:szCs w:val="28"/>
                <w:lang w:val="ru-RU"/>
              </w:rPr>
              <w:t xml:space="preserve"> тыс. рублей (выпадающие до</w:t>
            </w:r>
            <w:r w:rsidR="008045FF" w:rsidRPr="00BE4EB7">
              <w:rPr>
                <w:rFonts w:ascii="Times New Roman" w:hAnsi="Times New Roman" w:cs="Times New Roman"/>
                <w:sz w:val="28"/>
                <w:szCs w:val="28"/>
                <w:lang w:val="ru-RU"/>
              </w:rPr>
              <w:t>ходы – 0,00 тыс. рублей);</w:t>
            </w:r>
          </w:p>
          <w:p w:rsidR="00807E48" w:rsidRPr="00BE4EB7" w:rsidRDefault="00807E48"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2024 году – </w:t>
            </w:r>
            <w:r w:rsidR="0046321D">
              <w:rPr>
                <w:rFonts w:ascii="Times New Roman" w:hAnsi="Times New Roman" w:cs="Times New Roman"/>
                <w:sz w:val="28"/>
                <w:szCs w:val="28"/>
                <w:lang w:val="ru-RU"/>
              </w:rPr>
              <w:t>92323,19</w:t>
            </w:r>
            <w:r w:rsidRPr="00BE4EB7">
              <w:rPr>
                <w:rFonts w:ascii="Times New Roman" w:hAnsi="Times New Roman" w:cs="Times New Roman"/>
                <w:sz w:val="28"/>
                <w:szCs w:val="28"/>
                <w:lang w:val="ru-RU"/>
              </w:rPr>
              <w:t xml:space="preserve"> тыс. рублей (выпада</w:t>
            </w:r>
            <w:r w:rsidR="008045FF" w:rsidRPr="00BE4EB7">
              <w:rPr>
                <w:rFonts w:ascii="Times New Roman" w:hAnsi="Times New Roman" w:cs="Times New Roman"/>
                <w:sz w:val="28"/>
                <w:szCs w:val="28"/>
                <w:lang w:val="ru-RU"/>
              </w:rPr>
              <w:t>ющие доходы – 0,00 тыс. рублей);</w:t>
            </w:r>
          </w:p>
          <w:p w:rsidR="008045FF" w:rsidRPr="00BE4EB7" w:rsidRDefault="008045FF"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2025 году – </w:t>
            </w:r>
            <w:r w:rsidR="00500120" w:rsidRPr="00BE4EB7">
              <w:rPr>
                <w:rFonts w:ascii="Times New Roman" w:hAnsi="Times New Roman" w:cs="Times New Roman"/>
                <w:sz w:val="28"/>
                <w:szCs w:val="28"/>
                <w:lang w:val="ru-RU"/>
              </w:rPr>
              <w:t>81860,96</w:t>
            </w:r>
            <w:r w:rsidRPr="00BE4EB7">
              <w:rPr>
                <w:rFonts w:ascii="Times New Roman" w:hAnsi="Times New Roman" w:cs="Times New Roman"/>
                <w:sz w:val="28"/>
                <w:szCs w:val="28"/>
                <w:lang w:val="ru-RU"/>
              </w:rPr>
              <w:t xml:space="preserve"> тыс. рублей (выпадающие доходы – 0,00 тыс. рублей),</w:t>
            </w:r>
          </w:p>
          <w:p w:rsidR="006A7429" w:rsidRPr="00BE4EB7" w:rsidRDefault="006A7429" w:rsidP="006A7429">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2026 году – </w:t>
            </w:r>
            <w:r w:rsidR="00500120" w:rsidRPr="00BE4EB7">
              <w:rPr>
                <w:rFonts w:ascii="Times New Roman" w:hAnsi="Times New Roman" w:cs="Times New Roman"/>
                <w:sz w:val="28"/>
                <w:szCs w:val="28"/>
                <w:lang w:val="ru-RU"/>
              </w:rPr>
              <w:t>82608,28</w:t>
            </w:r>
            <w:r w:rsidRPr="00BE4EB7">
              <w:rPr>
                <w:rFonts w:ascii="Times New Roman" w:hAnsi="Times New Roman" w:cs="Times New Roman"/>
                <w:sz w:val="28"/>
                <w:szCs w:val="28"/>
                <w:lang w:val="ru-RU"/>
              </w:rPr>
              <w:t xml:space="preserve"> тыс. рублей (выпадающие доходы – 0,00 тыс. рублей),</w:t>
            </w:r>
          </w:p>
          <w:p w:rsidR="00C14552" w:rsidRDefault="00C14552"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из них:</w:t>
            </w:r>
          </w:p>
          <w:p w:rsidR="004E454E" w:rsidRPr="00BE4EB7" w:rsidRDefault="00D53B74"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бюджета </w:t>
            </w:r>
            <w:r w:rsidR="0046321D">
              <w:rPr>
                <w:rFonts w:ascii="Times New Roman" w:hAnsi="Times New Roman" w:cs="Times New Roman"/>
                <w:sz w:val="28"/>
                <w:szCs w:val="28"/>
                <w:lang w:val="ru-RU"/>
              </w:rPr>
              <w:t>Российской Федерации</w:t>
            </w:r>
            <w:r w:rsidRPr="00BE4EB7">
              <w:rPr>
                <w:rFonts w:ascii="Times New Roman" w:hAnsi="Times New Roman" w:cs="Times New Roman"/>
                <w:sz w:val="28"/>
                <w:szCs w:val="28"/>
                <w:lang w:val="ru-RU"/>
              </w:rPr>
              <w:t xml:space="preserve"> (далее – ФБ) – </w:t>
            </w:r>
            <w:r w:rsidR="00FD4908" w:rsidRPr="00BE4EB7">
              <w:rPr>
                <w:rFonts w:ascii="Times New Roman" w:hAnsi="Times New Roman" w:cs="Times New Roman"/>
                <w:sz w:val="28"/>
                <w:szCs w:val="28"/>
                <w:lang w:val="ru-RU"/>
              </w:rPr>
              <w:t>308,15</w:t>
            </w:r>
            <w:r w:rsidRPr="00BE4EB7">
              <w:rPr>
                <w:rFonts w:ascii="Times New Roman" w:hAnsi="Times New Roman" w:cs="Times New Roman"/>
                <w:sz w:val="28"/>
                <w:szCs w:val="28"/>
                <w:lang w:val="ru-RU"/>
              </w:rPr>
              <w:t xml:space="preserve"> тыс. рублей, в том числе по годам реализации:</w:t>
            </w:r>
          </w:p>
          <w:p w:rsidR="00D53B74" w:rsidRPr="00BE4EB7" w:rsidRDefault="00D53B74"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в 2021 году – 308,15 тыс. рублей;</w:t>
            </w:r>
          </w:p>
          <w:p w:rsidR="002561C6" w:rsidRPr="00BE4EB7" w:rsidRDefault="00D53B74"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2022 году – </w:t>
            </w:r>
            <w:r w:rsidR="00FD4908" w:rsidRPr="00BE4EB7">
              <w:rPr>
                <w:rFonts w:ascii="Times New Roman" w:hAnsi="Times New Roman" w:cs="Times New Roman"/>
                <w:sz w:val="28"/>
                <w:szCs w:val="28"/>
                <w:lang w:val="ru-RU"/>
              </w:rPr>
              <w:t>0,00</w:t>
            </w:r>
            <w:r w:rsidRPr="00BE4EB7">
              <w:rPr>
                <w:rFonts w:ascii="Times New Roman" w:hAnsi="Times New Roman" w:cs="Times New Roman"/>
                <w:sz w:val="28"/>
                <w:szCs w:val="28"/>
                <w:lang w:val="ru-RU"/>
              </w:rPr>
              <w:t xml:space="preserve"> тыс. рублей;</w:t>
            </w:r>
          </w:p>
          <w:p w:rsidR="00D53B74" w:rsidRPr="00BE4EB7" w:rsidRDefault="00D53B74"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в 2023 году – 0,00 тыс. рублей;</w:t>
            </w:r>
          </w:p>
          <w:p w:rsidR="00D53B74" w:rsidRPr="00BE4EB7" w:rsidRDefault="00D53B74"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2024 году – </w:t>
            </w:r>
            <w:r w:rsidR="00E302F6" w:rsidRPr="00BE4EB7">
              <w:rPr>
                <w:rFonts w:ascii="Times New Roman" w:hAnsi="Times New Roman" w:cs="Times New Roman"/>
                <w:sz w:val="28"/>
                <w:szCs w:val="28"/>
                <w:lang w:val="ru-RU"/>
              </w:rPr>
              <w:t>0,00 тыс. рублей;</w:t>
            </w:r>
          </w:p>
          <w:p w:rsidR="00E302F6" w:rsidRPr="00BE4EB7" w:rsidRDefault="00E302F6"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2025 году – </w:t>
            </w:r>
            <w:r w:rsidR="009151D2" w:rsidRPr="00BE4EB7">
              <w:rPr>
                <w:rFonts w:ascii="Times New Roman" w:hAnsi="Times New Roman" w:cs="Times New Roman"/>
                <w:sz w:val="28"/>
                <w:szCs w:val="28"/>
                <w:lang w:val="ru-RU"/>
              </w:rPr>
              <w:t>0,00 тыс. рублей;</w:t>
            </w:r>
          </w:p>
          <w:p w:rsidR="009151D2" w:rsidRPr="00BE4EB7" w:rsidRDefault="009151D2"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в 2026 году – 0,00 тыс. рублей,</w:t>
            </w:r>
          </w:p>
          <w:p w:rsidR="00C14552" w:rsidRPr="00BE4EB7" w:rsidRDefault="00C14552"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бюджета </w:t>
            </w:r>
            <w:r w:rsidR="00D54FAD" w:rsidRPr="00BE4EB7">
              <w:rPr>
                <w:rFonts w:ascii="Times New Roman" w:hAnsi="Times New Roman" w:cs="Times New Roman"/>
                <w:sz w:val="28"/>
                <w:szCs w:val="28"/>
                <w:lang w:val="ru-RU"/>
              </w:rPr>
              <w:t xml:space="preserve">Ставропольского края </w:t>
            </w:r>
            <w:r w:rsidRPr="00BE4EB7">
              <w:rPr>
                <w:rFonts w:ascii="Times New Roman" w:hAnsi="Times New Roman" w:cs="Times New Roman"/>
                <w:sz w:val="28"/>
                <w:szCs w:val="28"/>
                <w:lang w:val="ru-RU"/>
              </w:rPr>
              <w:t>(далее – КБ)</w:t>
            </w:r>
            <w:r w:rsidR="00453EA8" w:rsidRPr="00BE4EB7">
              <w:rPr>
                <w:rFonts w:ascii="Times New Roman" w:hAnsi="Times New Roman" w:cs="Times New Roman"/>
                <w:sz w:val="28"/>
                <w:szCs w:val="28"/>
                <w:lang w:val="ru-RU"/>
              </w:rPr>
              <w:t xml:space="preserve"> – </w:t>
            </w:r>
            <w:r w:rsidR="00500120" w:rsidRPr="00BE4EB7">
              <w:rPr>
                <w:rFonts w:ascii="Times New Roman" w:hAnsi="Times New Roman" w:cs="Times New Roman"/>
                <w:sz w:val="28"/>
                <w:szCs w:val="28"/>
                <w:lang w:val="ru-RU"/>
              </w:rPr>
              <w:t>28135,82</w:t>
            </w:r>
            <w:r w:rsidRPr="00BE4EB7">
              <w:rPr>
                <w:rFonts w:ascii="Times New Roman" w:hAnsi="Times New Roman" w:cs="Times New Roman"/>
                <w:sz w:val="28"/>
                <w:szCs w:val="28"/>
                <w:lang w:val="ru-RU"/>
              </w:rPr>
              <w:t xml:space="preserve"> тыс. рублей, в том числе по годам:</w:t>
            </w:r>
          </w:p>
          <w:p w:rsidR="00C14552" w:rsidRPr="00BE4EB7" w:rsidRDefault="00C14552"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2021 году – </w:t>
            </w:r>
            <w:r w:rsidR="00C53AA5" w:rsidRPr="00BE4EB7">
              <w:rPr>
                <w:rFonts w:ascii="Times New Roman" w:hAnsi="Times New Roman" w:cs="Times New Roman"/>
                <w:sz w:val="28"/>
                <w:szCs w:val="28"/>
                <w:lang w:val="ru-RU"/>
              </w:rPr>
              <w:t>917</w:t>
            </w:r>
            <w:r w:rsidR="00912C5B" w:rsidRPr="00BE4EB7">
              <w:rPr>
                <w:rFonts w:ascii="Times New Roman" w:hAnsi="Times New Roman" w:cs="Times New Roman"/>
                <w:sz w:val="28"/>
                <w:szCs w:val="28"/>
                <w:lang w:val="ru-RU"/>
              </w:rPr>
              <w:t>7</w:t>
            </w:r>
            <w:r w:rsidR="00D53B74" w:rsidRPr="00BE4EB7">
              <w:rPr>
                <w:rFonts w:ascii="Times New Roman" w:hAnsi="Times New Roman" w:cs="Times New Roman"/>
                <w:sz w:val="28"/>
                <w:szCs w:val="28"/>
                <w:lang w:val="ru-RU"/>
              </w:rPr>
              <w:t>,6</w:t>
            </w:r>
            <w:r w:rsidR="00C53AA5" w:rsidRPr="00BE4EB7">
              <w:rPr>
                <w:rFonts w:ascii="Times New Roman" w:hAnsi="Times New Roman" w:cs="Times New Roman"/>
                <w:sz w:val="28"/>
                <w:szCs w:val="28"/>
                <w:lang w:val="ru-RU"/>
              </w:rPr>
              <w:t>2</w:t>
            </w:r>
            <w:r w:rsidRPr="00BE4EB7">
              <w:rPr>
                <w:rFonts w:ascii="Times New Roman" w:hAnsi="Times New Roman" w:cs="Times New Roman"/>
                <w:sz w:val="28"/>
                <w:szCs w:val="28"/>
                <w:lang w:val="ru-RU"/>
              </w:rPr>
              <w:t xml:space="preserve"> тыс. рублей;</w:t>
            </w:r>
          </w:p>
          <w:p w:rsidR="00C14552" w:rsidRPr="00BE4EB7" w:rsidRDefault="00C14552"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2022 году – </w:t>
            </w:r>
            <w:r w:rsidR="00FD4908" w:rsidRPr="00BE4EB7">
              <w:rPr>
                <w:rFonts w:ascii="Times New Roman" w:hAnsi="Times New Roman" w:cs="Times New Roman"/>
                <w:sz w:val="28"/>
                <w:szCs w:val="28"/>
                <w:lang w:val="ru-RU"/>
              </w:rPr>
              <w:t>4748,51</w:t>
            </w:r>
            <w:r w:rsidRPr="00BE4EB7">
              <w:rPr>
                <w:rFonts w:ascii="Times New Roman" w:hAnsi="Times New Roman" w:cs="Times New Roman"/>
                <w:sz w:val="28"/>
                <w:szCs w:val="28"/>
                <w:lang w:val="ru-RU"/>
              </w:rPr>
              <w:t>тыс. рубле;</w:t>
            </w:r>
          </w:p>
          <w:p w:rsidR="00C14552" w:rsidRPr="00BE4EB7" w:rsidRDefault="00C14552"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w:t>
            </w:r>
            <w:r w:rsidR="00C53AA5" w:rsidRPr="00BE4EB7">
              <w:rPr>
                <w:rFonts w:ascii="Times New Roman" w:hAnsi="Times New Roman" w:cs="Times New Roman"/>
                <w:sz w:val="28"/>
                <w:szCs w:val="28"/>
                <w:lang w:val="ru-RU"/>
              </w:rPr>
              <w:t xml:space="preserve"> в 2023 году – </w:t>
            </w:r>
            <w:r w:rsidR="00500120" w:rsidRPr="00BE4EB7">
              <w:rPr>
                <w:rFonts w:ascii="Times New Roman" w:hAnsi="Times New Roman" w:cs="Times New Roman"/>
                <w:sz w:val="28"/>
                <w:szCs w:val="28"/>
                <w:lang w:val="ru-RU"/>
              </w:rPr>
              <w:t>6332,29</w:t>
            </w:r>
            <w:r w:rsidR="00C53AA5" w:rsidRPr="00BE4EB7">
              <w:rPr>
                <w:rFonts w:ascii="Times New Roman" w:hAnsi="Times New Roman" w:cs="Times New Roman"/>
                <w:sz w:val="28"/>
                <w:szCs w:val="28"/>
                <w:lang w:val="ru-RU"/>
              </w:rPr>
              <w:t xml:space="preserve"> тыс. рублей;</w:t>
            </w:r>
          </w:p>
          <w:p w:rsidR="00C53AA5" w:rsidRPr="00BE4EB7" w:rsidRDefault="00C53AA5"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в 2024</w:t>
            </w:r>
            <w:r w:rsidR="00E302F6" w:rsidRPr="00BE4EB7">
              <w:rPr>
                <w:rFonts w:ascii="Times New Roman" w:hAnsi="Times New Roman" w:cs="Times New Roman"/>
                <w:sz w:val="28"/>
                <w:szCs w:val="28"/>
                <w:lang w:val="ru-RU"/>
              </w:rPr>
              <w:t xml:space="preserve"> году – </w:t>
            </w:r>
            <w:r w:rsidR="00BE4EB7">
              <w:rPr>
                <w:rFonts w:ascii="Times New Roman" w:hAnsi="Times New Roman" w:cs="Times New Roman"/>
                <w:sz w:val="28"/>
                <w:szCs w:val="28"/>
                <w:lang w:val="ru-RU"/>
              </w:rPr>
              <w:t>7877,40</w:t>
            </w:r>
            <w:r w:rsidR="00E302F6" w:rsidRPr="00BE4EB7">
              <w:rPr>
                <w:rFonts w:ascii="Times New Roman" w:hAnsi="Times New Roman" w:cs="Times New Roman"/>
                <w:sz w:val="28"/>
                <w:szCs w:val="28"/>
                <w:lang w:val="ru-RU"/>
              </w:rPr>
              <w:t xml:space="preserve"> тыс. рублей;</w:t>
            </w:r>
          </w:p>
          <w:p w:rsidR="00E302F6" w:rsidRPr="00BE4EB7" w:rsidRDefault="00E302F6" w:rsidP="005E4E41">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2025 году – </w:t>
            </w:r>
            <w:r w:rsidR="00D20E95" w:rsidRPr="00BE4EB7">
              <w:rPr>
                <w:rFonts w:ascii="Times New Roman" w:hAnsi="Times New Roman" w:cs="Times New Roman"/>
                <w:sz w:val="28"/>
                <w:szCs w:val="28"/>
                <w:lang w:val="ru-RU"/>
              </w:rPr>
              <w:t>0,00 тыс. рублей;</w:t>
            </w:r>
          </w:p>
          <w:p w:rsidR="009151D2" w:rsidRPr="006847C7" w:rsidRDefault="009151D2" w:rsidP="009151D2">
            <w:pPr>
              <w:jc w:val="both"/>
              <w:rPr>
                <w:rFonts w:ascii="Times New Roman" w:hAnsi="Times New Roman" w:cs="Times New Roman"/>
                <w:sz w:val="28"/>
                <w:szCs w:val="28"/>
                <w:lang w:val="ru-RU"/>
              </w:rPr>
            </w:pPr>
            <w:r w:rsidRPr="00BE4EB7">
              <w:rPr>
                <w:rFonts w:ascii="Times New Roman" w:hAnsi="Times New Roman" w:cs="Times New Roman"/>
                <w:sz w:val="28"/>
                <w:szCs w:val="28"/>
                <w:lang w:val="ru-RU"/>
              </w:rPr>
              <w:t xml:space="preserve">- в 2026 году – </w:t>
            </w:r>
            <w:r>
              <w:rPr>
                <w:rFonts w:ascii="Times New Roman" w:hAnsi="Times New Roman" w:cs="Times New Roman"/>
                <w:sz w:val="28"/>
                <w:szCs w:val="28"/>
                <w:lang w:val="ru-RU"/>
              </w:rPr>
              <w:t>0,00 тыс. рублей,</w:t>
            </w:r>
          </w:p>
          <w:p w:rsidR="00C14552" w:rsidRPr="006847C7" w:rsidRDefault="00C14552" w:rsidP="005E4E41">
            <w:pPr>
              <w:jc w:val="both"/>
              <w:rPr>
                <w:rFonts w:ascii="Times New Roman" w:hAnsi="Times New Roman" w:cs="Times New Roman"/>
                <w:sz w:val="28"/>
                <w:szCs w:val="28"/>
                <w:lang w:val="ru-RU"/>
              </w:rPr>
            </w:pPr>
            <w:proofErr w:type="gramStart"/>
            <w:r w:rsidRPr="006847C7">
              <w:rPr>
                <w:rFonts w:ascii="Times New Roman" w:hAnsi="Times New Roman" w:cs="Times New Roman"/>
                <w:sz w:val="28"/>
                <w:szCs w:val="28"/>
                <w:lang w:val="ru-RU"/>
              </w:rPr>
              <w:t xml:space="preserve">бюджета округа (далее – МБ) </w:t>
            </w:r>
            <w:r w:rsidR="00B0406C" w:rsidRPr="006847C7">
              <w:rPr>
                <w:rFonts w:ascii="Times New Roman" w:hAnsi="Times New Roman" w:cs="Times New Roman"/>
                <w:sz w:val="28"/>
                <w:szCs w:val="28"/>
                <w:lang w:val="ru-RU"/>
              </w:rPr>
              <w:t xml:space="preserve">– </w:t>
            </w:r>
            <w:r w:rsidR="00B50091">
              <w:rPr>
                <w:rFonts w:ascii="Times New Roman" w:hAnsi="Times New Roman" w:cs="Times New Roman"/>
                <w:sz w:val="28"/>
                <w:szCs w:val="28"/>
                <w:lang w:val="ru-RU"/>
              </w:rPr>
              <w:t>357524,01</w:t>
            </w:r>
            <w:r w:rsidRPr="006847C7">
              <w:rPr>
                <w:rFonts w:ascii="Times New Roman" w:hAnsi="Times New Roman" w:cs="Times New Roman"/>
                <w:sz w:val="28"/>
                <w:szCs w:val="28"/>
                <w:lang w:val="ru-RU"/>
              </w:rPr>
              <w:t xml:space="preserve"> тыс. рублей (выпадающие доходы – 0,00 тыс. рублей), в том числе по годам:</w:t>
            </w:r>
            <w:proofErr w:type="gramEnd"/>
          </w:p>
          <w:p w:rsidR="00C14552" w:rsidRPr="006847C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sidR="00D53B74">
              <w:rPr>
                <w:rFonts w:ascii="Times New Roman" w:hAnsi="Times New Roman" w:cs="Times New Roman"/>
                <w:sz w:val="28"/>
                <w:szCs w:val="28"/>
                <w:lang w:val="ru-RU"/>
              </w:rPr>
              <w:t>42774,08</w:t>
            </w:r>
            <w:r w:rsidRPr="006847C7">
              <w:rPr>
                <w:rFonts w:ascii="Times New Roman" w:hAnsi="Times New Roman" w:cs="Times New Roman"/>
                <w:sz w:val="28"/>
                <w:szCs w:val="28"/>
                <w:lang w:val="ru-RU"/>
              </w:rPr>
              <w:t xml:space="preserve"> тыс. рублей (выпадающие доходы – 0,00 тыс. рублей);</w:t>
            </w:r>
          </w:p>
          <w:p w:rsidR="00C14552" w:rsidRPr="006847C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sidR="00FD4908">
              <w:rPr>
                <w:rFonts w:ascii="Times New Roman" w:hAnsi="Times New Roman" w:cs="Times New Roman"/>
                <w:sz w:val="28"/>
                <w:szCs w:val="28"/>
                <w:lang w:val="ru-RU"/>
              </w:rPr>
              <w:t>33739,40</w:t>
            </w:r>
            <w:r w:rsidRPr="006847C7">
              <w:rPr>
                <w:rFonts w:ascii="Times New Roman" w:hAnsi="Times New Roman" w:cs="Times New Roman"/>
                <w:sz w:val="28"/>
                <w:szCs w:val="28"/>
                <w:lang w:val="ru-RU"/>
              </w:rPr>
              <w:t xml:space="preserve"> тыс. рублей (выпадающие доходы – 0,00 тыс. рублей);</w:t>
            </w:r>
          </w:p>
          <w:p w:rsidR="00C14552" w:rsidRPr="006847C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sidR="00B50091">
              <w:rPr>
                <w:rFonts w:ascii="Times New Roman" w:hAnsi="Times New Roman" w:cs="Times New Roman"/>
                <w:sz w:val="28"/>
                <w:szCs w:val="28"/>
                <w:lang w:val="ru-RU"/>
              </w:rPr>
              <w:t>32095,51</w:t>
            </w:r>
            <w:r w:rsidRPr="006847C7">
              <w:rPr>
                <w:rFonts w:ascii="Times New Roman" w:hAnsi="Times New Roman" w:cs="Times New Roman"/>
                <w:sz w:val="28"/>
                <w:szCs w:val="28"/>
                <w:lang w:val="ru-RU"/>
              </w:rPr>
              <w:t xml:space="preserve"> тыс. рублей (выпада</w:t>
            </w:r>
            <w:r w:rsidR="00634C94">
              <w:rPr>
                <w:rFonts w:ascii="Times New Roman" w:hAnsi="Times New Roman" w:cs="Times New Roman"/>
                <w:sz w:val="28"/>
                <w:szCs w:val="28"/>
                <w:lang w:val="ru-RU"/>
              </w:rPr>
              <w:t>ющие доходы – 0,00 тыс. рублей);</w:t>
            </w:r>
          </w:p>
          <w:p w:rsidR="00634C94" w:rsidRPr="006847C7" w:rsidRDefault="00634C94"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BE4EB7">
              <w:rPr>
                <w:rFonts w:ascii="Times New Roman" w:hAnsi="Times New Roman" w:cs="Times New Roman"/>
                <w:sz w:val="28"/>
                <w:szCs w:val="28"/>
                <w:lang w:val="ru-RU"/>
              </w:rPr>
              <w:t>84445,78</w:t>
            </w:r>
            <w:r w:rsidRPr="006847C7">
              <w:rPr>
                <w:rFonts w:ascii="Times New Roman" w:hAnsi="Times New Roman" w:cs="Times New Roman"/>
                <w:sz w:val="28"/>
                <w:szCs w:val="28"/>
                <w:lang w:val="ru-RU"/>
              </w:rPr>
              <w:t xml:space="preserve"> тыс. рублей </w:t>
            </w:r>
            <w:r w:rsidRPr="006847C7">
              <w:rPr>
                <w:rFonts w:ascii="Times New Roman" w:hAnsi="Times New Roman" w:cs="Times New Roman"/>
                <w:sz w:val="28"/>
                <w:szCs w:val="28"/>
                <w:lang w:val="ru-RU"/>
              </w:rPr>
              <w:lastRenderedPageBreak/>
              <w:t>(выпада</w:t>
            </w:r>
            <w:r w:rsidR="00E302F6">
              <w:rPr>
                <w:rFonts w:ascii="Times New Roman" w:hAnsi="Times New Roman" w:cs="Times New Roman"/>
                <w:sz w:val="28"/>
                <w:szCs w:val="28"/>
                <w:lang w:val="ru-RU"/>
              </w:rPr>
              <w:t>ющие доходы – 0,00 тыс. рублей);</w:t>
            </w:r>
          </w:p>
          <w:p w:rsidR="00E302F6" w:rsidRPr="006847C7" w:rsidRDefault="00E302F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sidR="00BE4EB7">
              <w:rPr>
                <w:rFonts w:ascii="Times New Roman" w:hAnsi="Times New Roman" w:cs="Times New Roman"/>
                <w:sz w:val="28"/>
                <w:szCs w:val="28"/>
                <w:lang w:val="ru-RU"/>
              </w:rPr>
              <w:t>81860,96</w:t>
            </w:r>
            <w:r w:rsidRPr="006847C7">
              <w:rPr>
                <w:rFonts w:ascii="Times New Roman" w:hAnsi="Times New Roman" w:cs="Times New Roman"/>
                <w:sz w:val="28"/>
                <w:szCs w:val="28"/>
                <w:lang w:val="ru-RU"/>
              </w:rPr>
              <w:t xml:space="preserve"> тыс. рублей (выпада</w:t>
            </w:r>
            <w:r>
              <w:rPr>
                <w:rFonts w:ascii="Times New Roman" w:hAnsi="Times New Roman" w:cs="Times New Roman"/>
                <w:sz w:val="28"/>
                <w:szCs w:val="28"/>
                <w:lang w:val="ru-RU"/>
              </w:rPr>
              <w:t>ющие доходы – 0,00 тыс. рублей)</w:t>
            </w:r>
            <w:r w:rsidR="00D20E95">
              <w:rPr>
                <w:rFonts w:ascii="Times New Roman" w:hAnsi="Times New Roman" w:cs="Times New Roman"/>
                <w:sz w:val="28"/>
                <w:szCs w:val="28"/>
                <w:lang w:val="ru-RU"/>
              </w:rPr>
              <w:t>;</w:t>
            </w:r>
          </w:p>
          <w:p w:rsidR="00D20E95" w:rsidRDefault="00D20E95"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sidR="00BE4EB7">
              <w:rPr>
                <w:rFonts w:ascii="Times New Roman" w:hAnsi="Times New Roman" w:cs="Times New Roman"/>
                <w:sz w:val="28"/>
                <w:szCs w:val="28"/>
                <w:lang w:val="ru-RU"/>
              </w:rPr>
              <w:t>82608,28</w:t>
            </w:r>
            <w:r w:rsidRPr="006847C7">
              <w:rPr>
                <w:rFonts w:ascii="Times New Roman" w:hAnsi="Times New Roman" w:cs="Times New Roman"/>
                <w:sz w:val="28"/>
                <w:szCs w:val="28"/>
                <w:lang w:val="ru-RU"/>
              </w:rPr>
              <w:t xml:space="preserve"> тыс. рублей (выпада</w:t>
            </w:r>
            <w:r>
              <w:rPr>
                <w:rFonts w:ascii="Times New Roman" w:hAnsi="Times New Roman" w:cs="Times New Roman"/>
                <w:sz w:val="28"/>
                <w:szCs w:val="28"/>
                <w:lang w:val="ru-RU"/>
              </w:rPr>
              <w:t>ющие доходы – 0,00 тыс. рублей).</w:t>
            </w:r>
          </w:p>
          <w:p w:rsidR="00C14552" w:rsidRPr="006847C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Прогнозируемые суммы уточняются при формировании МБ на текущий ф</w:t>
            </w:r>
            <w:r w:rsidR="00E37865">
              <w:rPr>
                <w:rFonts w:ascii="Times New Roman" w:hAnsi="Times New Roman" w:cs="Times New Roman"/>
                <w:sz w:val="28"/>
                <w:szCs w:val="28"/>
                <w:lang w:val="ru-RU"/>
              </w:rPr>
              <w:t>инансовый год и плановый период</w:t>
            </w:r>
          </w:p>
        </w:tc>
      </w:tr>
      <w:tr w:rsidR="00C14552" w:rsidRPr="000C7E28" w:rsidTr="00B86DBA">
        <w:tc>
          <w:tcPr>
            <w:tcW w:w="3510" w:type="dxa"/>
          </w:tcPr>
          <w:p w:rsidR="00C14552" w:rsidRPr="00FA779C" w:rsidRDefault="00C14552"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lastRenderedPageBreak/>
              <w:t>ОжидаемыерезультатыреализацииПодпрограммы</w:t>
            </w:r>
            <w:proofErr w:type="spellEnd"/>
          </w:p>
        </w:tc>
        <w:tc>
          <w:tcPr>
            <w:tcW w:w="6237" w:type="dxa"/>
          </w:tcPr>
          <w:p w:rsidR="00C14552"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В результате реализации Подпрограммы ожидается:</w:t>
            </w:r>
          </w:p>
          <w:p w:rsidR="00470DB2" w:rsidRPr="006847C7" w:rsidRDefault="00470DB2" w:rsidP="005E4E41">
            <w:pPr>
              <w:jc w:val="both"/>
              <w:rPr>
                <w:rFonts w:ascii="Times New Roman" w:hAnsi="Times New Roman" w:cs="Times New Roman"/>
                <w:sz w:val="28"/>
                <w:szCs w:val="28"/>
                <w:lang w:val="ru-RU"/>
              </w:rPr>
            </w:pPr>
            <w:r w:rsidRPr="006847C7">
              <w:rPr>
                <w:rFonts w:ascii="Times New Roman" w:eastAsia="Calibri" w:hAnsi="Times New Roman" w:cs="Times New Roman"/>
                <w:sz w:val="28"/>
                <w:szCs w:val="28"/>
                <w:lang w:val="ru-RU"/>
              </w:rPr>
              <w:t xml:space="preserve">- увеличение </w:t>
            </w:r>
            <w:r>
              <w:rPr>
                <w:rFonts w:ascii="Times New Roman" w:eastAsia="Calibri" w:hAnsi="Times New Roman" w:cs="Times New Roman"/>
                <w:sz w:val="28"/>
                <w:szCs w:val="28"/>
                <w:lang w:val="ru-RU"/>
              </w:rPr>
              <w:t xml:space="preserve">доли </w:t>
            </w:r>
            <w:r w:rsidRPr="006847C7">
              <w:rPr>
                <w:rFonts w:ascii="Times New Roman" w:hAnsi="Times New Roman" w:cs="Times New Roman"/>
                <w:sz w:val="28"/>
                <w:szCs w:val="28"/>
                <w:lang w:val="ru-RU"/>
              </w:rPr>
              <w:t xml:space="preserve">улиц, охваченных регулярной уборкой,  по отношению к общему </w:t>
            </w:r>
            <w:r>
              <w:rPr>
                <w:rFonts w:ascii="Times New Roman" w:hAnsi="Times New Roman" w:cs="Times New Roman"/>
                <w:sz w:val="28"/>
                <w:szCs w:val="28"/>
                <w:lang w:val="ru-RU"/>
              </w:rPr>
              <w:t>количеству улиц до 6</w:t>
            </w:r>
            <w:r w:rsidRPr="006847C7">
              <w:rPr>
                <w:rFonts w:ascii="Times New Roman" w:hAnsi="Times New Roman" w:cs="Times New Roman"/>
                <w:sz w:val="28"/>
                <w:szCs w:val="28"/>
                <w:lang w:val="ru-RU"/>
              </w:rPr>
              <w:t>0%;</w:t>
            </w:r>
          </w:p>
          <w:p w:rsidR="00C14552" w:rsidRPr="006847C7" w:rsidRDefault="00C14552"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470DB2">
              <w:rPr>
                <w:rFonts w:ascii="Times New Roman" w:hAnsi="Times New Roman" w:cs="Times New Roman"/>
                <w:sz w:val="28"/>
                <w:szCs w:val="28"/>
                <w:lang w:val="ru-RU"/>
              </w:rPr>
              <w:t xml:space="preserve">сохранение </w:t>
            </w:r>
            <w:r w:rsidRPr="006847C7">
              <w:rPr>
                <w:rFonts w:ascii="Times New Roman" w:hAnsi="Times New Roman" w:cs="Times New Roman"/>
                <w:sz w:val="28"/>
                <w:szCs w:val="28"/>
                <w:lang w:val="ru-RU"/>
              </w:rPr>
              <w:t xml:space="preserve">количества убранных стихийных свалок </w:t>
            </w:r>
            <w:r w:rsidR="00470DB2">
              <w:rPr>
                <w:rFonts w:ascii="Times New Roman" w:hAnsi="Times New Roman" w:cs="Times New Roman"/>
                <w:sz w:val="28"/>
                <w:szCs w:val="28"/>
                <w:lang w:val="ru-RU"/>
              </w:rPr>
              <w:t>на уровне</w:t>
            </w:r>
            <w:r w:rsidRPr="006847C7">
              <w:rPr>
                <w:rFonts w:ascii="Times New Roman" w:hAnsi="Times New Roman" w:cs="Times New Roman"/>
                <w:sz w:val="28"/>
                <w:szCs w:val="28"/>
                <w:lang w:val="ru-RU"/>
              </w:rPr>
              <w:t xml:space="preserve"> 15 ед.;</w:t>
            </w:r>
          </w:p>
          <w:p w:rsidR="00C14552" w:rsidRPr="006847C7" w:rsidRDefault="00C14552" w:rsidP="005E4E41">
            <w:pPr>
              <w:jc w:val="both"/>
              <w:rPr>
                <w:rFonts w:ascii="Times New Roman" w:eastAsia="Calibri" w:hAnsi="Times New Roman" w:cs="Times New Roman"/>
                <w:sz w:val="28"/>
                <w:szCs w:val="28"/>
                <w:lang w:val="ru-RU"/>
              </w:rPr>
            </w:pPr>
            <w:r w:rsidRPr="006847C7">
              <w:rPr>
                <w:rFonts w:ascii="Times New Roman" w:hAnsi="Times New Roman" w:cs="Times New Roman"/>
                <w:sz w:val="28"/>
                <w:szCs w:val="28"/>
                <w:lang w:val="ru-RU"/>
              </w:rPr>
              <w:t xml:space="preserve">- </w:t>
            </w:r>
            <w:r w:rsidR="00470DB2">
              <w:rPr>
                <w:rFonts w:ascii="Times New Roman" w:hAnsi="Times New Roman" w:cs="Times New Roman"/>
                <w:sz w:val="28"/>
                <w:szCs w:val="28"/>
                <w:lang w:val="ru-RU"/>
              </w:rPr>
              <w:t>увеличение количества</w:t>
            </w:r>
            <w:r w:rsidRPr="006847C7">
              <w:rPr>
                <w:rFonts w:ascii="Times New Roman" w:hAnsi="Times New Roman" w:cs="Times New Roman"/>
                <w:sz w:val="28"/>
                <w:szCs w:val="28"/>
                <w:lang w:val="ru-RU"/>
              </w:rPr>
              <w:t xml:space="preserve"> мест захоронения до </w:t>
            </w:r>
            <w:r w:rsidR="00470DB2">
              <w:rPr>
                <w:rFonts w:ascii="Times New Roman" w:hAnsi="Times New Roman" w:cs="Times New Roman"/>
                <w:sz w:val="28"/>
                <w:szCs w:val="28"/>
                <w:lang w:val="ru-RU"/>
              </w:rPr>
              <w:t>3</w:t>
            </w:r>
            <w:r w:rsidRPr="006847C7">
              <w:rPr>
                <w:rFonts w:ascii="Times New Roman" w:hAnsi="Times New Roman" w:cs="Times New Roman"/>
                <w:sz w:val="28"/>
                <w:szCs w:val="28"/>
                <w:lang w:val="ru-RU"/>
              </w:rPr>
              <w:t xml:space="preserve"> ед.;</w:t>
            </w:r>
          </w:p>
          <w:p w:rsidR="00C14552" w:rsidRPr="006847C7" w:rsidRDefault="00C14552" w:rsidP="005E4E41">
            <w:pPr>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 увеличение площади кладбищ, охваченных централизованной уборкой по отношению к общей площади кладбищ до 100%;</w:t>
            </w:r>
          </w:p>
          <w:p w:rsidR="00C14552" w:rsidRPr="007F0FEF" w:rsidRDefault="00C14552" w:rsidP="005E4E41">
            <w:pPr>
              <w:jc w:val="both"/>
              <w:rPr>
                <w:rFonts w:ascii="Times New Roman" w:hAnsi="Times New Roman" w:cs="Times New Roman"/>
                <w:sz w:val="28"/>
                <w:szCs w:val="28"/>
                <w:lang w:val="ru-RU"/>
              </w:rPr>
            </w:pPr>
            <w:r w:rsidRPr="007F0FEF">
              <w:rPr>
                <w:rFonts w:ascii="Times New Roman" w:hAnsi="Times New Roman" w:cs="Times New Roman"/>
                <w:sz w:val="28"/>
                <w:szCs w:val="28"/>
                <w:lang w:val="ru-RU"/>
              </w:rPr>
              <w:t>- увеличение к</w:t>
            </w:r>
            <w:r w:rsidR="007F0FEF">
              <w:rPr>
                <w:rFonts w:ascii="Times New Roman" w:hAnsi="Times New Roman" w:cs="Times New Roman"/>
                <w:sz w:val="28"/>
                <w:szCs w:val="28"/>
                <w:lang w:val="ru-RU"/>
              </w:rPr>
              <w:t>о</w:t>
            </w:r>
            <w:r w:rsidRPr="007F0FEF">
              <w:rPr>
                <w:rFonts w:ascii="Times New Roman" w:hAnsi="Times New Roman" w:cs="Times New Roman"/>
                <w:sz w:val="28"/>
                <w:szCs w:val="28"/>
                <w:lang w:val="ru-RU"/>
              </w:rPr>
              <w:t xml:space="preserve">личества проектов развития территорий муниципальных образований, основанных на местных инициативах до </w:t>
            </w:r>
            <w:r w:rsidR="00470DB2">
              <w:rPr>
                <w:rFonts w:ascii="Times New Roman" w:hAnsi="Times New Roman" w:cs="Times New Roman"/>
                <w:sz w:val="28"/>
                <w:szCs w:val="28"/>
                <w:lang w:val="ru-RU"/>
              </w:rPr>
              <w:t>3</w:t>
            </w:r>
            <w:r w:rsidR="00E37865">
              <w:rPr>
                <w:rFonts w:ascii="Times New Roman" w:hAnsi="Times New Roman" w:cs="Times New Roman"/>
                <w:sz w:val="28"/>
                <w:szCs w:val="28"/>
                <w:lang w:val="ru-RU"/>
              </w:rPr>
              <w:t xml:space="preserve"> ед.</w:t>
            </w:r>
          </w:p>
        </w:tc>
      </w:tr>
    </w:tbl>
    <w:p w:rsidR="00101B7F" w:rsidRPr="007F0FEF" w:rsidRDefault="00101B7F" w:rsidP="005E4E41">
      <w:pPr>
        <w:jc w:val="center"/>
        <w:rPr>
          <w:rFonts w:ascii="Times New Roman" w:hAnsi="Times New Roman" w:cs="Times New Roman"/>
          <w:sz w:val="28"/>
          <w:szCs w:val="28"/>
          <w:lang w:val="ru-RU"/>
        </w:rPr>
      </w:pPr>
    </w:p>
    <w:p w:rsidR="00F260C9" w:rsidRPr="0001474A" w:rsidRDefault="00F260C9" w:rsidP="005E4E41">
      <w:pPr>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Подпрограмм</w:t>
      </w:r>
      <w:r w:rsidR="00AE0D03">
        <w:rPr>
          <w:rFonts w:ascii="Times New Roman" w:hAnsi="Times New Roman" w:cs="Times New Roman"/>
          <w:sz w:val="28"/>
          <w:szCs w:val="28"/>
          <w:lang w:val="ru-RU"/>
        </w:rPr>
        <w:t>а разработана в соответствии с Ф</w:t>
      </w:r>
      <w:r w:rsidRPr="0001474A">
        <w:rPr>
          <w:rFonts w:ascii="Times New Roman" w:hAnsi="Times New Roman" w:cs="Times New Roman"/>
          <w:sz w:val="28"/>
          <w:szCs w:val="28"/>
          <w:lang w:val="ru-RU"/>
        </w:rPr>
        <w:t>едеральным закон</w:t>
      </w:r>
      <w:r w:rsidR="00F34220" w:rsidRPr="0001474A">
        <w:rPr>
          <w:rFonts w:ascii="Times New Roman" w:hAnsi="Times New Roman" w:cs="Times New Roman"/>
          <w:sz w:val="28"/>
          <w:szCs w:val="28"/>
          <w:lang w:val="ru-RU"/>
        </w:rPr>
        <w:t>ом</w:t>
      </w:r>
      <w:r w:rsidR="00AE0D03">
        <w:rPr>
          <w:rFonts w:ascii="Times New Roman" w:hAnsi="Times New Roman" w:cs="Times New Roman"/>
          <w:sz w:val="28"/>
          <w:szCs w:val="28"/>
          <w:lang w:val="ru-RU"/>
        </w:rPr>
        <w:t xml:space="preserve"> от 06 октября </w:t>
      </w:r>
      <w:r w:rsidRPr="0001474A">
        <w:rPr>
          <w:rFonts w:ascii="Times New Roman" w:hAnsi="Times New Roman" w:cs="Times New Roman"/>
          <w:sz w:val="28"/>
          <w:szCs w:val="28"/>
          <w:lang w:val="ru-RU"/>
        </w:rPr>
        <w:t>2003</w:t>
      </w:r>
      <w:r w:rsidR="00AE0D03">
        <w:rPr>
          <w:rFonts w:ascii="Times New Roman" w:hAnsi="Times New Roman" w:cs="Times New Roman"/>
          <w:sz w:val="28"/>
          <w:szCs w:val="28"/>
          <w:lang w:val="ru-RU"/>
        </w:rPr>
        <w:t xml:space="preserve"> года</w:t>
      </w:r>
      <w:r w:rsidRPr="0001474A">
        <w:rPr>
          <w:rFonts w:ascii="Times New Roman" w:hAnsi="Times New Roman" w:cs="Times New Roman"/>
          <w:sz w:val="28"/>
          <w:szCs w:val="28"/>
          <w:lang w:val="ru-RU"/>
        </w:rPr>
        <w:t xml:space="preserve"> № 131-ФЗ «Об общих принципах организации местного самоуправления в Российской Федерации», </w:t>
      </w:r>
      <w:r w:rsidR="00F34220" w:rsidRPr="0001474A">
        <w:rPr>
          <w:rFonts w:ascii="Times New Roman" w:hAnsi="Times New Roman" w:cs="Times New Roman"/>
          <w:sz w:val="28"/>
          <w:szCs w:val="28"/>
          <w:lang w:val="ru-RU"/>
        </w:rPr>
        <w:t>п</w:t>
      </w:r>
      <w:r w:rsidRPr="0001474A">
        <w:rPr>
          <w:rFonts w:ascii="Times New Roman" w:hAnsi="Times New Roman" w:cs="Times New Roman"/>
          <w:sz w:val="28"/>
          <w:szCs w:val="28"/>
          <w:lang w:val="ru-RU"/>
        </w:rPr>
        <w:t>остановлением Правительств</w:t>
      </w:r>
      <w:r w:rsidR="00AE0D03">
        <w:rPr>
          <w:rFonts w:ascii="Times New Roman" w:hAnsi="Times New Roman" w:cs="Times New Roman"/>
          <w:sz w:val="28"/>
          <w:szCs w:val="28"/>
          <w:lang w:val="ru-RU"/>
        </w:rPr>
        <w:t xml:space="preserve">а Российской Федерации от 14 июня </w:t>
      </w:r>
      <w:r w:rsidRPr="0001474A">
        <w:rPr>
          <w:rFonts w:ascii="Times New Roman" w:hAnsi="Times New Roman" w:cs="Times New Roman"/>
          <w:sz w:val="28"/>
          <w:szCs w:val="28"/>
          <w:lang w:val="ru-RU"/>
        </w:rPr>
        <w:t>2013</w:t>
      </w:r>
      <w:r w:rsidR="00AE0D03">
        <w:rPr>
          <w:rFonts w:ascii="Times New Roman" w:hAnsi="Times New Roman" w:cs="Times New Roman"/>
          <w:sz w:val="28"/>
          <w:szCs w:val="28"/>
          <w:lang w:val="ru-RU"/>
        </w:rPr>
        <w:t xml:space="preserve"> года</w:t>
      </w:r>
      <w:r w:rsidRPr="0001474A">
        <w:rPr>
          <w:rFonts w:ascii="Times New Roman" w:hAnsi="Times New Roman" w:cs="Times New Roman"/>
          <w:sz w:val="28"/>
          <w:szCs w:val="28"/>
          <w:lang w:val="ru-RU"/>
        </w:rPr>
        <w:t xml:space="preserve"> № 502 «Об утверждении требований к программам комплексного развития систем коммунальной инфраструктур</w:t>
      </w:r>
      <w:r w:rsidR="00F34220" w:rsidRPr="0001474A">
        <w:rPr>
          <w:rFonts w:ascii="Times New Roman" w:hAnsi="Times New Roman" w:cs="Times New Roman"/>
          <w:sz w:val="28"/>
          <w:szCs w:val="28"/>
          <w:lang w:val="ru-RU"/>
        </w:rPr>
        <w:t xml:space="preserve">ы поселений, </w:t>
      </w:r>
      <w:r w:rsidR="0046321D">
        <w:rPr>
          <w:rFonts w:ascii="Times New Roman" w:hAnsi="Times New Roman" w:cs="Times New Roman"/>
          <w:sz w:val="28"/>
          <w:szCs w:val="28"/>
          <w:lang w:val="ru-RU"/>
        </w:rPr>
        <w:t xml:space="preserve">муниципальных округов, </w:t>
      </w:r>
      <w:r w:rsidR="00F34220" w:rsidRPr="0001474A">
        <w:rPr>
          <w:rFonts w:ascii="Times New Roman" w:hAnsi="Times New Roman" w:cs="Times New Roman"/>
          <w:sz w:val="28"/>
          <w:szCs w:val="28"/>
          <w:lang w:val="ru-RU"/>
        </w:rPr>
        <w:t>городских округов».</w:t>
      </w:r>
    </w:p>
    <w:p w:rsidR="00F260C9" w:rsidRPr="0001474A" w:rsidRDefault="00F260C9" w:rsidP="005E4E41">
      <w:pPr>
        <w:jc w:val="center"/>
        <w:rPr>
          <w:rFonts w:ascii="Times New Roman" w:hAnsi="Times New Roman" w:cs="Times New Roman"/>
          <w:sz w:val="28"/>
          <w:szCs w:val="28"/>
          <w:lang w:val="ru-RU"/>
        </w:rPr>
      </w:pP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1. Приоритеты и цели политики в развитии систем </w:t>
      </w:r>
    </w:p>
    <w:p w:rsidR="00F260C9" w:rsidRPr="00CB4251" w:rsidRDefault="00F260C9" w:rsidP="005E4E41">
      <w:pPr>
        <w:jc w:val="center"/>
        <w:rPr>
          <w:rFonts w:ascii="Times New Roman" w:hAnsi="Times New Roman" w:cs="Times New Roman"/>
          <w:sz w:val="28"/>
          <w:szCs w:val="28"/>
          <w:lang w:val="ru-RU"/>
        </w:rPr>
      </w:pPr>
      <w:r w:rsidRPr="00CB4251">
        <w:rPr>
          <w:rFonts w:ascii="Times New Roman" w:hAnsi="Times New Roman" w:cs="Times New Roman"/>
          <w:sz w:val="28"/>
          <w:szCs w:val="28"/>
          <w:lang w:val="ru-RU"/>
        </w:rPr>
        <w:t>коммунальной инфраструктуры</w:t>
      </w:r>
    </w:p>
    <w:p w:rsidR="00F260C9" w:rsidRPr="00CB4251" w:rsidRDefault="00F260C9" w:rsidP="005E4E41">
      <w:pPr>
        <w:jc w:val="center"/>
        <w:rPr>
          <w:rFonts w:ascii="Times New Roman" w:hAnsi="Times New Roman" w:cs="Times New Roman"/>
          <w:sz w:val="28"/>
          <w:szCs w:val="28"/>
          <w:lang w:val="ru-RU"/>
        </w:rPr>
      </w:pPr>
    </w:p>
    <w:p w:rsidR="00F260C9" w:rsidRPr="00CB4251" w:rsidRDefault="00F260C9" w:rsidP="005E4E41">
      <w:pPr>
        <w:tabs>
          <w:tab w:val="left" w:pos="567"/>
        </w:tabs>
        <w:jc w:val="both"/>
        <w:rPr>
          <w:rFonts w:ascii="Times New Roman" w:eastAsia="Calibri" w:hAnsi="Times New Roman" w:cs="Times New Roman"/>
          <w:sz w:val="28"/>
          <w:szCs w:val="28"/>
          <w:lang w:val="ru-RU"/>
        </w:rPr>
      </w:pPr>
      <w:r w:rsidRPr="00CB4251">
        <w:rPr>
          <w:rFonts w:ascii="Times New Roman" w:eastAsia="Calibri" w:hAnsi="Times New Roman" w:cs="Times New Roman"/>
          <w:sz w:val="28"/>
          <w:szCs w:val="28"/>
          <w:lang w:val="ru-RU"/>
        </w:rPr>
        <w:t>Подпрограммой предусматриваются:</w:t>
      </w:r>
    </w:p>
    <w:p w:rsidR="00F260C9" w:rsidRPr="006847C7" w:rsidRDefault="00F260C9" w:rsidP="005E4E41">
      <w:pPr>
        <w:ind w:firstLine="567"/>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 ресурсное обеспечение и механизмы реализации</w:t>
      </w:r>
      <w:r w:rsidRPr="006847C7">
        <w:rPr>
          <w:rFonts w:ascii="Times New Roman" w:hAnsi="Times New Roman" w:cs="Times New Roman"/>
          <w:lang w:val="ru-RU"/>
        </w:rPr>
        <w:t xml:space="preserve">: </w:t>
      </w:r>
      <w:r w:rsidRPr="006847C7">
        <w:rPr>
          <w:rFonts w:ascii="Times New Roman" w:hAnsi="Times New Roman" w:cs="Times New Roman"/>
          <w:sz w:val="28"/>
          <w:szCs w:val="28"/>
          <w:lang w:val="ru-RU"/>
        </w:rPr>
        <w:t>соблюдение экологических норм и требований при эксплуатации объектов коммунального комплекса, входящих в состав систем электроснабжения, газоснабжения, теплоснабжения, водоснабжения и водоотведения, и объектов, используемых для утилизации, обезвреживания и захоронения твердых бытовых отходов  округа.</w:t>
      </w:r>
      <w:r w:rsidRPr="006847C7">
        <w:rPr>
          <w:rFonts w:ascii="Times New Roman" w:eastAsia="Calibri" w:hAnsi="Times New Roman" w:cs="Times New Roman"/>
          <w:sz w:val="28"/>
          <w:szCs w:val="28"/>
          <w:lang w:val="ru-RU"/>
        </w:rPr>
        <w:t xml:space="preserve"> Программа  в полной мере соответствует государственной политике реформирования жилищно-коммунального комплекса Российской Федерации;</w:t>
      </w:r>
    </w:p>
    <w:p w:rsidR="00F260C9" w:rsidRPr="00CB4251" w:rsidRDefault="00F260C9" w:rsidP="005E4E41">
      <w:pPr>
        <w:ind w:firstLine="567"/>
        <w:jc w:val="both"/>
        <w:rPr>
          <w:rFonts w:ascii="Times New Roman" w:hAnsi="Times New Roman" w:cs="Times New Roman"/>
          <w:sz w:val="28"/>
          <w:szCs w:val="28"/>
          <w:lang w:val="ru-RU"/>
        </w:rPr>
      </w:pPr>
      <w:r w:rsidRPr="00CB4251">
        <w:rPr>
          <w:rFonts w:ascii="Times New Roman" w:hAnsi="Times New Roman" w:cs="Times New Roman"/>
          <w:sz w:val="28"/>
          <w:szCs w:val="28"/>
          <w:lang w:val="ru-RU"/>
        </w:rPr>
        <w:t>Цел</w:t>
      </w:r>
      <w:r w:rsidR="007751A8">
        <w:rPr>
          <w:rFonts w:ascii="Times New Roman" w:hAnsi="Times New Roman" w:cs="Times New Roman"/>
          <w:sz w:val="28"/>
          <w:szCs w:val="28"/>
          <w:lang w:val="ru-RU"/>
        </w:rPr>
        <w:t>ью</w:t>
      </w:r>
      <w:r w:rsidRPr="00CB4251">
        <w:rPr>
          <w:rFonts w:ascii="Times New Roman" w:hAnsi="Times New Roman" w:cs="Times New Roman"/>
          <w:sz w:val="28"/>
          <w:szCs w:val="28"/>
          <w:lang w:val="ru-RU"/>
        </w:rPr>
        <w:t xml:space="preserve"> Подпрограммы явля</w:t>
      </w:r>
      <w:r w:rsidR="007751A8">
        <w:rPr>
          <w:rFonts w:ascii="Times New Roman" w:hAnsi="Times New Roman" w:cs="Times New Roman"/>
          <w:sz w:val="28"/>
          <w:szCs w:val="28"/>
          <w:lang w:val="ru-RU"/>
        </w:rPr>
        <w:t>е</w:t>
      </w:r>
      <w:r w:rsidRPr="00CB4251">
        <w:rPr>
          <w:rFonts w:ascii="Times New Roman" w:hAnsi="Times New Roman" w:cs="Times New Roman"/>
          <w:sz w:val="28"/>
          <w:szCs w:val="28"/>
          <w:lang w:val="ru-RU"/>
        </w:rPr>
        <w:t>тся:</w:t>
      </w:r>
    </w:p>
    <w:p w:rsidR="0046321D" w:rsidRDefault="00F260C9"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создание благоприятных условий проживания граждан в </w:t>
      </w:r>
      <w:r w:rsidR="0046321D">
        <w:rPr>
          <w:rFonts w:ascii="Times New Roman" w:hAnsi="Times New Roman" w:cs="Times New Roman"/>
          <w:sz w:val="28"/>
          <w:szCs w:val="28"/>
          <w:lang w:val="ru-RU"/>
        </w:rPr>
        <w:t>округе.</w:t>
      </w:r>
    </w:p>
    <w:p w:rsidR="00F260C9" w:rsidRPr="006847C7" w:rsidRDefault="00F260C9"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Для достижения этих целей необходимо решение следующих задач:</w:t>
      </w:r>
    </w:p>
    <w:p w:rsidR="00F260C9" w:rsidRPr="006847C7" w:rsidRDefault="007751A8" w:rsidP="005E4E41">
      <w:pPr>
        <w:tabs>
          <w:tab w:val="left" w:pos="426"/>
        </w:tabs>
        <w:autoSpaceDE w:val="0"/>
        <w:autoSpaceDN w:val="0"/>
        <w:adjustRightInd w:val="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улучшение санитарного состояния </w:t>
      </w:r>
      <w:r w:rsidR="00F260C9" w:rsidRPr="006847C7">
        <w:rPr>
          <w:rFonts w:ascii="Times New Roman" w:hAnsi="Times New Roman" w:cs="Times New Roman"/>
          <w:sz w:val="28"/>
          <w:szCs w:val="28"/>
          <w:lang w:val="ru-RU"/>
        </w:rPr>
        <w:t>территории округа;</w:t>
      </w:r>
    </w:p>
    <w:p w:rsidR="007751A8" w:rsidRDefault="007751A8" w:rsidP="005E4E41">
      <w:pPr>
        <w:autoSpaceDE w:val="0"/>
        <w:autoSpaceDN w:val="0"/>
        <w:adjustRightInd w:val="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содержание мест захоронения в </w:t>
      </w:r>
      <w:proofErr w:type="spellStart"/>
      <w:r>
        <w:rPr>
          <w:rFonts w:ascii="Times New Roman" w:hAnsi="Times New Roman" w:cs="Times New Roman"/>
          <w:sz w:val="28"/>
          <w:szCs w:val="28"/>
          <w:lang w:val="ru-RU"/>
        </w:rPr>
        <w:t>соответствиии</w:t>
      </w:r>
      <w:proofErr w:type="spellEnd"/>
      <w:r>
        <w:rPr>
          <w:rFonts w:ascii="Times New Roman" w:hAnsi="Times New Roman" w:cs="Times New Roman"/>
          <w:sz w:val="28"/>
          <w:szCs w:val="28"/>
          <w:lang w:val="ru-RU"/>
        </w:rPr>
        <w:t xml:space="preserve"> с санитарными требованиями;</w:t>
      </w:r>
    </w:p>
    <w:p w:rsidR="007751A8" w:rsidRDefault="007751A8" w:rsidP="005E4E41">
      <w:pPr>
        <w:autoSpaceDE w:val="0"/>
        <w:autoSpaceDN w:val="0"/>
        <w:adjustRightInd w:val="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повышение </w:t>
      </w:r>
      <w:proofErr w:type="gramStart"/>
      <w:r>
        <w:rPr>
          <w:rFonts w:ascii="Times New Roman" w:hAnsi="Times New Roman" w:cs="Times New Roman"/>
          <w:sz w:val="28"/>
          <w:szCs w:val="28"/>
          <w:lang w:val="ru-RU"/>
        </w:rPr>
        <w:t>уровня комфортности проживания населения округа</w:t>
      </w:r>
      <w:proofErr w:type="gramEnd"/>
      <w:r>
        <w:rPr>
          <w:rFonts w:ascii="Times New Roman" w:hAnsi="Times New Roman" w:cs="Times New Roman"/>
          <w:sz w:val="28"/>
          <w:szCs w:val="28"/>
          <w:lang w:val="ru-RU"/>
        </w:rPr>
        <w:t>.</w:t>
      </w:r>
    </w:p>
    <w:p w:rsidR="00F260C9" w:rsidRPr="006847C7" w:rsidRDefault="00F260C9" w:rsidP="005E4E41">
      <w:pPr>
        <w:autoSpaceDE w:val="0"/>
        <w:autoSpaceDN w:val="0"/>
        <w:adjustRightInd w:val="0"/>
        <w:ind w:firstLine="567"/>
        <w:jc w:val="both"/>
        <w:rPr>
          <w:rFonts w:ascii="Times New Roman" w:hAnsi="Times New Roman" w:cs="Times New Roman"/>
          <w:sz w:val="28"/>
          <w:szCs w:val="28"/>
          <w:lang w:val="ru-RU"/>
        </w:rPr>
      </w:pP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2. Основные мероприятия Подпрограммы.</w:t>
      </w:r>
    </w:p>
    <w:p w:rsidR="00F260C9" w:rsidRPr="006847C7" w:rsidRDefault="00F260C9" w:rsidP="005E4E41">
      <w:pPr>
        <w:jc w:val="center"/>
        <w:rPr>
          <w:rFonts w:ascii="Times New Roman" w:hAnsi="Times New Roman" w:cs="Times New Roman"/>
          <w:sz w:val="28"/>
          <w:szCs w:val="28"/>
          <w:lang w:val="ru-RU"/>
        </w:rPr>
      </w:pPr>
    </w:p>
    <w:p w:rsidR="00F260C9" w:rsidRPr="006847C7" w:rsidRDefault="00F260C9" w:rsidP="005E4E41">
      <w:pPr>
        <w:tabs>
          <w:tab w:val="left" w:pos="567"/>
        </w:tabs>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ab/>
      </w:r>
      <w:r w:rsidRPr="008A43BF">
        <w:rPr>
          <w:rFonts w:ascii="Times New Roman" w:hAnsi="Times New Roman" w:cs="Times New Roman"/>
          <w:sz w:val="28"/>
          <w:szCs w:val="28"/>
          <w:lang w:val="ru-RU"/>
        </w:rPr>
        <w:t xml:space="preserve">Сведения </w:t>
      </w:r>
      <w:r w:rsidR="00FD4908">
        <w:rPr>
          <w:rFonts w:ascii="Times New Roman" w:hAnsi="Times New Roman" w:cs="Times New Roman"/>
          <w:sz w:val="28"/>
          <w:szCs w:val="28"/>
          <w:lang w:val="ru-RU"/>
        </w:rPr>
        <w:t xml:space="preserve">и характеристика </w:t>
      </w:r>
      <w:r w:rsidRPr="008A43BF">
        <w:rPr>
          <w:rFonts w:ascii="Times New Roman" w:hAnsi="Times New Roman" w:cs="Times New Roman"/>
          <w:sz w:val="28"/>
          <w:szCs w:val="28"/>
          <w:lang w:val="ru-RU"/>
        </w:rPr>
        <w:t xml:space="preserve">основных мероприятий Подпрограммы с указанием </w:t>
      </w:r>
      <w:r w:rsidRPr="006847C7">
        <w:rPr>
          <w:rFonts w:ascii="Times New Roman" w:hAnsi="Times New Roman" w:cs="Times New Roman"/>
          <w:sz w:val="28"/>
          <w:szCs w:val="28"/>
          <w:lang w:val="ru-RU"/>
        </w:rPr>
        <w:t>сроков их реализации и ожидаемых результатов приведены в разделе 3Приложения №</w:t>
      </w:r>
      <w:r w:rsidR="00FD4908">
        <w:rPr>
          <w:rFonts w:ascii="Times New Roman" w:hAnsi="Times New Roman" w:cs="Times New Roman"/>
          <w:sz w:val="28"/>
          <w:szCs w:val="28"/>
          <w:lang w:val="ru-RU"/>
        </w:rPr>
        <w:t xml:space="preserve"> 6</w:t>
      </w:r>
      <w:r w:rsidRPr="006847C7">
        <w:rPr>
          <w:rFonts w:ascii="Times New Roman" w:hAnsi="Times New Roman" w:cs="Times New Roman"/>
          <w:sz w:val="28"/>
          <w:szCs w:val="28"/>
          <w:lang w:val="ru-RU"/>
        </w:rPr>
        <w:t xml:space="preserve"> к Программе.</w:t>
      </w:r>
    </w:p>
    <w:p w:rsidR="00F260C9" w:rsidRPr="006847C7" w:rsidRDefault="00F260C9" w:rsidP="005E4E41">
      <w:pPr>
        <w:tabs>
          <w:tab w:val="left" w:pos="567"/>
        </w:tabs>
        <w:jc w:val="both"/>
        <w:rPr>
          <w:rFonts w:ascii="Times New Roman" w:eastAsia="Calibri" w:hAnsi="Times New Roman" w:cs="Times New Roman"/>
          <w:sz w:val="28"/>
          <w:szCs w:val="28"/>
          <w:lang w:val="ru-RU"/>
        </w:rPr>
      </w:pPr>
    </w:p>
    <w:p w:rsidR="00F260C9" w:rsidRPr="006847C7" w:rsidRDefault="00F260C9" w:rsidP="005E4E41">
      <w:pPr>
        <w:tabs>
          <w:tab w:val="left" w:pos="567"/>
        </w:tabs>
        <w:jc w:val="center"/>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Раздел 3. Сведения о целевых индикаторах и показателях</w:t>
      </w:r>
    </w:p>
    <w:p w:rsidR="00F260C9" w:rsidRDefault="00F260C9" w:rsidP="005E4E41">
      <w:pPr>
        <w:jc w:val="center"/>
        <w:rPr>
          <w:rFonts w:ascii="Times New Roman" w:eastAsia="Calibri" w:hAnsi="Times New Roman" w:cs="Times New Roman"/>
          <w:sz w:val="28"/>
          <w:szCs w:val="28"/>
          <w:lang w:val="ru-RU"/>
        </w:rPr>
      </w:pPr>
      <w:r w:rsidRPr="00CB4251">
        <w:rPr>
          <w:rFonts w:ascii="Times New Roman" w:eastAsia="Calibri" w:hAnsi="Times New Roman" w:cs="Times New Roman"/>
          <w:sz w:val="28"/>
          <w:szCs w:val="28"/>
          <w:lang w:val="ru-RU"/>
        </w:rPr>
        <w:t>Подпрограммы</w:t>
      </w:r>
    </w:p>
    <w:p w:rsidR="00AE0D03" w:rsidRPr="00CB4251" w:rsidRDefault="00AE0D03" w:rsidP="005E4E41">
      <w:pPr>
        <w:jc w:val="center"/>
        <w:rPr>
          <w:rFonts w:ascii="Times New Roman" w:eastAsia="Calibri" w:hAnsi="Times New Roman" w:cs="Times New Roman"/>
          <w:sz w:val="28"/>
          <w:szCs w:val="28"/>
          <w:lang w:val="ru-RU"/>
        </w:rPr>
      </w:pPr>
    </w:p>
    <w:p w:rsidR="00F260C9" w:rsidRPr="006847C7" w:rsidRDefault="00F260C9" w:rsidP="005E4E41">
      <w:pPr>
        <w:tabs>
          <w:tab w:val="left" w:pos="-4253"/>
          <w:tab w:val="left" w:pos="567"/>
        </w:tabs>
        <w:ind w:firstLine="567"/>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 xml:space="preserve">Сведения о целевых индикаторах и показателях 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Программы приведены в приложении № </w:t>
      </w:r>
      <w:r w:rsidR="00FD4908">
        <w:rPr>
          <w:rFonts w:ascii="Times New Roman" w:eastAsia="Calibri" w:hAnsi="Times New Roman" w:cs="Times New Roman"/>
          <w:sz w:val="28"/>
          <w:szCs w:val="28"/>
          <w:lang w:val="ru-RU"/>
        </w:rPr>
        <w:t>7</w:t>
      </w:r>
      <w:r w:rsidRPr="006847C7">
        <w:rPr>
          <w:rFonts w:ascii="Times New Roman" w:eastAsia="Calibri" w:hAnsi="Times New Roman" w:cs="Times New Roman"/>
          <w:sz w:val="28"/>
          <w:szCs w:val="28"/>
          <w:lang w:val="ru-RU"/>
        </w:rPr>
        <w:t xml:space="preserve"> к Программе.</w:t>
      </w:r>
    </w:p>
    <w:p w:rsidR="00F260C9" w:rsidRPr="006847C7" w:rsidRDefault="00F260C9" w:rsidP="005E4E41">
      <w:pPr>
        <w:ind w:firstLine="567"/>
        <w:jc w:val="both"/>
        <w:rPr>
          <w:rFonts w:ascii="Times New Roman" w:eastAsia="Calibri" w:hAnsi="Times New Roman" w:cs="Times New Roman"/>
          <w:color w:val="5A5A5A"/>
          <w:sz w:val="28"/>
          <w:szCs w:val="28"/>
          <w:lang w:val="ru-RU"/>
        </w:rPr>
      </w:pPr>
    </w:p>
    <w:p w:rsidR="0001474A"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4. Сведения об источнике информации и</w:t>
      </w:r>
    </w:p>
    <w:p w:rsidR="0001474A" w:rsidRDefault="00F260C9" w:rsidP="005E4E41">
      <w:pPr>
        <w:widowControl w:val="0"/>
        <w:autoSpaceDE w:val="0"/>
        <w:autoSpaceDN w:val="0"/>
        <w:adjustRightInd w:val="0"/>
        <w:jc w:val="center"/>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 методике расчета индикаторов достижения целей </w:t>
      </w:r>
    </w:p>
    <w:p w:rsidR="0001474A" w:rsidRDefault="00F260C9" w:rsidP="005E4E41">
      <w:pPr>
        <w:widowControl w:val="0"/>
        <w:autoSpaceDE w:val="0"/>
        <w:autoSpaceDN w:val="0"/>
        <w:adjustRightInd w:val="0"/>
        <w:jc w:val="center"/>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Программы и показателей решения задач </w:t>
      </w:r>
    </w:p>
    <w:p w:rsidR="00F260C9" w:rsidRDefault="00F260C9" w:rsidP="005E4E41">
      <w:pPr>
        <w:widowControl w:val="0"/>
        <w:autoSpaceDE w:val="0"/>
        <w:autoSpaceDN w:val="0"/>
        <w:adjustRightInd w:val="0"/>
        <w:jc w:val="center"/>
        <w:rPr>
          <w:rFonts w:ascii="Times New Roman" w:hAnsi="Times New Roman" w:cs="Times New Roman"/>
          <w:sz w:val="28"/>
          <w:szCs w:val="28"/>
          <w:lang w:val="ru-RU"/>
        </w:rPr>
      </w:pPr>
      <w:r w:rsidRPr="0001474A">
        <w:rPr>
          <w:rFonts w:ascii="Times New Roman" w:hAnsi="Times New Roman" w:cs="Times New Roman"/>
          <w:sz w:val="28"/>
          <w:szCs w:val="28"/>
          <w:lang w:val="ru-RU"/>
        </w:rPr>
        <w:t>Подпрограмм Программы</w:t>
      </w:r>
    </w:p>
    <w:p w:rsidR="00AE0D03" w:rsidRPr="0001474A" w:rsidRDefault="00AE0D03" w:rsidP="005E4E41">
      <w:pPr>
        <w:widowControl w:val="0"/>
        <w:autoSpaceDE w:val="0"/>
        <w:autoSpaceDN w:val="0"/>
        <w:adjustRightInd w:val="0"/>
        <w:jc w:val="center"/>
        <w:rPr>
          <w:rFonts w:ascii="Times New Roman" w:hAnsi="Times New Roman" w:cs="Times New Roman"/>
          <w:sz w:val="28"/>
          <w:szCs w:val="28"/>
          <w:lang w:val="ru-RU"/>
        </w:rPr>
      </w:pPr>
    </w:p>
    <w:p w:rsidR="00F260C9" w:rsidRPr="006847C7" w:rsidRDefault="00F260C9" w:rsidP="005E4E41">
      <w:pPr>
        <w:widowControl w:val="0"/>
        <w:autoSpaceDE w:val="0"/>
        <w:autoSpaceDN w:val="0"/>
        <w:adjustRightInd w:val="0"/>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Сведения об источнике информации и методике </w:t>
      </w:r>
      <w:proofErr w:type="gramStart"/>
      <w:r w:rsidRPr="006847C7">
        <w:rPr>
          <w:rFonts w:ascii="Times New Roman" w:hAnsi="Times New Roman" w:cs="Times New Roman"/>
          <w:sz w:val="28"/>
          <w:szCs w:val="28"/>
          <w:lang w:val="ru-RU"/>
        </w:rPr>
        <w:t>расчета индикаторов достижения целей Программы</w:t>
      </w:r>
      <w:proofErr w:type="gramEnd"/>
      <w:r w:rsidRPr="006847C7">
        <w:rPr>
          <w:rFonts w:ascii="Times New Roman" w:hAnsi="Times New Roman" w:cs="Times New Roman"/>
          <w:sz w:val="28"/>
          <w:szCs w:val="28"/>
          <w:lang w:val="ru-RU"/>
        </w:rPr>
        <w:t xml:space="preserve"> и показателей решения задач Подпрограмм Программы приведены в приложении № </w:t>
      </w:r>
      <w:r w:rsidR="00FD4908">
        <w:rPr>
          <w:rFonts w:ascii="Times New Roman" w:hAnsi="Times New Roman" w:cs="Times New Roman"/>
          <w:sz w:val="28"/>
          <w:szCs w:val="28"/>
          <w:lang w:val="ru-RU"/>
        </w:rPr>
        <w:t>8</w:t>
      </w:r>
      <w:r w:rsidRPr="006847C7">
        <w:rPr>
          <w:rFonts w:ascii="Times New Roman" w:hAnsi="Times New Roman" w:cs="Times New Roman"/>
          <w:sz w:val="28"/>
          <w:szCs w:val="28"/>
          <w:lang w:val="ru-RU"/>
        </w:rPr>
        <w:t xml:space="preserve"> к Программе.</w:t>
      </w:r>
    </w:p>
    <w:p w:rsidR="00F260C9" w:rsidRPr="006847C7" w:rsidRDefault="00F260C9" w:rsidP="005E4E41">
      <w:pPr>
        <w:widowControl w:val="0"/>
        <w:autoSpaceDE w:val="0"/>
        <w:autoSpaceDN w:val="0"/>
        <w:adjustRightInd w:val="0"/>
        <w:jc w:val="both"/>
        <w:rPr>
          <w:rFonts w:ascii="Times New Roman" w:hAnsi="Times New Roman" w:cs="Times New Roman"/>
          <w:sz w:val="28"/>
          <w:szCs w:val="28"/>
          <w:lang w:val="ru-RU"/>
        </w:rPr>
      </w:pPr>
    </w:p>
    <w:p w:rsidR="0001474A"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5. Сведения о весовых коэффициентах, присвоенных целям, </w:t>
      </w:r>
    </w:p>
    <w:p w:rsidR="00F260C9" w:rsidRDefault="00F260C9"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задачам Подпрограмм Программы</w:t>
      </w:r>
    </w:p>
    <w:p w:rsidR="00AE0D03" w:rsidRPr="006847C7" w:rsidRDefault="00AE0D03" w:rsidP="005E4E41">
      <w:pPr>
        <w:widowControl w:val="0"/>
        <w:autoSpaceDE w:val="0"/>
        <w:autoSpaceDN w:val="0"/>
        <w:adjustRightInd w:val="0"/>
        <w:jc w:val="center"/>
        <w:rPr>
          <w:rFonts w:ascii="Times New Roman" w:hAnsi="Times New Roman" w:cs="Times New Roman"/>
          <w:sz w:val="28"/>
          <w:szCs w:val="28"/>
          <w:lang w:val="ru-RU"/>
        </w:rPr>
      </w:pPr>
    </w:p>
    <w:p w:rsidR="00F260C9" w:rsidRPr="006847C7" w:rsidRDefault="00F260C9" w:rsidP="005E4E41">
      <w:pPr>
        <w:widowControl w:val="0"/>
        <w:autoSpaceDE w:val="0"/>
        <w:autoSpaceDN w:val="0"/>
        <w:adjustRightInd w:val="0"/>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Сведения о весовых коэффициентах, присвоенных целям, задачам Подпрограмм Программы приведены в приложении № </w:t>
      </w:r>
      <w:r w:rsidR="004C31C8">
        <w:rPr>
          <w:rFonts w:ascii="Times New Roman" w:hAnsi="Times New Roman" w:cs="Times New Roman"/>
          <w:sz w:val="28"/>
          <w:szCs w:val="28"/>
          <w:lang w:val="ru-RU"/>
        </w:rPr>
        <w:t xml:space="preserve">9 </w:t>
      </w:r>
      <w:r w:rsidRPr="006847C7">
        <w:rPr>
          <w:rFonts w:ascii="Times New Roman" w:hAnsi="Times New Roman" w:cs="Times New Roman"/>
          <w:sz w:val="28"/>
          <w:szCs w:val="28"/>
          <w:lang w:val="ru-RU"/>
        </w:rPr>
        <w:t>к Программе.</w:t>
      </w:r>
    </w:p>
    <w:p w:rsidR="00B543B3" w:rsidRPr="006847C7" w:rsidRDefault="00B543B3" w:rsidP="005E4E41">
      <w:pPr>
        <w:jc w:val="center"/>
        <w:rPr>
          <w:rFonts w:ascii="Times New Roman" w:hAnsi="Times New Roman" w:cs="Times New Roman"/>
          <w:sz w:val="28"/>
          <w:szCs w:val="28"/>
          <w:lang w:val="ru-RU"/>
        </w:rPr>
      </w:pPr>
    </w:p>
    <w:p w:rsidR="008436D9" w:rsidRDefault="00F220D0"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w:t>
      </w:r>
      <w:r w:rsidR="00D64149" w:rsidRPr="006847C7">
        <w:rPr>
          <w:rFonts w:ascii="Times New Roman" w:hAnsi="Times New Roman" w:cs="Times New Roman"/>
          <w:sz w:val="28"/>
          <w:szCs w:val="28"/>
          <w:lang w:val="ru-RU"/>
        </w:rPr>
        <w:t>6</w:t>
      </w:r>
      <w:r w:rsidRPr="006847C7">
        <w:rPr>
          <w:rFonts w:ascii="Times New Roman" w:hAnsi="Times New Roman" w:cs="Times New Roman"/>
          <w:sz w:val="28"/>
          <w:szCs w:val="28"/>
          <w:lang w:val="ru-RU"/>
        </w:rPr>
        <w:t>. Финан</w:t>
      </w:r>
      <w:r w:rsidR="00521B4A" w:rsidRPr="006847C7">
        <w:rPr>
          <w:rFonts w:ascii="Times New Roman" w:hAnsi="Times New Roman" w:cs="Times New Roman"/>
          <w:sz w:val="28"/>
          <w:szCs w:val="28"/>
          <w:lang w:val="ru-RU"/>
        </w:rPr>
        <w:t xml:space="preserve">совое </w:t>
      </w:r>
      <w:proofErr w:type="spellStart"/>
      <w:r w:rsidR="00521B4A" w:rsidRPr="006847C7">
        <w:rPr>
          <w:rFonts w:ascii="Times New Roman" w:hAnsi="Times New Roman" w:cs="Times New Roman"/>
          <w:sz w:val="28"/>
          <w:szCs w:val="28"/>
          <w:lang w:val="ru-RU"/>
        </w:rPr>
        <w:t>обеспечение</w:t>
      </w:r>
      <w:r w:rsidRPr="006847C7">
        <w:rPr>
          <w:rFonts w:ascii="Times New Roman" w:hAnsi="Times New Roman" w:cs="Times New Roman"/>
          <w:sz w:val="28"/>
          <w:szCs w:val="28"/>
          <w:lang w:val="ru-RU"/>
        </w:rPr>
        <w:t>Подпрограммы</w:t>
      </w:r>
      <w:proofErr w:type="spellEnd"/>
    </w:p>
    <w:p w:rsidR="00AE0D03" w:rsidRPr="006847C7" w:rsidRDefault="00AE0D03" w:rsidP="005E4E41">
      <w:pPr>
        <w:jc w:val="center"/>
        <w:rPr>
          <w:rFonts w:ascii="Times New Roman" w:hAnsi="Times New Roman" w:cs="Times New Roman"/>
          <w:sz w:val="28"/>
          <w:szCs w:val="28"/>
          <w:lang w:val="ru-RU"/>
        </w:rPr>
      </w:pPr>
    </w:p>
    <w:p w:rsidR="00652B16" w:rsidRPr="006847C7" w:rsidRDefault="00652B16" w:rsidP="005E4E41">
      <w:pPr>
        <w:widowControl w:val="0"/>
        <w:autoSpaceDE w:val="0"/>
        <w:autoSpaceDN w:val="0"/>
        <w:adjustRightInd w:val="0"/>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Информация по финансовому обеспечению П</w:t>
      </w:r>
      <w:r w:rsidR="00FB3262" w:rsidRPr="006847C7">
        <w:rPr>
          <w:rFonts w:ascii="Times New Roman" w:hAnsi="Times New Roman" w:cs="Times New Roman"/>
          <w:sz w:val="28"/>
          <w:szCs w:val="28"/>
          <w:lang w:val="ru-RU"/>
        </w:rPr>
        <w:t>одп</w:t>
      </w:r>
      <w:r w:rsidRPr="006847C7">
        <w:rPr>
          <w:rFonts w:ascii="Times New Roman" w:hAnsi="Times New Roman" w:cs="Times New Roman"/>
          <w:sz w:val="28"/>
          <w:szCs w:val="28"/>
          <w:lang w:val="ru-RU"/>
        </w:rPr>
        <w:t xml:space="preserve">рограммы за счет всех источников финансирования и за счет средств МБ (с расшифровкой по основным мероприятиям подпрограмм, а также по годам реализации Программы) приведена в приложениях № </w:t>
      </w:r>
      <w:r w:rsidR="004C31C8">
        <w:rPr>
          <w:rFonts w:ascii="Times New Roman" w:hAnsi="Times New Roman" w:cs="Times New Roman"/>
          <w:sz w:val="28"/>
          <w:szCs w:val="28"/>
          <w:lang w:val="ru-RU"/>
        </w:rPr>
        <w:t>10</w:t>
      </w:r>
      <w:r w:rsidRPr="006847C7">
        <w:rPr>
          <w:rFonts w:ascii="Times New Roman" w:hAnsi="Times New Roman" w:cs="Times New Roman"/>
          <w:sz w:val="28"/>
          <w:szCs w:val="28"/>
          <w:lang w:val="ru-RU"/>
        </w:rPr>
        <w:t xml:space="preserve"> и № </w:t>
      </w:r>
      <w:r w:rsidR="004C31C8">
        <w:rPr>
          <w:rFonts w:ascii="Times New Roman" w:hAnsi="Times New Roman" w:cs="Times New Roman"/>
          <w:sz w:val="28"/>
          <w:szCs w:val="28"/>
          <w:lang w:val="ru-RU"/>
        </w:rPr>
        <w:t>11</w:t>
      </w:r>
      <w:r w:rsidR="00B543B3" w:rsidRPr="006847C7">
        <w:rPr>
          <w:rFonts w:ascii="Times New Roman" w:hAnsi="Times New Roman" w:cs="Times New Roman"/>
          <w:sz w:val="28"/>
          <w:szCs w:val="28"/>
          <w:lang w:val="ru-RU"/>
        </w:rPr>
        <w:t xml:space="preserve"> к </w:t>
      </w:r>
      <w:r w:rsidRPr="006847C7">
        <w:rPr>
          <w:rFonts w:ascii="Times New Roman" w:hAnsi="Times New Roman" w:cs="Times New Roman"/>
          <w:sz w:val="28"/>
          <w:szCs w:val="28"/>
          <w:lang w:val="ru-RU"/>
        </w:rPr>
        <w:t>Программе.</w:t>
      </w:r>
    </w:p>
    <w:p w:rsidR="00652B16" w:rsidRPr="006847C7" w:rsidRDefault="00652B16" w:rsidP="005E4E41">
      <w:pPr>
        <w:widowControl w:val="0"/>
        <w:autoSpaceDE w:val="0"/>
        <w:autoSpaceDN w:val="0"/>
        <w:adjustRightInd w:val="0"/>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Объемы бюджетных ассигнований П</w:t>
      </w:r>
      <w:r w:rsidR="000F2C40" w:rsidRPr="006847C7">
        <w:rPr>
          <w:rFonts w:ascii="Times New Roman" w:hAnsi="Times New Roman" w:cs="Times New Roman"/>
          <w:sz w:val="28"/>
          <w:szCs w:val="28"/>
          <w:lang w:val="ru-RU"/>
        </w:rPr>
        <w:t>одп</w:t>
      </w:r>
      <w:r w:rsidRPr="006847C7">
        <w:rPr>
          <w:rFonts w:ascii="Times New Roman" w:hAnsi="Times New Roman" w:cs="Times New Roman"/>
          <w:sz w:val="28"/>
          <w:szCs w:val="28"/>
          <w:lang w:val="ru-RU"/>
        </w:rPr>
        <w:t>рограммы  на период 20</w:t>
      </w:r>
      <w:r w:rsidR="00D20E95">
        <w:rPr>
          <w:rFonts w:ascii="Times New Roman" w:hAnsi="Times New Roman" w:cs="Times New Roman"/>
          <w:sz w:val="28"/>
          <w:szCs w:val="28"/>
          <w:lang w:val="ru-RU"/>
        </w:rPr>
        <w:t>21</w:t>
      </w:r>
      <w:r w:rsidRPr="006847C7">
        <w:rPr>
          <w:rFonts w:ascii="Times New Roman" w:hAnsi="Times New Roman" w:cs="Times New Roman"/>
          <w:sz w:val="28"/>
          <w:szCs w:val="28"/>
          <w:lang w:val="ru-RU"/>
        </w:rPr>
        <w:t>-202</w:t>
      </w:r>
      <w:r w:rsidR="00D20E95">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годы составляют </w:t>
      </w:r>
      <w:r w:rsidR="00B50091">
        <w:rPr>
          <w:rFonts w:ascii="Times New Roman" w:hAnsi="Times New Roman" w:cs="Times New Roman"/>
          <w:sz w:val="28"/>
          <w:szCs w:val="28"/>
          <w:lang w:val="ru-RU"/>
        </w:rPr>
        <w:t>385967,98</w:t>
      </w:r>
      <w:r w:rsidRPr="006847C7">
        <w:rPr>
          <w:rFonts w:ascii="Times New Roman" w:hAnsi="Times New Roman" w:cs="Times New Roman"/>
          <w:sz w:val="28"/>
          <w:szCs w:val="28"/>
          <w:lang w:val="ru-RU"/>
        </w:rPr>
        <w:t xml:space="preserve"> тыс. рублей (выпадающие доходы – 0,00 тыс. рублей), в том числе по годам реализации:</w:t>
      </w:r>
    </w:p>
    <w:p w:rsidR="00652B16" w:rsidRPr="00FA779C" w:rsidRDefault="00652B16"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в 2021 году – </w:t>
      </w:r>
      <w:r w:rsidR="00634C94">
        <w:rPr>
          <w:rFonts w:ascii="Times New Roman" w:hAnsi="Times New Roman" w:cs="Times New Roman"/>
          <w:sz w:val="28"/>
          <w:szCs w:val="28"/>
        </w:rPr>
        <w:t>52259,85</w:t>
      </w:r>
      <w:r w:rsidRPr="00FA779C">
        <w:rPr>
          <w:rFonts w:ascii="Times New Roman" w:hAnsi="Times New Roman" w:cs="Times New Roman"/>
          <w:sz w:val="28"/>
          <w:szCs w:val="28"/>
        </w:rPr>
        <w:t>тыс. рублей (выпадающие доходы – 0,00 тыс. рублей);</w:t>
      </w:r>
    </w:p>
    <w:p w:rsidR="00652B16" w:rsidRPr="00FA779C" w:rsidRDefault="00652B16"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lastRenderedPageBreak/>
        <w:t xml:space="preserve">- в 2022 году – </w:t>
      </w:r>
      <w:r w:rsidR="004C31C8">
        <w:rPr>
          <w:rFonts w:ascii="Times New Roman" w:hAnsi="Times New Roman" w:cs="Times New Roman"/>
          <w:sz w:val="28"/>
          <w:szCs w:val="28"/>
        </w:rPr>
        <w:t>38487,91</w:t>
      </w:r>
      <w:r w:rsidRPr="00FA779C">
        <w:rPr>
          <w:rFonts w:ascii="Times New Roman" w:hAnsi="Times New Roman" w:cs="Times New Roman"/>
          <w:sz w:val="28"/>
          <w:szCs w:val="28"/>
        </w:rPr>
        <w:t>тыс. рублей (выпадающие доходы – 0,00 тыс. рублей);</w:t>
      </w:r>
    </w:p>
    <w:p w:rsidR="00634C94" w:rsidRDefault="00652B16"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sidR="00B50091">
        <w:rPr>
          <w:rFonts w:ascii="Times New Roman" w:hAnsi="Times New Roman" w:cs="Times New Roman"/>
          <w:sz w:val="28"/>
          <w:szCs w:val="28"/>
          <w:lang w:val="ru-RU"/>
        </w:rPr>
        <w:t>357524,01</w:t>
      </w:r>
      <w:r w:rsidRPr="006847C7">
        <w:rPr>
          <w:rFonts w:ascii="Times New Roman" w:hAnsi="Times New Roman" w:cs="Times New Roman"/>
          <w:sz w:val="28"/>
          <w:szCs w:val="28"/>
          <w:lang w:val="ru-RU"/>
        </w:rPr>
        <w:t>тыс. рублей (выпадаю</w:t>
      </w:r>
      <w:r w:rsidR="00634C94">
        <w:rPr>
          <w:rFonts w:ascii="Times New Roman" w:hAnsi="Times New Roman" w:cs="Times New Roman"/>
          <w:sz w:val="28"/>
          <w:szCs w:val="28"/>
          <w:lang w:val="ru-RU"/>
        </w:rPr>
        <w:t>щие доходы – 0,00 тыс. рублей);</w:t>
      </w:r>
    </w:p>
    <w:p w:rsidR="000172E8" w:rsidRDefault="00634C94" w:rsidP="005E4E41">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BE4EB7">
        <w:rPr>
          <w:rFonts w:ascii="Times New Roman" w:hAnsi="Times New Roman" w:cs="Times New Roman"/>
          <w:sz w:val="28"/>
          <w:szCs w:val="28"/>
          <w:lang w:val="ru-RU"/>
        </w:rPr>
        <w:t>92323,18</w:t>
      </w:r>
      <w:r w:rsidRPr="006847C7">
        <w:rPr>
          <w:rFonts w:ascii="Times New Roman" w:hAnsi="Times New Roman" w:cs="Times New Roman"/>
          <w:sz w:val="28"/>
          <w:szCs w:val="28"/>
          <w:lang w:val="ru-RU"/>
        </w:rPr>
        <w:t xml:space="preserve"> тыс. рублей (выпада</w:t>
      </w:r>
      <w:r w:rsidR="000172E8">
        <w:rPr>
          <w:rFonts w:ascii="Times New Roman" w:hAnsi="Times New Roman" w:cs="Times New Roman"/>
          <w:sz w:val="28"/>
          <w:szCs w:val="28"/>
          <w:lang w:val="ru-RU"/>
        </w:rPr>
        <w:t>ющие доходы – 0,00 тыс. рублей);</w:t>
      </w:r>
    </w:p>
    <w:p w:rsidR="00D20E95" w:rsidRDefault="000172E8" w:rsidP="005E4E41">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sidR="00BE4EB7">
        <w:rPr>
          <w:rFonts w:ascii="Times New Roman" w:hAnsi="Times New Roman" w:cs="Times New Roman"/>
          <w:sz w:val="28"/>
          <w:szCs w:val="28"/>
          <w:lang w:val="ru-RU"/>
        </w:rPr>
        <w:t>81860,96</w:t>
      </w:r>
      <w:r w:rsidRPr="006847C7">
        <w:rPr>
          <w:rFonts w:ascii="Times New Roman" w:hAnsi="Times New Roman" w:cs="Times New Roman"/>
          <w:sz w:val="28"/>
          <w:szCs w:val="28"/>
          <w:lang w:val="ru-RU"/>
        </w:rPr>
        <w:t xml:space="preserve"> тыс. рублей (выпадаю</w:t>
      </w:r>
      <w:r w:rsidR="00D20E95">
        <w:rPr>
          <w:rFonts w:ascii="Times New Roman" w:hAnsi="Times New Roman" w:cs="Times New Roman"/>
          <w:sz w:val="28"/>
          <w:szCs w:val="28"/>
          <w:lang w:val="ru-RU"/>
        </w:rPr>
        <w:t>щие доходы – 0,00 тыс. рублей);</w:t>
      </w:r>
    </w:p>
    <w:p w:rsidR="00D53B74" w:rsidRDefault="00D20E95" w:rsidP="005E4E41">
      <w:pP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sidR="00BE4EB7">
        <w:rPr>
          <w:rFonts w:ascii="Times New Roman" w:hAnsi="Times New Roman" w:cs="Times New Roman"/>
          <w:sz w:val="28"/>
          <w:szCs w:val="28"/>
          <w:lang w:val="ru-RU"/>
        </w:rPr>
        <w:t>82608,28</w:t>
      </w:r>
      <w:r w:rsidRPr="006847C7">
        <w:rPr>
          <w:rFonts w:ascii="Times New Roman" w:hAnsi="Times New Roman" w:cs="Times New Roman"/>
          <w:sz w:val="28"/>
          <w:szCs w:val="28"/>
          <w:lang w:val="ru-RU"/>
        </w:rPr>
        <w:t xml:space="preserve"> тыс. рублей (выпадающие доходы – 0,00 тыс. рублей), </w:t>
      </w:r>
      <w:r w:rsidR="00652B16" w:rsidRPr="006847C7">
        <w:rPr>
          <w:rFonts w:ascii="Times New Roman" w:hAnsi="Times New Roman" w:cs="Times New Roman"/>
          <w:sz w:val="28"/>
          <w:szCs w:val="28"/>
          <w:lang w:val="ru-RU"/>
        </w:rPr>
        <w:t xml:space="preserve">из них: </w:t>
      </w:r>
    </w:p>
    <w:p w:rsidR="00D53B74" w:rsidRPr="008F5B99" w:rsidRDefault="00D53B74"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ФБ</w:t>
      </w:r>
      <w:r w:rsidRPr="008F5B99">
        <w:rPr>
          <w:rFonts w:ascii="Times New Roman" w:hAnsi="Times New Roman" w:cs="Times New Roman"/>
          <w:sz w:val="28"/>
          <w:szCs w:val="28"/>
          <w:lang w:val="ru-RU"/>
        </w:rPr>
        <w:t xml:space="preserve"> – </w:t>
      </w:r>
      <w:r w:rsidR="004C31C8">
        <w:rPr>
          <w:rFonts w:ascii="Times New Roman" w:hAnsi="Times New Roman" w:cs="Times New Roman"/>
          <w:sz w:val="28"/>
          <w:szCs w:val="28"/>
          <w:lang w:val="ru-RU"/>
        </w:rPr>
        <w:t>308,15</w:t>
      </w:r>
      <w:r w:rsidRPr="008F5B99">
        <w:rPr>
          <w:rFonts w:ascii="Times New Roman" w:hAnsi="Times New Roman" w:cs="Times New Roman"/>
          <w:sz w:val="28"/>
          <w:szCs w:val="28"/>
          <w:lang w:val="ru-RU"/>
        </w:rPr>
        <w:t xml:space="preserve"> тыс. рублей, в том числе по годам реализации:</w:t>
      </w:r>
    </w:p>
    <w:p w:rsidR="00D53B74" w:rsidRPr="006847C7" w:rsidRDefault="00D53B74"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308,15</w:t>
      </w:r>
      <w:r w:rsidRPr="006847C7">
        <w:rPr>
          <w:rFonts w:ascii="Times New Roman" w:hAnsi="Times New Roman" w:cs="Times New Roman"/>
          <w:sz w:val="28"/>
          <w:szCs w:val="28"/>
          <w:lang w:val="ru-RU"/>
        </w:rPr>
        <w:t xml:space="preserve"> тыс. рублей;</w:t>
      </w:r>
    </w:p>
    <w:p w:rsidR="00D53B74" w:rsidRPr="006847C7" w:rsidRDefault="00D53B74"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sidR="004C31C8">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p>
    <w:p w:rsidR="00D53B74" w:rsidRDefault="00D53B74"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Pr>
          <w:rFonts w:ascii="Times New Roman" w:hAnsi="Times New Roman" w:cs="Times New Roman"/>
          <w:sz w:val="28"/>
          <w:szCs w:val="28"/>
          <w:lang w:val="ru-RU"/>
        </w:rPr>
        <w:t>0,00 тыс. рублей;</w:t>
      </w:r>
    </w:p>
    <w:p w:rsidR="00D53B74" w:rsidRPr="006847C7" w:rsidRDefault="00D53B74"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0172E8">
        <w:rPr>
          <w:rFonts w:ascii="Times New Roman" w:hAnsi="Times New Roman" w:cs="Times New Roman"/>
          <w:sz w:val="28"/>
          <w:szCs w:val="28"/>
          <w:lang w:val="ru-RU"/>
        </w:rPr>
        <w:t>0,00 тыс. рублей;</w:t>
      </w:r>
    </w:p>
    <w:p w:rsidR="000172E8" w:rsidRPr="006847C7" w:rsidRDefault="000172E8"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sidR="00D20E95">
        <w:rPr>
          <w:rFonts w:ascii="Times New Roman" w:hAnsi="Times New Roman" w:cs="Times New Roman"/>
          <w:sz w:val="28"/>
          <w:szCs w:val="28"/>
          <w:lang w:val="ru-RU"/>
        </w:rPr>
        <w:t>0,00 тыс. рублей;</w:t>
      </w:r>
    </w:p>
    <w:p w:rsidR="00D20E95" w:rsidRPr="006847C7" w:rsidRDefault="00D20E95" w:rsidP="00D20E95">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847C7">
        <w:rPr>
          <w:rFonts w:ascii="Times New Roman" w:hAnsi="Times New Roman" w:cs="Times New Roman"/>
          <w:sz w:val="28"/>
          <w:szCs w:val="28"/>
          <w:lang w:val="ru-RU"/>
        </w:rPr>
        <w:t>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 тыс. рублей,</w:t>
      </w:r>
    </w:p>
    <w:p w:rsidR="00362BE0" w:rsidRPr="006847C7" w:rsidRDefault="00255975"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КБ </w:t>
      </w:r>
      <w:r w:rsidR="00B543B3" w:rsidRPr="006847C7">
        <w:rPr>
          <w:rFonts w:ascii="Times New Roman" w:hAnsi="Times New Roman" w:cs="Times New Roman"/>
          <w:sz w:val="28"/>
          <w:szCs w:val="28"/>
          <w:lang w:val="ru-RU"/>
        </w:rPr>
        <w:t>–</w:t>
      </w:r>
      <w:r w:rsidR="00BE4EB7">
        <w:rPr>
          <w:rFonts w:ascii="Times New Roman" w:hAnsi="Times New Roman" w:cs="Times New Roman"/>
          <w:sz w:val="28"/>
          <w:szCs w:val="28"/>
          <w:lang w:val="ru-RU"/>
        </w:rPr>
        <w:t>28135,82</w:t>
      </w:r>
      <w:r w:rsidR="00362BE0" w:rsidRPr="006847C7">
        <w:rPr>
          <w:rFonts w:ascii="Times New Roman" w:hAnsi="Times New Roman" w:cs="Times New Roman"/>
          <w:sz w:val="28"/>
          <w:szCs w:val="28"/>
          <w:lang w:val="ru-RU"/>
        </w:rPr>
        <w:t xml:space="preserve"> тыс. рублей, в том числе по годам:</w:t>
      </w:r>
    </w:p>
    <w:p w:rsidR="00362BE0" w:rsidRPr="006847C7" w:rsidRDefault="00E90FFF"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2F2358" w:rsidRPr="006847C7">
        <w:rPr>
          <w:rFonts w:ascii="Times New Roman" w:hAnsi="Times New Roman" w:cs="Times New Roman"/>
          <w:sz w:val="28"/>
          <w:szCs w:val="28"/>
          <w:lang w:val="ru-RU"/>
        </w:rPr>
        <w:t xml:space="preserve">в 2021 году </w:t>
      </w:r>
      <w:r w:rsidR="00B543B3" w:rsidRPr="006847C7">
        <w:rPr>
          <w:rFonts w:ascii="Times New Roman" w:hAnsi="Times New Roman" w:cs="Times New Roman"/>
          <w:sz w:val="28"/>
          <w:szCs w:val="28"/>
          <w:lang w:val="ru-RU"/>
        </w:rPr>
        <w:t>–</w:t>
      </w:r>
      <w:r w:rsidR="00634C94">
        <w:rPr>
          <w:rFonts w:ascii="Times New Roman" w:hAnsi="Times New Roman" w:cs="Times New Roman"/>
          <w:sz w:val="28"/>
          <w:szCs w:val="28"/>
          <w:lang w:val="ru-RU"/>
        </w:rPr>
        <w:t>917</w:t>
      </w:r>
      <w:r w:rsidR="00D53B74">
        <w:rPr>
          <w:rFonts w:ascii="Times New Roman" w:hAnsi="Times New Roman" w:cs="Times New Roman"/>
          <w:sz w:val="28"/>
          <w:szCs w:val="28"/>
          <w:lang w:val="ru-RU"/>
        </w:rPr>
        <w:t>7</w:t>
      </w:r>
      <w:r w:rsidR="00634C94">
        <w:rPr>
          <w:rFonts w:ascii="Times New Roman" w:hAnsi="Times New Roman" w:cs="Times New Roman"/>
          <w:sz w:val="28"/>
          <w:szCs w:val="28"/>
          <w:lang w:val="ru-RU"/>
        </w:rPr>
        <w:t>,</w:t>
      </w:r>
      <w:r w:rsidR="00D53B74">
        <w:rPr>
          <w:rFonts w:ascii="Times New Roman" w:hAnsi="Times New Roman" w:cs="Times New Roman"/>
          <w:sz w:val="28"/>
          <w:szCs w:val="28"/>
          <w:lang w:val="ru-RU"/>
        </w:rPr>
        <w:t>6</w:t>
      </w:r>
      <w:r w:rsidR="00634C94">
        <w:rPr>
          <w:rFonts w:ascii="Times New Roman" w:hAnsi="Times New Roman" w:cs="Times New Roman"/>
          <w:sz w:val="28"/>
          <w:szCs w:val="28"/>
          <w:lang w:val="ru-RU"/>
        </w:rPr>
        <w:t>2</w:t>
      </w:r>
      <w:r w:rsidR="002F2358" w:rsidRPr="006847C7">
        <w:rPr>
          <w:rFonts w:ascii="Times New Roman" w:hAnsi="Times New Roman" w:cs="Times New Roman"/>
          <w:sz w:val="28"/>
          <w:szCs w:val="28"/>
          <w:lang w:val="ru-RU"/>
        </w:rPr>
        <w:t xml:space="preserve"> тыс. рублей</w:t>
      </w:r>
      <w:r w:rsidR="00362BE0" w:rsidRPr="006847C7">
        <w:rPr>
          <w:rFonts w:ascii="Times New Roman" w:hAnsi="Times New Roman" w:cs="Times New Roman"/>
          <w:sz w:val="28"/>
          <w:szCs w:val="28"/>
          <w:lang w:val="ru-RU"/>
        </w:rPr>
        <w:t>;</w:t>
      </w:r>
    </w:p>
    <w:p w:rsidR="00362BE0" w:rsidRPr="006847C7" w:rsidRDefault="00E90FFF"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2F2358" w:rsidRPr="006847C7">
        <w:rPr>
          <w:rFonts w:ascii="Times New Roman" w:hAnsi="Times New Roman" w:cs="Times New Roman"/>
          <w:sz w:val="28"/>
          <w:szCs w:val="28"/>
          <w:lang w:val="ru-RU"/>
        </w:rPr>
        <w:t xml:space="preserve">в 2022 году </w:t>
      </w:r>
      <w:r w:rsidR="00B543B3" w:rsidRPr="006847C7">
        <w:rPr>
          <w:rFonts w:ascii="Times New Roman" w:hAnsi="Times New Roman" w:cs="Times New Roman"/>
          <w:sz w:val="28"/>
          <w:szCs w:val="28"/>
          <w:lang w:val="ru-RU"/>
        </w:rPr>
        <w:t>–</w:t>
      </w:r>
      <w:r w:rsidR="004C31C8">
        <w:rPr>
          <w:rFonts w:ascii="Times New Roman" w:hAnsi="Times New Roman" w:cs="Times New Roman"/>
          <w:sz w:val="28"/>
          <w:szCs w:val="28"/>
          <w:lang w:val="ru-RU"/>
        </w:rPr>
        <w:t>4748,51</w:t>
      </w:r>
      <w:r w:rsidR="002F2358" w:rsidRPr="006847C7">
        <w:rPr>
          <w:rFonts w:ascii="Times New Roman" w:hAnsi="Times New Roman" w:cs="Times New Roman"/>
          <w:sz w:val="28"/>
          <w:szCs w:val="28"/>
          <w:lang w:val="ru-RU"/>
        </w:rPr>
        <w:t xml:space="preserve"> тыс. рублей</w:t>
      </w:r>
      <w:r w:rsidR="00362BE0" w:rsidRPr="006847C7">
        <w:rPr>
          <w:rFonts w:ascii="Times New Roman" w:hAnsi="Times New Roman" w:cs="Times New Roman"/>
          <w:sz w:val="28"/>
          <w:szCs w:val="28"/>
          <w:lang w:val="ru-RU"/>
        </w:rPr>
        <w:t>;</w:t>
      </w:r>
    </w:p>
    <w:p w:rsidR="00362BE0" w:rsidRPr="006847C7" w:rsidRDefault="002F2358"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362BE0" w:rsidRPr="006847C7">
        <w:rPr>
          <w:rFonts w:ascii="Times New Roman" w:hAnsi="Times New Roman" w:cs="Times New Roman"/>
          <w:sz w:val="28"/>
          <w:szCs w:val="28"/>
          <w:lang w:val="ru-RU"/>
        </w:rPr>
        <w:t xml:space="preserve">в 2023 году </w:t>
      </w:r>
      <w:r w:rsidR="00B543B3" w:rsidRPr="006847C7">
        <w:rPr>
          <w:rFonts w:ascii="Times New Roman" w:hAnsi="Times New Roman" w:cs="Times New Roman"/>
          <w:sz w:val="28"/>
          <w:szCs w:val="28"/>
          <w:lang w:val="ru-RU"/>
        </w:rPr>
        <w:t>–</w:t>
      </w:r>
      <w:r w:rsidR="00E634CB">
        <w:rPr>
          <w:rFonts w:ascii="Times New Roman" w:hAnsi="Times New Roman" w:cs="Times New Roman"/>
          <w:sz w:val="28"/>
          <w:szCs w:val="28"/>
          <w:lang w:val="ru-RU"/>
        </w:rPr>
        <w:t>6332,29</w:t>
      </w:r>
      <w:r w:rsidR="00362BE0" w:rsidRPr="006847C7">
        <w:rPr>
          <w:rFonts w:ascii="Times New Roman" w:hAnsi="Times New Roman" w:cs="Times New Roman"/>
          <w:sz w:val="28"/>
          <w:szCs w:val="28"/>
          <w:lang w:val="ru-RU"/>
        </w:rPr>
        <w:t xml:space="preserve"> тыс. рублей</w:t>
      </w:r>
      <w:r w:rsidR="00634C94">
        <w:rPr>
          <w:rFonts w:ascii="Times New Roman" w:hAnsi="Times New Roman" w:cs="Times New Roman"/>
          <w:sz w:val="28"/>
          <w:szCs w:val="28"/>
          <w:lang w:val="ru-RU"/>
        </w:rPr>
        <w:t>;</w:t>
      </w:r>
    </w:p>
    <w:p w:rsidR="00634C94" w:rsidRPr="006847C7" w:rsidRDefault="00634C94"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000172E8">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7877,40</w:t>
      </w:r>
      <w:r w:rsidR="000172E8">
        <w:rPr>
          <w:rFonts w:ascii="Times New Roman" w:hAnsi="Times New Roman" w:cs="Times New Roman"/>
          <w:sz w:val="28"/>
          <w:szCs w:val="28"/>
          <w:lang w:val="ru-RU"/>
        </w:rPr>
        <w:t xml:space="preserve"> тыс. рублей;</w:t>
      </w:r>
    </w:p>
    <w:p w:rsidR="000172E8" w:rsidRDefault="000172E8"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 xml:space="preserve">5 </w:t>
      </w:r>
      <w:r w:rsidR="00E74A08">
        <w:rPr>
          <w:rFonts w:ascii="Times New Roman" w:hAnsi="Times New Roman" w:cs="Times New Roman"/>
          <w:sz w:val="28"/>
          <w:szCs w:val="28"/>
          <w:lang w:val="ru-RU"/>
        </w:rPr>
        <w:t>году – 0,00 тыс. рублей;</w:t>
      </w:r>
    </w:p>
    <w:p w:rsidR="00E74A08" w:rsidRPr="006847C7" w:rsidRDefault="00E74A08"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 xml:space="preserve">6 </w:t>
      </w:r>
      <w:r w:rsidRPr="006847C7">
        <w:rPr>
          <w:rFonts w:ascii="Times New Roman" w:hAnsi="Times New Roman" w:cs="Times New Roman"/>
          <w:sz w:val="28"/>
          <w:szCs w:val="28"/>
          <w:lang w:val="ru-RU"/>
        </w:rPr>
        <w:t>году – 0,00 тыс. рублей,</w:t>
      </w:r>
    </w:p>
    <w:p w:rsidR="00652B16" w:rsidRPr="006847C7" w:rsidRDefault="00652B1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МБ – </w:t>
      </w:r>
      <w:r w:rsidR="00C45FAB">
        <w:rPr>
          <w:rFonts w:ascii="Times New Roman" w:hAnsi="Times New Roman" w:cs="Times New Roman"/>
          <w:sz w:val="28"/>
          <w:szCs w:val="28"/>
          <w:lang w:val="ru-RU"/>
        </w:rPr>
        <w:t>357524,02</w:t>
      </w:r>
      <w:r w:rsidRPr="006847C7">
        <w:rPr>
          <w:rFonts w:ascii="Times New Roman" w:hAnsi="Times New Roman" w:cs="Times New Roman"/>
          <w:sz w:val="28"/>
          <w:szCs w:val="28"/>
          <w:lang w:val="ru-RU"/>
        </w:rPr>
        <w:t xml:space="preserve"> тыс. рублей (выпадающие доходы – 0,00 тыс. рублей), в том числе по годам:</w:t>
      </w:r>
    </w:p>
    <w:p w:rsidR="00652B16" w:rsidRPr="00FA779C" w:rsidRDefault="00652B16"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в 2021 году – </w:t>
      </w:r>
      <w:r w:rsidR="00912C5B">
        <w:rPr>
          <w:rFonts w:ascii="Times New Roman" w:hAnsi="Times New Roman" w:cs="Times New Roman"/>
          <w:sz w:val="28"/>
          <w:szCs w:val="28"/>
        </w:rPr>
        <w:t>42774,08</w:t>
      </w:r>
      <w:r w:rsidRPr="00FA779C">
        <w:rPr>
          <w:rFonts w:ascii="Times New Roman" w:hAnsi="Times New Roman" w:cs="Times New Roman"/>
          <w:sz w:val="28"/>
          <w:szCs w:val="28"/>
        </w:rPr>
        <w:t>тыс. рублей (выпадающие доходы – 0,00 тыс. рублей);</w:t>
      </w:r>
    </w:p>
    <w:p w:rsidR="00652B16" w:rsidRPr="00FA779C" w:rsidRDefault="00652B16"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xml:space="preserve">- в 2022 году – </w:t>
      </w:r>
      <w:r w:rsidR="00265AF9">
        <w:rPr>
          <w:rFonts w:ascii="Times New Roman" w:hAnsi="Times New Roman" w:cs="Times New Roman"/>
          <w:sz w:val="28"/>
          <w:szCs w:val="28"/>
        </w:rPr>
        <w:t>33739,40</w:t>
      </w:r>
      <w:r w:rsidRPr="00FA779C">
        <w:rPr>
          <w:rFonts w:ascii="Times New Roman" w:hAnsi="Times New Roman" w:cs="Times New Roman"/>
          <w:sz w:val="28"/>
          <w:szCs w:val="28"/>
        </w:rPr>
        <w:t>тыс. рублей (выпадающие доходы – 0,00 тыс. рублей);</w:t>
      </w:r>
    </w:p>
    <w:p w:rsidR="00652B16" w:rsidRPr="006847C7" w:rsidRDefault="00023835"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sidR="00B50091">
        <w:rPr>
          <w:rFonts w:ascii="Times New Roman" w:hAnsi="Times New Roman" w:cs="Times New Roman"/>
          <w:sz w:val="28"/>
          <w:szCs w:val="28"/>
          <w:lang w:val="ru-RU"/>
        </w:rPr>
        <w:t>32095,51</w:t>
      </w:r>
      <w:r w:rsidR="00652B16" w:rsidRPr="006847C7">
        <w:rPr>
          <w:rFonts w:ascii="Times New Roman" w:hAnsi="Times New Roman" w:cs="Times New Roman"/>
          <w:sz w:val="28"/>
          <w:szCs w:val="28"/>
          <w:lang w:val="ru-RU"/>
        </w:rPr>
        <w:t>тыс. рублей (выпадающие доходы – 0,00 тыс. рублей)</w:t>
      </w:r>
      <w:r w:rsidR="00634C94">
        <w:rPr>
          <w:rFonts w:ascii="Times New Roman" w:hAnsi="Times New Roman" w:cs="Times New Roman"/>
          <w:sz w:val="28"/>
          <w:szCs w:val="28"/>
          <w:lang w:val="ru-RU"/>
        </w:rPr>
        <w:t>;</w:t>
      </w:r>
    </w:p>
    <w:p w:rsidR="00634C94" w:rsidRPr="006847C7" w:rsidRDefault="00634C94"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в 2024</w:t>
      </w:r>
      <w:r w:rsidRPr="006847C7">
        <w:rPr>
          <w:rFonts w:ascii="Times New Roman" w:hAnsi="Times New Roman" w:cs="Times New Roman"/>
          <w:sz w:val="28"/>
          <w:szCs w:val="28"/>
          <w:lang w:val="ru-RU"/>
        </w:rPr>
        <w:t xml:space="preserve"> году – </w:t>
      </w:r>
      <w:r w:rsidR="00C45FAB">
        <w:rPr>
          <w:rFonts w:ascii="Times New Roman" w:hAnsi="Times New Roman" w:cs="Times New Roman"/>
          <w:sz w:val="28"/>
          <w:szCs w:val="28"/>
          <w:lang w:val="ru-RU"/>
        </w:rPr>
        <w:t>84445,79</w:t>
      </w:r>
      <w:r w:rsidRPr="006847C7">
        <w:rPr>
          <w:rFonts w:ascii="Times New Roman" w:hAnsi="Times New Roman" w:cs="Times New Roman"/>
          <w:sz w:val="28"/>
          <w:szCs w:val="28"/>
          <w:lang w:val="ru-RU"/>
        </w:rPr>
        <w:t>тыс. рублей (выпадающие доходы – 0,00 тыс. рубл</w:t>
      </w:r>
      <w:r w:rsidR="000172E8">
        <w:rPr>
          <w:rFonts w:ascii="Times New Roman" w:hAnsi="Times New Roman" w:cs="Times New Roman"/>
          <w:sz w:val="28"/>
          <w:szCs w:val="28"/>
          <w:lang w:val="ru-RU"/>
        </w:rPr>
        <w:t>ей);</w:t>
      </w:r>
    </w:p>
    <w:p w:rsidR="000172E8" w:rsidRDefault="000172E8"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в 2025</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81860,96</w:t>
      </w:r>
      <w:r w:rsidRPr="006847C7">
        <w:rPr>
          <w:rFonts w:ascii="Times New Roman" w:hAnsi="Times New Roman" w:cs="Times New Roman"/>
          <w:sz w:val="28"/>
          <w:szCs w:val="28"/>
          <w:lang w:val="ru-RU"/>
        </w:rPr>
        <w:t xml:space="preserve"> тыс. рублей (выпада</w:t>
      </w:r>
      <w:r w:rsidR="00E74A08">
        <w:rPr>
          <w:rFonts w:ascii="Times New Roman" w:hAnsi="Times New Roman" w:cs="Times New Roman"/>
          <w:sz w:val="28"/>
          <w:szCs w:val="28"/>
          <w:lang w:val="ru-RU"/>
        </w:rPr>
        <w:t>ющие доходы – 0,00 тыс. рублей);</w:t>
      </w:r>
    </w:p>
    <w:p w:rsidR="00E74A08" w:rsidRPr="006847C7" w:rsidRDefault="00E74A08" w:rsidP="00E74A08">
      <w:pPr>
        <w:jc w:val="both"/>
        <w:rPr>
          <w:rFonts w:ascii="Times New Roman" w:hAnsi="Times New Roman" w:cs="Times New Roman"/>
          <w:sz w:val="28"/>
          <w:szCs w:val="28"/>
          <w:lang w:val="ru-RU"/>
        </w:rPr>
      </w:pPr>
      <w:r>
        <w:rPr>
          <w:rFonts w:ascii="Times New Roman" w:hAnsi="Times New Roman" w:cs="Times New Roman"/>
          <w:sz w:val="28"/>
          <w:szCs w:val="28"/>
          <w:lang w:val="ru-RU"/>
        </w:rPr>
        <w:t>- в 2026</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82608,28</w:t>
      </w:r>
      <w:r w:rsidRPr="006847C7">
        <w:rPr>
          <w:rFonts w:ascii="Times New Roman" w:hAnsi="Times New Roman" w:cs="Times New Roman"/>
          <w:sz w:val="28"/>
          <w:szCs w:val="28"/>
          <w:lang w:val="ru-RU"/>
        </w:rPr>
        <w:t xml:space="preserve"> тыс. рублей (выпадающие доходы – 0,00 тыс. рублей),</w:t>
      </w:r>
    </w:p>
    <w:p w:rsidR="00CA717F" w:rsidRPr="006847C7" w:rsidRDefault="00CA717F" w:rsidP="005E4E41">
      <w:pPr>
        <w:tabs>
          <w:tab w:val="left" w:pos="567"/>
        </w:tabs>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Прогнозируемые суммы уточняются при формировании МБ на текущий ф</w:t>
      </w:r>
      <w:r w:rsidR="00F260C9" w:rsidRPr="006847C7">
        <w:rPr>
          <w:rFonts w:ascii="Times New Roman" w:hAnsi="Times New Roman" w:cs="Times New Roman"/>
          <w:sz w:val="28"/>
          <w:szCs w:val="28"/>
          <w:lang w:val="ru-RU"/>
        </w:rPr>
        <w:t>инансовый год и плановый период.</w:t>
      </w:r>
    </w:p>
    <w:p w:rsidR="00F260C9" w:rsidRPr="006847C7" w:rsidRDefault="00F260C9" w:rsidP="005E4E41">
      <w:pPr>
        <w:tabs>
          <w:tab w:val="left" w:pos="567"/>
        </w:tabs>
        <w:ind w:firstLine="567"/>
        <w:jc w:val="both"/>
        <w:rPr>
          <w:rFonts w:ascii="Times New Roman" w:hAnsi="Times New Roman" w:cs="Times New Roman"/>
          <w:sz w:val="28"/>
          <w:szCs w:val="28"/>
          <w:lang w:val="ru-RU"/>
        </w:rPr>
      </w:pPr>
    </w:p>
    <w:p w:rsidR="0001474A"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7. Сведения об основных мерах правового регулирования </w:t>
      </w:r>
    </w:p>
    <w:p w:rsidR="00F260C9" w:rsidRPr="006847C7" w:rsidRDefault="00F260C9"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в сфере реализации Программы</w:t>
      </w:r>
    </w:p>
    <w:p w:rsidR="00F260C9" w:rsidRPr="006847C7" w:rsidRDefault="00F260C9" w:rsidP="005E4E41">
      <w:pPr>
        <w:jc w:val="both"/>
        <w:rPr>
          <w:rFonts w:ascii="Times New Roman" w:hAnsi="Times New Roman" w:cs="Times New Roman"/>
          <w:sz w:val="28"/>
          <w:szCs w:val="28"/>
          <w:lang w:val="ru-RU"/>
        </w:rPr>
      </w:pPr>
    </w:p>
    <w:p w:rsidR="00F260C9" w:rsidRPr="006847C7" w:rsidRDefault="00F260C9" w:rsidP="005E4E41">
      <w:pPr>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Сведения об основных мерах правового регулирования в сфере реализации Прогр</w:t>
      </w:r>
      <w:r w:rsidR="007B788C">
        <w:rPr>
          <w:rFonts w:ascii="Times New Roman" w:hAnsi="Times New Roman" w:cs="Times New Roman"/>
          <w:sz w:val="28"/>
          <w:szCs w:val="28"/>
          <w:lang w:val="ru-RU"/>
        </w:rPr>
        <w:t xml:space="preserve">аммы приведены в приложении № 12 </w:t>
      </w:r>
      <w:r w:rsidRPr="006847C7">
        <w:rPr>
          <w:rFonts w:ascii="Times New Roman" w:hAnsi="Times New Roman" w:cs="Times New Roman"/>
          <w:sz w:val="28"/>
          <w:szCs w:val="28"/>
          <w:lang w:val="ru-RU"/>
        </w:rPr>
        <w:t>к Программе.</w:t>
      </w:r>
    </w:p>
    <w:p w:rsidR="00F260C9" w:rsidRDefault="00F260C9" w:rsidP="005E4E41">
      <w:pPr>
        <w:pStyle w:val="ConsPlusNonformat"/>
        <w:jc w:val="both"/>
        <w:rPr>
          <w:rFonts w:ascii="Times New Roman" w:hAnsi="Times New Roman" w:cs="Times New Roman"/>
          <w:sz w:val="28"/>
          <w:szCs w:val="28"/>
        </w:rPr>
      </w:pPr>
    </w:p>
    <w:p w:rsidR="008D50BA" w:rsidRDefault="008D50BA" w:rsidP="005E4E41">
      <w:pPr>
        <w:pStyle w:val="ConsPlusNonformat"/>
        <w:jc w:val="both"/>
        <w:rPr>
          <w:rFonts w:ascii="Times New Roman" w:hAnsi="Times New Roman" w:cs="Times New Roman"/>
          <w:sz w:val="28"/>
          <w:szCs w:val="28"/>
        </w:rPr>
      </w:pPr>
    </w:p>
    <w:p w:rsidR="008D50BA" w:rsidRDefault="008D50BA" w:rsidP="005E4E41">
      <w:pPr>
        <w:pStyle w:val="ConsPlusNonformat"/>
        <w:jc w:val="both"/>
        <w:rPr>
          <w:rFonts w:ascii="Times New Roman" w:hAnsi="Times New Roman" w:cs="Times New Roman"/>
          <w:sz w:val="28"/>
          <w:szCs w:val="28"/>
        </w:rPr>
      </w:pPr>
    </w:p>
    <w:p w:rsidR="007B788C" w:rsidRPr="006847C7" w:rsidRDefault="007B788C" w:rsidP="005E4E41">
      <w:pPr>
        <w:rPr>
          <w:rFonts w:ascii="Times New Roman" w:hAnsi="Times New Roman" w:cs="Times New Roman"/>
          <w:sz w:val="28"/>
          <w:szCs w:val="28"/>
          <w:lang w:val="ru-RU"/>
        </w:rPr>
      </w:pPr>
    </w:p>
    <w:p w:rsidR="008D50BA" w:rsidRPr="00DF0A63" w:rsidRDefault="008D50BA" w:rsidP="008D50BA">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З</w:t>
      </w:r>
      <w:r w:rsidRPr="00DF0A63">
        <w:rPr>
          <w:rFonts w:ascii="Times New Roman" w:hAnsi="Times New Roman" w:cs="Times New Roman"/>
          <w:sz w:val="28"/>
          <w:szCs w:val="28"/>
          <w:lang w:val="ru-RU"/>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DF0A63">
        <w:rPr>
          <w:rFonts w:ascii="Times New Roman" w:hAnsi="Times New Roman" w:cs="Times New Roman"/>
          <w:sz w:val="28"/>
          <w:szCs w:val="28"/>
          <w:lang w:val="ru-RU"/>
        </w:rPr>
        <w:t>лавы</w:t>
      </w:r>
      <w:proofErr w:type="spellEnd"/>
      <w:r w:rsidRPr="00DF0A63">
        <w:rPr>
          <w:rFonts w:ascii="Times New Roman" w:hAnsi="Times New Roman" w:cs="Times New Roman"/>
          <w:sz w:val="28"/>
          <w:szCs w:val="28"/>
          <w:lang w:val="ru-RU"/>
        </w:rPr>
        <w:t xml:space="preserve"> администрации </w:t>
      </w:r>
    </w:p>
    <w:p w:rsidR="008D50BA" w:rsidRDefault="008D50BA" w:rsidP="008D50BA">
      <w:pPr>
        <w:jc w:val="both"/>
        <w:rPr>
          <w:rFonts w:ascii="Times New Roman" w:hAnsi="Times New Roman" w:cs="Times New Roman"/>
          <w:sz w:val="28"/>
          <w:szCs w:val="28"/>
          <w:lang w:val="ru-RU"/>
        </w:rPr>
      </w:pPr>
      <w:r w:rsidRPr="00DF0A63">
        <w:rPr>
          <w:rFonts w:ascii="Times New Roman" w:hAnsi="Times New Roman" w:cs="Times New Roman"/>
          <w:sz w:val="28"/>
          <w:szCs w:val="28"/>
          <w:lang w:val="ru-RU"/>
        </w:rPr>
        <w:t>Советского</w:t>
      </w:r>
      <w:r>
        <w:rPr>
          <w:rFonts w:ascii="Times New Roman" w:hAnsi="Times New Roman" w:cs="Times New Roman"/>
          <w:sz w:val="28"/>
          <w:szCs w:val="28"/>
          <w:lang w:val="ru-RU"/>
        </w:rPr>
        <w:t xml:space="preserve"> муниципального </w:t>
      </w:r>
      <w:r w:rsidRPr="00DF0A63">
        <w:rPr>
          <w:rFonts w:ascii="Times New Roman" w:hAnsi="Times New Roman" w:cs="Times New Roman"/>
          <w:sz w:val="28"/>
          <w:szCs w:val="28"/>
          <w:lang w:val="ru-RU"/>
        </w:rPr>
        <w:t xml:space="preserve">округа </w:t>
      </w:r>
    </w:p>
    <w:p w:rsidR="008D50BA" w:rsidRDefault="008D50BA" w:rsidP="008D50BA">
      <w:pPr>
        <w:jc w:val="both"/>
        <w:rPr>
          <w:rFonts w:ascii="Times New Roman" w:hAnsi="Times New Roman" w:cs="Times New Roman"/>
          <w:sz w:val="28"/>
          <w:szCs w:val="28"/>
          <w:lang w:val="ru-RU"/>
        </w:rPr>
      </w:pPr>
      <w:r w:rsidRPr="00DF0A63">
        <w:rPr>
          <w:rFonts w:ascii="Times New Roman" w:hAnsi="Times New Roman" w:cs="Times New Roman"/>
          <w:sz w:val="28"/>
          <w:szCs w:val="28"/>
          <w:lang w:val="ru-RU"/>
        </w:rPr>
        <w:t>Ставропольского края</w:t>
      </w:r>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472984" w:rsidRDefault="00472984" w:rsidP="005E4E41">
      <w:pPr>
        <w:tabs>
          <w:tab w:val="left" w:pos="567"/>
        </w:tabs>
        <w:ind w:firstLine="567"/>
        <w:jc w:val="both"/>
        <w:rPr>
          <w:rFonts w:ascii="Times New Roman" w:hAnsi="Times New Roman" w:cs="Times New Roman"/>
          <w:sz w:val="28"/>
          <w:szCs w:val="28"/>
          <w:lang w:val="ru-RU"/>
        </w:rPr>
      </w:pPr>
    </w:p>
    <w:tbl>
      <w:tblPr>
        <w:tblStyle w:val="af4"/>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5211"/>
      </w:tblGrid>
      <w:tr w:rsidR="003C2165" w:rsidRPr="000C7E28" w:rsidTr="003C2165">
        <w:tc>
          <w:tcPr>
            <w:tcW w:w="4786" w:type="dxa"/>
          </w:tcPr>
          <w:p w:rsidR="003C2165" w:rsidRDefault="003C2165" w:rsidP="005E4E41">
            <w:pPr>
              <w:tabs>
                <w:tab w:val="left" w:pos="4820"/>
              </w:tabs>
              <w:rPr>
                <w:rFonts w:ascii="Times New Roman" w:hAnsi="Times New Roman" w:cs="Times New Roman"/>
                <w:sz w:val="28"/>
                <w:szCs w:val="28"/>
                <w:lang w:val="ru-RU"/>
              </w:rPr>
            </w:pPr>
          </w:p>
        </w:tc>
        <w:tc>
          <w:tcPr>
            <w:tcW w:w="5211" w:type="dxa"/>
          </w:tcPr>
          <w:p w:rsidR="003C2165" w:rsidRDefault="003C2165" w:rsidP="005E4E41">
            <w:pPr>
              <w:tabs>
                <w:tab w:val="left" w:pos="4820"/>
              </w:tabs>
              <w:rPr>
                <w:rFonts w:ascii="Times New Roman" w:hAnsi="Times New Roman" w:cs="Times New Roman"/>
                <w:sz w:val="28"/>
                <w:szCs w:val="28"/>
                <w:lang w:val="ru-RU"/>
              </w:rPr>
            </w:pPr>
            <w:r w:rsidRPr="00CB4251">
              <w:rPr>
                <w:rFonts w:ascii="Times New Roman" w:hAnsi="Times New Roman" w:cs="Times New Roman"/>
                <w:sz w:val="28"/>
                <w:szCs w:val="28"/>
                <w:lang w:val="ru-RU"/>
              </w:rPr>
              <w:t>Приложение № 4</w:t>
            </w:r>
          </w:p>
          <w:p w:rsidR="003C2165" w:rsidRDefault="003C2165" w:rsidP="005E4E41">
            <w:pPr>
              <w:tabs>
                <w:tab w:val="left" w:pos="4820"/>
              </w:tabs>
              <w:rPr>
                <w:rFonts w:ascii="Times New Roman" w:hAnsi="Times New Roman" w:cs="Times New Roman"/>
                <w:sz w:val="28"/>
                <w:szCs w:val="28"/>
                <w:lang w:val="ru-RU"/>
              </w:rPr>
            </w:pPr>
            <w:r w:rsidRPr="006847C7">
              <w:rPr>
                <w:rFonts w:ascii="Times New Roman" w:hAnsi="Times New Roman" w:cs="Times New Roman"/>
                <w:sz w:val="28"/>
                <w:szCs w:val="28"/>
                <w:lang w:val="ru-RU"/>
              </w:rPr>
              <w:t>к муниципальной программе</w:t>
            </w:r>
          </w:p>
          <w:p w:rsidR="003C2165" w:rsidRPr="00CB4251" w:rsidRDefault="003C2165" w:rsidP="005E4E41">
            <w:pPr>
              <w:tabs>
                <w:tab w:val="left" w:pos="4820"/>
              </w:tabs>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Советского </w:t>
            </w:r>
            <w:r w:rsidR="00E74A08">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w:t>
            </w:r>
          </w:p>
          <w:p w:rsidR="003C2165" w:rsidRDefault="003C2165" w:rsidP="005E4E41">
            <w:pPr>
              <w:tabs>
                <w:tab w:val="left" w:pos="4820"/>
              </w:tabs>
              <w:rPr>
                <w:rFonts w:ascii="Times New Roman" w:hAnsi="Times New Roman" w:cs="Times New Roman"/>
                <w:sz w:val="28"/>
                <w:szCs w:val="28"/>
                <w:lang w:val="ru-RU"/>
              </w:rPr>
            </w:pPr>
            <w:r w:rsidRPr="006847C7">
              <w:rPr>
                <w:rFonts w:ascii="Times New Roman" w:hAnsi="Times New Roman" w:cs="Times New Roman"/>
                <w:sz w:val="28"/>
                <w:szCs w:val="28"/>
                <w:lang w:val="ru-RU"/>
              </w:rPr>
              <w:t>Ставропольского края</w:t>
            </w:r>
          </w:p>
          <w:p w:rsidR="003C2165" w:rsidRDefault="003C2165" w:rsidP="005E4E41">
            <w:pPr>
              <w:tabs>
                <w:tab w:val="left" w:pos="4820"/>
              </w:tabs>
              <w:rPr>
                <w:rFonts w:ascii="Times New Roman" w:hAnsi="Times New Roman" w:cs="Times New Roman"/>
                <w:sz w:val="28"/>
                <w:szCs w:val="28"/>
                <w:lang w:val="ru-RU"/>
              </w:rPr>
            </w:pPr>
            <w:r w:rsidRPr="006847C7">
              <w:rPr>
                <w:rFonts w:ascii="Times New Roman" w:hAnsi="Times New Roman" w:cs="Times New Roman"/>
                <w:sz w:val="28"/>
                <w:szCs w:val="28"/>
                <w:lang w:val="ru-RU"/>
              </w:rPr>
              <w:t>«Модернизация, развитие и</w:t>
            </w:r>
          </w:p>
          <w:p w:rsidR="003C2165" w:rsidRDefault="003C2165" w:rsidP="005E4E41">
            <w:pPr>
              <w:tabs>
                <w:tab w:val="left" w:pos="4820"/>
              </w:tabs>
              <w:rPr>
                <w:rFonts w:ascii="Times New Roman" w:hAnsi="Times New Roman" w:cs="Times New Roman"/>
                <w:sz w:val="28"/>
                <w:szCs w:val="28"/>
                <w:lang w:val="ru-RU"/>
              </w:rPr>
            </w:pPr>
            <w:r w:rsidRPr="006847C7">
              <w:rPr>
                <w:rFonts w:ascii="Times New Roman" w:hAnsi="Times New Roman" w:cs="Times New Roman"/>
                <w:sz w:val="28"/>
                <w:szCs w:val="28"/>
                <w:lang w:val="ru-RU"/>
              </w:rPr>
              <w:t>содержание коммунального хозяйства</w:t>
            </w:r>
          </w:p>
          <w:p w:rsidR="003C2165" w:rsidRDefault="003C2165" w:rsidP="005E4E41">
            <w:pPr>
              <w:tabs>
                <w:tab w:val="left" w:pos="4820"/>
              </w:tabs>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Советского </w:t>
            </w:r>
            <w:r w:rsidR="00906177">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w:t>
            </w:r>
          </w:p>
          <w:p w:rsidR="003C2165" w:rsidRDefault="003C2165" w:rsidP="005E4E41">
            <w:pPr>
              <w:tabs>
                <w:tab w:val="left" w:pos="4678"/>
              </w:tabs>
              <w:rPr>
                <w:rFonts w:ascii="Times New Roman" w:hAnsi="Times New Roman" w:cs="Times New Roman"/>
                <w:sz w:val="28"/>
                <w:szCs w:val="28"/>
                <w:lang w:val="ru-RU"/>
              </w:rPr>
            </w:pPr>
            <w:r w:rsidRPr="006847C7">
              <w:rPr>
                <w:rFonts w:ascii="Times New Roman" w:hAnsi="Times New Roman" w:cs="Times New Roman"/>
                <w:sz w:val="28"/>
                <w:szCs w:val="28"/>
                <w:lang w:val="ru-RU"/>
              </w:rPr>
              <w:t>Ставропольского края»</w:t>
            </w:r>
          </w:p>
          <w:p w:rsidR="003C2165" w:rsidRDefault="003C2165" w:rsidP="005E4E41">
            <w:pPr>
              <w:tabs>
                <w:tab w:val="left" w:pos="4820"/>
              </w:tabs>
              <w:rPr>
                <w:rFonts w:ascii="Times New Roman" w:hAnsi="Times New Roman" w:cs="Times New Roman"/>
                <w:sz w:val="28"/>
                <w:szCs w:val="28"/>
                <w:lang w:val="ru-RU"/>
              </w:rPr>
            </w:pPr>
          </w:p>
        </w:tc>
      </w:tr>
    </w:tbl>
    <w:p w:rsidR="00C61E17" w:rsidRPr="006847C7" w:rsidRDefault="00C61E17" w:rsidP="005E4E41">
      <w:pPr>
        <w:jc w:val="center"/>
        <w:rPr>
          <w:rFonts w:ascii="Times New Roman" w:hAnsi="Times New Roman" w:cs="Times New Roman"/>
          <w:sz w:val="28"/>
          <w:szCs w:val="28"/>
          <w:lang w:val="ru-RU"/>
        </w:rPr>
      </w:pPr>
      <w:proofErr w:type="gramStart"/>
      <w:r w:rsidRPr="006847C7">
        <w:rPr>
          <w:rFonts w:ascii="Times New Roman" w:hAnsi="Times New Roman" w:cs="Times New Roman"/>
          <w:sz w:val="28"/>
          <w:szCs w:val="28"/>
          <w:lang w:val="ru-RU"/>
        </w:rPr>
        <w:t>П</w:t>
      </w:r>
      <w:proofErr w:type="gramEnd"/>
      <w:r w:rsidRPr="006847C7">
        <w:rPr>
          <w:rFonts w:ascii="Times New Roman" w:hAnsi="Times New Roman" w:cs="Times New Roman"/>
          <w:sz w:val="28"/>
          <w:szCs w:val="28"/>
          <w:lang w:val="ru-RU"/>
        </w:rPr>
        <w:t xml:space="preserve"> А С П О Р Т</w:t>
      </w:r>
    </w:p>
    <w:p w:rsidR="00C61E17" w:rsidRPr="006847C7" w:rsidRDefault="00C61E17"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подпрограммы «Энергосбережение и повышение энергетической эффективности в Советском </w:t>
      </w:r>
      <w:r w:rsidR="00C45FAB">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округе Ставропольского края»</w:t>
      </w:r>
    </w:p>
    <w:p w:rsidR="00056D56" w:rsidRPr="006847C7" w:rsidRDefault="00C61E17"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муниципальной программы Советского </w:t>
      </w:r>
      <w:r w:rsidR="00E74A08">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r w:rsidR="00906177">
        <w:rPr>
          <w:rFonts w:ascii="Times New Roman" w:hAnsi="Times New Roman" w:cs="Times New Roman"/>
          <w:sz w:val="28"/>
          <w:szCs w:val="28"/>
          <w:lang w:val="ru-RU"/>
        </w:rPr>
        <w:t xml:space="preserve">муниципального </w:t>
      </w:r>
      <w:r w:rsidRPr="006847C7">
        <w:rPr>
          <w:rFonts w:ascii="Times New Roman" w:hAnsi="Times New Roman" w:cs="Times New Roman"/>
          <w:sz w:val="28"/>
          <w:szCs w:val="28"/>
          <w:lang w:val="ru-RU"/>
        </w:rPr>
        <w:t>округа Ставропольского края»</w:t>
      </w:r>
    </w:p>
    <w:p w:rsidR="00056D56" w:rsidRPr="006847C7" w:rsidRDefault="00056D56" w:rsidP="005E4E41">
      <w:pPr>
        <w:jc w:val="center"/>
        <w:rPr>
          <w:rFonts w:ascii="Times New Roman" w:hAnsi="Times New Roman" w:cs="Times New Roman"/>
          <w:sz w:val="28"/>
          <w:szCs w:val="28"/>
          <w:lang w:val="ru-RU"/>
        </w:rPr>
      </w:pPr>
    </w:p>
    <w:tbl>
      <w:tblPr>
        <w:tblStyle w:val="af4"/>
        <w:tblW w:w="0" w:type="auto"/>
        <w:tblLayout w:type="fixed"/>
        <w:tblLook w:val="04A0"/>
      </w:tblPr>
      <w:tblGrid>
        <w:gridCol w:w="3510"/>
        <w:gridCol w:w="6237"/>
      </w:tblGrid>
      <w:tr w:rsidR="00056D56" w:rsidRPr="000C7E28" w:rsidTr="00B86DBA">
        <w:tc>
          <w:tcPr>
            <w:tcW w:w="3510" w:type="dxa"/>
          </w:tcPr>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Ответственный исполнитель подпрограммы «Энергосбережение и повышение энергетической эффективности в Советском </w:t>
            </w:r>
            <w:r w:rsidR="00C45FAB">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округе Ставропольского края» муниципальной программы Советского </w:t>
            </w:r>
            <w:r w:rsidR="00E74A08">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r w:rsidR="00C45FAB">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w:t>
            </w:r>
          </w:p>
          <w:p w:rsidR="00056D56" w:rsidRPr="00FA779C" w:rsidRDefault="00056D56" w:rsidP="005E4E41">
            <w:pPr>
              <w:jc w:val="both"/>
              <w:rPr>
                <w:rFonts w:ascii="Times New Roman" w:hAnsi="Times New Roman" w:cs="Times New Roman"/>
                <w:sz w:val="28"/>
                <w:szCs w:val="28"/>
              </w:rPr>
            </w:pPr>
            <w:r w:rsidRPr="00FA779C">
              <w:rPr>
                <w:rFonts w:ascii="Times New Roman" w:hAnsi="Times New Roman" w:cs="Times New Roman"/>
                <w:sz w:val="28"/>
                <w:szCs w:val="28"/>
              </w:rPr>
              <w:t>(</w:t>
            </w:r>
            <w:proofErr w:type="spellStart"/>
            <w:r w:rsidRPr="00FA779C">
              <w:rPr>
                <w:rFonts w:ascii="Times New Roman" w:hAnsi="Times New Roman" w:cs="Times New Roman"/>
                <w:sz w:val="28"/>
                <w:szCs w:val="28"/>
              </w:rPr>
              <w:t>далеесоответственно</w:t>
            </w:r>
            <w:proofErr w:type="spellEnd"/>
            <w:r w:rsidRPr="00FA779C">
              <w:rPr>
                <w:rFonts w:ascii="Times New Roman" w:hAnsi="Times New Roman" w:cs="Times New Roman"/>
                <w:sz w:val="28"/>
                <w:szCs w:val="28"/>
              </w:rPr>
              <w:t xml:space="preserve"> – </w:t>
            </w:r>
            <w:proofErr w:type="spellStart"/>
            <w:r w:rsidRPr="00FA779C">
              <w:rPr>
                <w:rFonts w:ascii="Times New Roman" w:hAnsi="Times New Roman" w:cs="Times New Roman"/>
                <w:sz w:val="28"/>
                <w:szCs w:val="28"/>
              </w:rPr>
              <w:t>Подпрограмма</w:t>
            </w:r>
            <w:proofErr w:type="spellEnd"/>
            <w:r w:rsidRPr="00FA779C">
              <w:rPr>
                <w:rFonts w:ascii="Times New Roman" w:hAnsi="Times New Roman" w:cs="Times New Roman"/>
                <w:sz w:val="28"/>
                <w:szCs w:val="28"/>
              </w:rPr>
              <w:t xml:space="preserve">, </w:t>
            </w:r>
            <w:proofErr w:type="spellStart"/>
            <w:r w:rsidRPr="00FA779C">
              <w:rPr>
                <w:rFonts w:ascii="Times New Roman" w:hAnsi="Times New Roman" w:cs="Times New Roman"/>
                <w:sz w:val="28"/>
                <w:szCs w:val="28"/>
              </w:rPr>
              <w:t>Программа</w:t>
            </w:r>
            <w:proofErr w:type="spellEnd"/>
            <w:r w:rsidRPr="00FA779C">
              <w:rPr>
                <w:rFonts w:ascii="Times New Roman" w:hAnsi="Times New Roman" w:cs="Times New Roman"/>
                <w:sz w:val="28"/>
                <w:szCs w:val="28"/>
              </w:rPr>
              <w:t>)</w:t>
            </w:r>
          </w:p>
        </w:tc>
        <w:tc>
          <w:tcPr>
            <w:tcW w:w="6237" w:type="dxa"/>
          </w:tcPr>
          <w:p w:rsidR="00056D56" w:rsidRPr="006847C7" w:rsidRDefault="007B788C" w:rsidP="00C45FAB">
            <w:pPr>
              <w:suppressAutoHyphens/>
              <w:jc w:val="both"/>
              <w:rPr>
                <w:rFonts w:ascii="Times New Roman" w:hAnsi="Times New Roman" w:cs="Times New Roman"/>
                <w:sz w:val="28"/>
                <w:szCs w:val="28"/>
                <w:lang w:val="ru-RU"/>
              </w:rPr>
            </w:pPr>
            <w:proofErr w:type="gramStart"/>
            <w:r w:rsidRPr="006847C7">
              <w:rPr>
                <w:rFonts w:ascii="Times New Roman" w:hAnsi="Times New Roman" w:cs="Times New Roman"/>
                <w:sz w:val="28"/>
                <w:szCs w:val="28"/>
                <w:lang w:val="ru-RU"/>
              </w:rPr>
              <w:t xml:space="preserve">администрация Советского </w:t>
            </w:r>
            <w:r w:rsidR="00C45FAB">
              <w:rPr>
                <w:rFonts w:ascii="Times New Roman" w:hAnsi="Times New Roman" w:cs="Times New Roman"/>
                <w:sz w:val="28"/>
                <w:szCs w:val="28"/>
                <w:lang w:val="ru-RU"/>
              </w:rPr>
              <w:t>муниципальном</w:t>
            </w:r>
            <w:r w:rsidRPr="006847C7">
              <w:rPr>
                <w:rFonts w:ascii="Times New Roman" w:hAnsi="Times New Roman" w:cs="Times New Roman"/>
                <w:sz w:val="28"/>
                <w:szCs w:val="28"/>
                <w:lang w:val="ru-RU"/>
              </w:rPr>
              <w:t xml:space="preserve"> округа Ставропольского края (далее – администрация округа</w:t>
            </w:r>
            <w:r w:rsidR="00C45FAB">
              <w:rPr>
                <w:rFonts w:ascii="Times New Roman" w:hAnsi="Times New Roman" w:cs="Times New Roman"/>
                <w:sz w:val="28"/>
                <w:szCs w:val="28"/>
                <w:lang w:val="ru-RU"/>
              </w:rPr>
              <w:t>, округ</w:t>
            </w:r>
            <w:r w:rsidRPr="006847C7">
              <w:rPr>
                <w:rFonts w:ascii="Times New Roman" w:hAnsi="Times New Roman" w:cs="Times New Roman"/>
                <w:sz w:val="28"/>
                <w:szCs w:val="28"/>
                <w:lang w:val="ru-RU"/>
              </w:rPr>
              <w:t xml:space="preserve">) в лице </w:t>
            </w:r>
            <w:proofErr w:type="spellStart"/>
            <w:r>
              <w:rPr>
                <w:rFonts w:ascii="Times New Roman" w:hAnsi="Times New Roman" w:cs="Times New Roman"/>
                <w:sz w:val="28"/>
                <w:szCs w:val="28"/>
                <w:lang w:val="ru-RU"/>
              </w:rPr>
              <w:t>з</w:t>
            </w:r>
            <w:r w:rsidRPr="00DF0A63">
              <w:rPr>
                <w:rFonts w:ascii="Times New Roman" w:hAnsi="Times New Roman" w:cs="Times New Roman"/>
                <w:sz w:val="28"/>
                <w:szCs w:val="28"/>
                <w:lang w:val="ru-RU"/>
              </w:rPr>
              <w:t>аместител</w:t>
            </w:r>
            <w:r>
              <w:rPr>
                <w:rFonts w:ascii="Times New Roman" w:hAnsi="Times New Roman" w:cs="Times New Roman"/>
                <w:sz w:val="28"/>
                <w:szCs w:val="28"/>
                <w:lang w:val="ru-RU"/>
              </w:rPr>
              <w:t>я</w:t>
            </w:r>
            <w:r w:rsidR="005119C4" w:rsidRPr="00002101">
              <w:rPr>
                <w:rFonts w:ascii="Times New Roman" w:hAnsi="Times New Roman" w:cs="Times New Roman"/>
                <w:sz w:val="28"/>
                <w:szCs w:val="28"/>
                <w:lang w:val="ru-RU"/>
              </w:rPr>
              <w:t>Г</w:t>
            </w:r>
            <w:r w:rsidR="005119C4" w:rsidRPr="00DF0A63">
              <w:rPr>
                <w:rFonts w:ascii="Times New Roman" w:hAnsi="Times New Roman" w:cs="Times New Roman"/>
                <w:sz w:val="28"/>
                <w:szCs w:val="28"/>
                <w:lang w:val="ru-RU"/>
              </w:rPr>
              <w:t>лавы</w:t>
            </w:r>
            <w:proofErr w:type="spellEnd"/>
            <w:r w:rsidR="005119C4" w:rsidRPr="00DF0A63">
              <w:rPr>
                <w:rFonts w:ascii="Times New Roman" w:hAnsi="Times New Roman" w:cs="Times New Roman"/>
                <w:sz w:val="28"/>
                <w:szCs w:val="28"/>
                <w:lang w:val="ru-RU"/>
              </w:rPr>
              <w:t xml:space="preserve"> администрации округа </w:t>
            </w:r>
            <w:r w:rsidR="005119C4">
              <w:rPr>
                <w:rFonts w:ascii="Times New Roman" w:hAnsi="Times New Roman" w:cs="Times New Roman"/>
                <w:sz w:val="28"/>
                <w:szCs w:val="28"/>
                <w:lang w:val="ru-RU"/>
              </w:rPr>
              <w:t xml:space="preserve">Е.А. </w:t>
            </w:r>
            <w:proofErr w:type="spellStart"/>
            <w:r w:rsidR="005119C4">
              <w:rPr>
                <w:rFonts w:ascii="Times New Roman" w:hAnsi="Times New Roman" w:cs="Times New Roman"/>
                <w:sz w:val="28"/>
                <w:szCs w:val="28"/>
                <w:lang w:val="ru-RU"/>
              </w:rPr>
              <w:t>Носоченко</w:t>
            </w:r>
            <w:proofErr w:type="spellEnd"/>
            <w:proofErr w:type="gramEnd"/>
          </w:p>
        </w:tc>
      </w:tr>
      <w:tr w:rsidR="00056D56" w:rsidRPr="000C7E28" w:rsidTr="00B86DBA">
        <w:tc>
          <w:tcPr>
            <w:tcW w:w="3510" w:type="dxa"/>
          </w:tcPr>
          <w:p w:rsidR="00056D56" w:rsidRPr="00FA779C" w:rsidRDefault="00056D56"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СоисполнителиПрограммы</w:t>
            </w:r>
            <w:proofErr w:type="spellEnd"/>
          </w:p>
        </w:tc>
        <w:tc>
          <w:tcPr>
            <w:tcW w:w="6237" w:type="dxa"/>
          </w:tcPr>
          <w:p w:rsidR="00056D56" w:rsidRPr="00FA779C" w:rsidRDefault="00056D56" w:rsidP="005E4E41">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администрация округа в лице отдела градостроительства, транспорта и муниципального хозяйства администрации округа;</w:t>
            </w:r>
          </w:p>
          <w:p w:rsidR="00056D56" w:rsidRDefault="00056D56" w:rsidP="00C45FAB">
            <w:pPr>
              <w:pStyle w:val="ConsPlusNonformat"/>
              <w:jc w:val="both"/>
              <w:rPr>
                <w:rFonts w:ascii="Times New Roman" w:hAnsi="Times New Roman" w:cs="Times New Roman"/>
                <w:sz w:val="28"/>
                <w:szCs w:val="28"/>
              </w:rPr>
            </w:pPr>
            <w:r w:rsidRPr="00FA779C">
              <w:rPr>
                <w:rFonts w:ascii="Times New Roman" w:hAnsi="Times New Roman" w:cs="Times New Roman"/>
                <w:sz w:val="28"/>
                <w:szCs w:val="28"/>
              </w:rPr>
              <w:t>- администрация округа в лице  отдела  городского хозяйства администрации округа</w:t>
            </w:r>
          </w:p>
          <w:p w:rsidR="00B86DBA" w:rsidRPr="006847C7" w:rsidRDefault="00B86DBA" w:rsidP="00C45FAB">
            <w:pPr>
              <w:pStyle w:val="ConsPlusNonformat"/>
              <w:jc w:val="both"/>
              <w:rPr>
                <w:rFonts w:ascii="Times New Roman" w:hAnsi="Times New Roman" w:cs="Times New Roman"/>
                <w:bCs/>
                <w:sz w:val="28"/>
                <w:szCs w:val="28"/>
              </w:rPr>
            </w:pPr>
          </w:p>
        </w:tc>
      </w:tr>
      <w:tr w:rsidR="00056D56" w:rsidRPr="000C7E28" w:rsidTr="00B86DBA">
        <w:tc>
          <w:tcPr>
            <w:tcW w:w="3510" w:type="dxa"/>
          </w:tcPr>
          <w:p w:rsidR="00056D56" w:rsidRPr="00FA779C" w:rsidRDefault="00056D56"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lastRenderedPageBreak/>
              <w:t>УчастникиПодпрограммы</w:t>
            </w:r>
            <w:proofErr w:type="spellEnd"/>
          </w:p>
        </w:tc>
        <w:tc>
          <w:tcPr>
            <w:tcW w:w="6237" w:type="dxa"/>
          </w:tcPr>
          <w:p w:rsidR="00056D56" w:rsidRPr="006847C7" w:rsidRDefault="00056D56" w:rsidP="00C45FAB">
            <w:pPr>
              <w:jc w:val="both"/>
              <w:rPr>
                <w:rFonts w:ascii="Times New Roman" w:hAnsi="Times New Roman" w:cs="Times New Roman"/>
                <w:sz w:val="28"/>
                <w:szCs w:val="28"/>
                <w:lang w:val="ru-RU"/>
              </w:rPr>
            </w:pPr>
            <w:proofErr w:type="spellStart"/>
            <w:r w:rsidRPr="006847C7">
              <w:rPr>
                <w:rFonts w:ascii="Times New Roman" w:hAnsi="Times New Roman" w:cs="Times New Roman"/>
                <w:sz w:val="28"/>
                <w:szCs w:val="28"/>
                <w:lang w:val="ru-RU"/>
              </w:rPr>
              <w:t>Энергоснабжающие</w:t>
            </w:r>
            <w:proofErr w:type="spellEnd"/>
            <w:r w:rsidRPr="006847C7">
              <w:rPr>
                <w:rFonts w:ascii="Times New Roman" w:hAnsi="Times New Roman" w:cs="Times New Roman"/>
                <w:sz w:val="28"/>
                <w:szCs w:val="28"/>
                <w:lang w:val="ru-RU"/>
              </w:rPr>
              <w:t xml:space="preserve"> организации, осуществляющие регулируемые виды деятельности: ФГУП СК «</w:t>
            </w:r>
            <w:proofErr w:type="spellStart"/>
            <w:r w:rsidRPr="006847C7">
              <w:rPr>
                <w:rFonts w:ascii="Times New Roman" w:hAnsi="Times New Roman" w:cs="Times New Roman"/>
                <w:sz w:val="28"/>
                <w:szCs w:val="28"/>
                <w:lang w:val="ru-RU"/>
              </w:rPr>
              <w:t>Стврополькоммунэлектро</w:t>
            </w:r>
            <w:proofErr w:type="spellEnd"/>
            <w:r w:rsidRPr="006847C7">
              <w:rPr>
                <w:rFonts w:ascii="Times New Roman" w:hAnsi="Times New Roman" w:cs="Times New Roman"/>
                <w:sz w:val="28"/>
                <w:szCs w:val="28"/>
                <w:lang w:val="ru-RU"/>
              </w:rPr>
              <w:t>» г. Зеленокумск СОП «Электросеть», Советский филиал ГУП СК «</w:t>
            </w:r>
            <w:proofErr w:type="spellStart"/>
            <w:r w:rsidRPr="006847C7">
              <w:rPr>
                <w:rFonts w:ascii="Times New Roman" w:hAnsi="Times New Roman" w:cs="Times New Roman"/>
                <w:sz w:val="28"/>
                <w:szCs w:val="28"/>
                <w:lang w:val="ru-RU"/>
              </w:rPr>
              <w:t>Крайтеплоэнерго</w:t>
            </w:r>
            <w:proofErr w:type="spellEnd"/>
            <w:r w:rsidRPr="006847C7">
              <w:rPr>
                <w:rFonts w:ascii="Times New Roman" w:hAnsi="Times New Roman" w:cs="Times New Roman"/>
                <w:sz w:val="28"/>
                <w:szCs w:val="28"/>
                <w:lang w:val="ru-RU"/>
              </w:rPr>
              <w:t xml:space="preserve">», собственники зданий, строений, сооружений, жилых помещений в многоквартирных домах </w:t>
            </w:r>
          </w:p>
        </w:tc>
      </w:tr>
      <w:tr w:rsidR="00056D56" w:rsidRPr="000C7E28" w:rsidTr="00B86DBA">
        <w:tc>
          <w:tcPr>
            <w:tcW w:w="3510" w:type="dxa"/>
          </w:tcPr>
          <w:p w:rsidR="00056D56" w:rsidRPr="00FA779C" w:rsidRDefault="00056D56"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ЗадачаПодпрограммы</w:t>
            </w:r>
            <w:proofErr w:type="spellEnd"/>
          </w:p>
          <w:p w:rsidR="00056D56" w:rsidRPr="00FA779C" w:rsidRDefault="00056D56" w:rsidP="005E4E41">
            <w:pPr>
              <w:jc w:val="center"/>
              <w:rPr>
                <w:rFonts w:ascii="Times New Roman" w:hAnsi="Times New Roman" w:cs="Times New Roman"/>
                <w:sz w:val="28"/>
                <w:szCs w:val="28"/>
              </w:rPr>
            </w:pPr>
          </w:p>
        </w:tc>
        <w:tc>
          <w:tcPr>
            <w:tcW w:w="6237" w:type="dxa"/>
          </w:tcPr>
          <w:p w:rsidR="00056D56" w:rsidRPr="006847C7" w:rsidRDefault="00056D56" w:rsidP="005E4E41">
            <w:pPr>
              <w:autoSpaceDE w:val="0"/>
              <w:autoSpaceDN w:val="0"/>
              <w:adjustRightInd w:val="0"/>
              <w:jc w:val="both"/>
              <w:rPr>
                <w:rFonts w:ascii="Times New Roman" w:hAnsi="Times New Roman" w:cs="Times New Roman"/>
                <w:color w:val="262626"/>
                <w:sz w:val="28"/>
                <w:szCs w:val="28"/>
                <w:lang w:val="ru-RU"/>
              </w:rPr>
            </w:pPr>
            <w:r w:rsidRPr="006847C7">
              <w:rPr>
                <w:rFonts w:ascii="Times New Roman" w:hAnsi="Times New Roman" w:cs="Times New Roman"/>
                <w:sz w:val="28"/>
                <w:szCs w:val="28"/>
                <w:lang w:val="ru-RU"/>
              </w:rPr>
              <w:t>- обеспечение учета объема потребляемых энергетических ресурсов</w:t>
            </w:r>
          </w:p>
        </w:tc>
      </w:tr>
      <w:tr w:rsidR="00056D56" w:rsidRPr="000C7E28" w:rsidTr="00B86DBA">
        <w:tc>
          <w:tcPr>
            <w:tcW w:w="3510" w:type="dxa"/>
          </w:tcPr>
          <w:p w:rsidR="00056D56" w:rsidRPr="00FA779C" w:rsidRDefault="00056D56"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ПоказателирешениязадачПодпрограммы</w:t>
            </w:r>
            <w:proofErr w:type="spellEnd"/>
          </w:p>
        </w:tc>
        <w:tc>
          <w:tcPr>
            <w:tcW w:w="6237" w:type="dxa"/>
          </w:tcPr>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объем потребления электрической энергии в системах уличного освещения на территории округа;</w:t>
            </w:r>
          </w:p>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общая площадь уличного освещения территории округа;</w:t>
            </w:r>
          </w:p>
          <w:p w:rsidR="00056D56" w:rsidRPr="006847C7" w:rsidRDefault="00056D56" w:rsidP="005E4E41">
            <w:pPr>
              <w:jc w:val="both"/>
              <w:rPr>
                <w:rFonts w:ascii="Times New Roman" w:eastAsia="Calibri" w:hAnsi="Times New Roman" w:cs="Times New Roman"/>
                <w:color w:val="5A5A5A"/>
                <w:sz w:val="28"/>
                <w:szCs w:val="28"/>
                <w:lang w:val="ru-RU"/>
              </w:rPr>
            </w:pPr>
            <w:r w:rsidRPr="006847C7">
              <w:rPr>
                <w:rFonts w:ascii="Times New Roman" w:hAnsi="Times New Roman" w:cs="Times New Roman"/>
                <w:sz w:val="28"/>
                <w:szCs w:val="28"/>
                <w:lang w:val="ru-RU"/>
              </w:rPr>
              <w:t>- доля используемых энергосберегающих светильников уличного освещения к общему количеству светильников уличного освещения</w:t>
            </w:r>
          </w:p>
        </w:tc>
      </w:tr>
      <w:tr w:rsidR="00056D56" w:rsidRPr="000C7E28" w:rsidTr="00B86DBA">
        <w:tc>
          <w:tcPr>
            <w:tcW w:w="3510" w:type="dxa"/>
          </w:tcPr>
          <w:p w:rsidR="00056D56" w:rsidRPr="006847C7" w:rsidRDefault="00056D56"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Этапы и сроки реализации Подпрограммы</w:t>
            </w:r>
          </w:p>
        </w:tc>
        <w:tc>
          <w:tcPr>
            <w:tcW w:w="6237" w:type="dxa"/>
          </w:tcPr>
          <w:p w:rsidR="00056D56" w:rsidRPr="006847C7" w:rsidRDefault="00056D56"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Срок реализации Подпрограммы:</w:t>
            </w:r>
          </w:p>
          <w:p w:rsidR="00056D56" w:rsidRPr="006847C7" w:rsidRDefault="00056D56"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20</w:t>
            </w:r>
            <w:r w:rsidR="00603DFE">
              <w:rPr>
                <w:rFonts w:ascii="Times New Roman" w:hAnsi="Times New Roman" w:cs="Times New Roman"/>
                <w:sz w:val="28"/>
                <w:szCs w:val="28"/>
                <w:lang w:val="ru-RU"/>
              </w:rPr>
              <w:t>21</w:t>
            </w:r>
            <w:r w:rsidRPr="006847C7">
              <w:rPr>
                <w:rFonts w:ascii="Times New Roman" w:hAnsi="Times New Roman" w:cs="Times New Roman"/>
                <w:sz w:val="28"/>
                <w:szCs w:val="28"/>
                <w:lang w:val="ru-RU"/>
              </w:rPr>
              <w:t>-202</w:t>
            </w:r>
            <w:r w:rsidR="00603DFE">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годы.</w:t>
            </w:r>
          </w:p>
          <w:p w:rsidR="00056D56" w:rsidRPr="006847C7" w:rsidRDefault="00056D56"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Этапы реализ</w:t>
            </w:r>
            <w:r w:rsidR="00FA1ADE">
              <w:rPr>
                <w:rFonts w:ascii="Times New Roman" w:hAnsi="Times New Roman" w:cs="Times New Roman"/>
                <w:sz w:val="28"/>
                <w:szCs w:val="28"/>
                <w:lang w:val="ru-RU"/>
              </w:rPr>
              <w:t>ации Подпрограммы не выделяются</w:t>
            </w:r>
          </w:p>
        </w:tc>
      </w:tr>
      <w:tr w:rsidR="00056D56" w:rsidRPr="000C7E28" w:rsidTr="00B86DBA">
        <w:tc>
          <w:tcPr>
            <w:tcW w:w="3510" w:type="dxa"/>
          </w:tcPr>
          <w:p w:rsidR="00056D56" w:rsidRPr="00FA779C" w:rsidRDefault="00056D56"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ОбъемыбюджетныхассигнованийПодпрограммы</w:t>
            </w:r>
            <w:proofErr w:type="spellEnd"/>
          </w:p>
        </w:tc>
        <w:tc>
          <w:tcPr>
            <w:tcW w:w="6237" w:type="dxa"/>
          </w:tcPr>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Объемы бюджетных ассигнований Подпрограммы </w:t>
            </w:r>
            <w:r w:rsidR="00603DFE">
              <w:rPr>
                <w:rFonts w:ascii="Times New Roman" w:hAnsi="Times New Roman" w:cs="Times New Roman"/>
                <w:sz w:val="28"/>
                <w:szCs w:val="28"/>
                <w:lang w:val="ru-RU"/>
              </w:rPr>
              <w:t>на период 2021-2026</w:t>
            </w:r>
            <w:r w:rsidR="000172E8">
              <w:rPr>
                <w:rFonts w:ascii="Times New Roman" w:hAnsi="Times New Roman" w:cs="Times New Roman"/>
                <w:sz w:val="28"/>
                <w:szCs w:val="28"/>
                <w:lang w:val="ru-RU"/>
              </w:rPr>
              <w:t xml:space="preserve"> годы </w:t>
            </w:r>
            <w:r w:rsidRPr="006847C7">
              <w:rPr>
                <w:rFonts w:ascii="Times New Roman" w:hAnsi="Times New Roman" w:cs="Times New Roman"/>
                <w:sz w:val="28"/>
                <w:szCs w:val="28"/>
                <w:lang w:val="ru-RU"/>
              </w:rPr>
              <w:t xml:space="preserve">составляют </w:t>
            </w:r>
            <w:r w:rsidR="00B50091">
              <w:rPr>
                <w:rFonts w:ascii="Times New Roman" w:hAnsi="Times New Roman" w:cs="Times New Roman"/>
                <w:sz w:val="28"/>
                <w:szCs w:val="28"/>
                <w:lang w:val="ru-RU"/>
              </w:rPr>
              <w:t>79667,82</w:t>
            </w:r>
            <w:r w:rsidRPr="006847C7">
              <w:rPr>
                <w:rFonts w:ascii="Times New Roman" w:hAnsi="Times New Roman" w:cs="Times New Roman"/>
                <w:sz w:val="28"/>
                <w:szCs w:val="28"/>
                <w:lang w:val="ru-RU"/>
              </w:rPr>
              <w:t xml:space="preserve">тыс. рублей (выпадающие доходы – 0,00 тыс. рублей), в том числе по годам: </w:t>
            </w:r>
          </w:p>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sidR="00622AD4">
              <w:rPr>
                <w:rFonts w:ascii="Times New Roman" w:hAnsi="Times New Roman" w:cs="Times New Roman"/>
                <w:sz w:val="28"/>
                <w:szCs w:val="28"/>
                <w:lang w:val="ru-RU"/>
              </w:rPr>
              <w:t>12535,09</w:t>
            </w:r>
            <w:r w:rsidRPr="006847C7">
              <w:rPr>
                <w:rFonts w:ascii="Times New Roman" w:hAnsi="Times New Roman" w:cs="Times New Roman"/>
                <w:sz w:val="28"/>
                <w:szCs w:val="28"/>
                <w:lang w:val="ru-RU"/>
              </w:rPr>
              <w:t xml:space="preserve"> тыс. рублей (выпадающие доходы – 0,00 тыс. рублей);</w:t>
            </w:r>
          </w:p>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sidR="007B788C">
              <w:rPr>
                <w:rFonts w:ascii="Times New Roman" w:hAnsi="Times New Roman" w:cs="Times New Roman"/>
                <w:sz w:val="28"/>
                <w:szCs w:val="28"/>
                <w:lang w:val="ru-RU"/>
              </w:rPr>
              <w:t>12533,35</w:t>
            </w:r>
            <w:r w:rsidRPr="006847C7">
              <w:rPr>
                <w:rFonts w:ascii="Times New Roman" w:hAnsi="Times New Roman" w:cs="Times New Roman"/>
                <w:sz w:val="28"/>
                <w:szCs w:val="28"/>
                <w:lang w:val="ru-RU"/>
              </w:rPr>
              <w:t xml:space="preserve"> тыс. рублей (выпадающие доходы – 0,00 тыс. рублей);</w:t>
            </w:r>
          </w:p>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sidR="00B50091">
              <w:rPr>
                <w:rFonts w:ascii="Times New Roman" w:hAnsi="Times New Roman" w:cs="Times New Roman"/>
                <w:sz w:val="28"/>
                <w:szCs w:val="28"/>
                <w:lang w:val="ru-RU"/>
              </w:rPr>
              <w:t>17754,59</w:t>
            </w:r>
            <w:r w:rsidRPr="006847C7">
              <w:rPr>
                <w:rFonts w:ascii="Times New Roman" w:hAnsi="Times New Roman" w:cs="Times New Roman"/>
                <w:sz w:val="28"/>
                <w:szCs w:val="28"/>
                <w:lang w:val="ru-RU"/>
              </w:rPr>
              <w:t xml:space="preserve"> тыс. рублей (выпада</w:t>
            </w:r>
            <w:r w:rsidR="000172E8">
              <w:rPr>
                <w:rFonts w:ascii="Times New Roman" w:hAnsi="Times New Roman" w:cs="Times New Roman"/>
                <w:sz w:val="28"/>
                <w:szCs w:val="28"/>
                <w:lang w:val="ru-RU"/>
              </w:rPr>
              <w:t>ющие доходы – 0,00 тыс. рублей);</w:t>
            </w:r>
          </w:p>
          <w:p w:rsidR="00622AD4" w:rsidRPr="006847C7" w:rsidRDefault="00622AD4"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11435,88</w:t>
            </w:r>
            <w:r w:rsidRPr="006847C7">
              <w:rPr>
                <w:rFonts w:ascii="Times New Roman" w:hAnsi="Times New Roman" w:cs="Times New Roman"/>
                <w:sz w:val="28"/>
                <w:szCs w:val="28"/>
                <w:lang w:val="ru-RU"/>
              </w:rPr>
              <w:t xml:space="preserve"> тыс. рублей (выпада</w:t>
            </w:r>
            <w:r w:rsidR="000172E8">
              <w:rPr>
                <w:rFonts w:ascii="Times New Roman" w:hAnsi="Times New Roman" w:cs="Times New Roman"/>
                <w:sz w:val="28"/>
                <w:szCs w:val="28"/>
                <w:lang w:val="ru-RU"/>
              </w:rPr>
              <w:t>ющие доходы – 0,00 тыс. рублей);</w:t>
            </w:r>
          </w:p>
          <w:p w:rsidR="000172E8" w:rsidRPr="006847C7" w:rsidRDefault="000172E8"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12293,86</w:t>
            </w:r>
            <w:r w:rsidRPr="006847C7">
              <w:rPr>
                <w:rFonts w:ascii="Times New Roman" w:hAnsi="Times New Roman" w:cs="Times New Roman"/>
                <w:sz w:val="28"/>
                <w:szCs w:val="28"/>
                <w:lang w:val="ru-RU"/>
              </w:rPr>
              <w:t xml:space="preserve"> тыс. рублей (выпада</w:t>
            </w:r>
            <w:r w:rsidR="003467C2">
              <w:rPr>
                <w:rFonts w:ascii="Times New Roman" w:hAnsi="Times New Roman" w:cs="Times New Roman"/>
                <w:sz w:val="28"/>
                <w:szCs w:val="28"/>
                <w:lang w:val="ru-RU"/>
              </w:rPr>
              <w:t>ющие доходы – 0,00 тыс. рублей);</w:t>
            </w:r>
          </w:p>
          <w:p w:rsidR="002259F4" w:rsidRPr="006847C7" w:rsidRDefault="002259F4" w:rsidP="002259F4">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13115,05</w:t>
            </w:r>
            <w:r w:rsidRPr="006847C7">
              <w:rPr>
                <w:rFonts w:ascii="Times New Roman" w:hAnsi="Times New Roman" w:cs="Times New Roman"/>
                <w:sz w:val="28"/>
                <w:szCs w:val="28"/>
                <w:lang w:val="ru-RU"/>
              </w:rPr>
              <w:t xml:space="preserve"> тыс. рублей (выпадающие доходы – 0,00 тыс. рублей),</w:t>
            </w:r>
          </w:p>
          <w:p w:rsidR="00056D56" w:rsidRDefault="00056D56" w:rsidP="005E4E41">
            <w:pPr>
              <w:jc w:val="both"/>
              <w:rPr>
                <w:rFonts w:ascii="Times New Roman" w:hAnsi="Times New Roman" w:cs="Times New Roman"/>
                <w:sz w:val="28"/>
                <w:szCs w:val="28"/>
                <w:lang w:val="ru-RU"/>
              </w:rPr>
            </w:pPr>
            <w:r w:rsidRPr="00CB4251">
              <w:rPr>
                <w:rFonts w:ascii="Times New Roman" w:hAnsi="Times New Roman" w:cs="Times New Roman"/>
                <w:sz w:val="28"/>
                <w:szCs w:val="28"/>
                <w:lang w:val="ru-RU"/>
              </w:rPr>
              <w:t>из них:</w:t>
            </w:r>
          </w:p>
          <w:p w:rsidR="00C45FAB" w:rsidRPr="006847C7" w:rsidRDefault="00C45FAB" w:rsidP="00C45FAB">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бюджета </w:t>
            </w:r>
            <w:r>
              <w:rPr>
                <w:rFonts w:ascii="Times New Roman" w:hAnsi="Times New Roman" w:cs="Times New Roman"/>
                <w:sz w:val="28"/>
                <w:szCs w:val="28"/>
                <w:lang w:val="ru-RU"/>
              </w:rPr>
              <w:t>Российской Федерации (далее – Ф</w:t>
            </w:r>
            <w:r w:rsidRPr="006847C7">
              <w:rPr>
                <w:rFonts w:ascii="Times New Roman" w:hAnsi="Times New Roman" w:cs="Times New Roman"/>
                <w:sz w:val="28"/>
                <w:szCs w:val="28"/>
                <w:lang w:val="ru-RU"/>
              </w:rPr>
              <w:t>Б)</w:t>
            </w:r>
            <w:r>
              <w:rPr>
                <w:rFonts w:ascii="Times New Roman" w:hAnsi="Times New Roman" w:cs="Times New Roman"/>
                <w:sz w:val="28"/>
                <w:szCs w:val="28"/>
                <w:lang w:val="ru-RU"/>
              </w:rPr>
              <w:t xml:space="preserve"> – 0,00</w:t>
            </w:r>
            <w:r w:rsidRPr="006847C7">
              <w:rPr>
                <w:rFonts w:ascii="Times New Roman" w:hAnsi="Times New Roman" w:cs="Times New Roman"/>
                <w:sz w:val="28"/>
                <w:szCs w:val="28"/>
                <w:lang w:val="ru-RU"/>
              </w:rPr>
              <w:t xml:space="preserve"> тыс. рублей, в том числе по годам:</w:t>
            </w:r>
          </w:p>
          <w:p w:rsidR="00C45FAB" w:rsidRPr="006847C7" w:rsidRDefault="00C45FAB" w:rsidP="00C45FAB">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2021 году – 0,00 тыс. рублей;</w:t>
            </w:r>
          </w:p>
          <w:p w:rsidR="00C45FAB" w:rsidRPr="006847C7" w:rsidRDefault="00C45FAB" w:rsidP="00C45FAB">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2022 году – 0,00тыс. рубле</w:t>
            </w:r>
            <w:r>
              <w:rPr>
                <w:rFonts w:ascii="Times New Roman" w:hAnsi="Times New Roman" w:cs="Times New Roman"/>
                <w:sz w:val="28"/>
                <w:szCs w:val="28"/>
                <w:lang w:val="ru-RU"/>
              </w:rPr>
              <w:t>й</w:t>
            </w:r>
            <w:r w:rsidRPr="006847C7">
              <w:rPr>
                <w:rFonts w:ascii="Times New Roman" w:hAnsi="Times New Roman" w:cs="Times New Roman"/>
                <w:sz w:val="28"/>
                <w:szCs w:val="28"/>
                <w:lang w:val="ru-RU"/>
              </w:rPr>
              <w:t>;</w:t>
            </w:r>
          </w:p>
          <w:p w:rsidR="00C45FAB" w:rsidRPr="006847C7" w:rsidRDefault="00C45FAB" w:rsidP="00C45FAB">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w:t>
            </w:r>
            <w:r>
              <w:rPr>
                <w:rFonts w:ascii="Times New Roman" w:hAnsi="Times New Roman" w:cs="Times New Roman"/>
                <w:sz w:val="28"/>
                <w:szCs w:val="28"/>
                <w:lang w:val="ru-RU"/>
              </w:rPr>
              <w:t xml:space="preserve"> в 2023 году – 0,00 тыс. рублей;</w:t>
            </w:r>
          </w:p>
          <w:p w:rsidR="00C45FAB" w:rsidRPr="006847C7" w:rsidRDefault="00C45FAB" w:rsidP="00C45FAB">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 году – 0,00 тыс. рублей;</w:t>
            </w:r>
          </w:p>
          <w:p w:rsidR="00C45FAB" w:rsidRPr="006847C7" w:rsidRDefault="00C45FAB" w:rsidP="00C45FAB">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 году – 0,00 тыс. рублей;</w:t>
            </w:r>
          </w:p>
          <w:p w:rsidR="00C45FAB" w:rsidRDefault="00C45FA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lastRenderedPageBreak/>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0,00 тыс. рублей,</w:t>
            </w:r>
          </w:p>
          <w:p w:rsidR="007A16AB" w:rsidRPr="006847C7" w:rsidRDefault="007A16A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бюджета </w:t>
            </w:r>
            <w:r>
              <w:rPr>
                <w:rFonts w:ascii="Times New Roman" w:hAnsi="Times New Roman" w:cs="Times New Roman"/>
                <w:sz w:val="28"/>
                <w:szCs w:val="28"/>
                <w:lang w:val="ru-RU"/>
              </w:rPr>
              <w:t xml:space="preserve">Ставропольского края </w:t>
            </w:r>
            <w:r w:rsidRPr="006847C7">
              <w:rPr>
                <w:rFonts w:ascii="Times New Roman" w:hAnsi="Times New Roman" w:cs="Times New Roman"/>
                <w:sz w:val="28"/>
                <w:szCs w:val="28"/>
                <w:lang w:val="ru-RU"/>
              </w:rPr>
              <w:t>(далее – КБ)</w:t>
            </w:r>
            <w:r w:rsidR="00622AD4">
              <w:rPr>
                <w:rFonts w:ascii="Times New Roman" w:hAnsi="Times New Roman" w:cs="Times New Roman"/>
                <w:sz w:val="28"/>
                <w:szCs w:val="28"/>
                <w:lang w:val="ru-RU"/>
              </w:rPr>
              <w:t xml:space="preserve">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 в том числе по годам:</w:t>
            </w:r>
          </w:p>
          <w:p w:rsidR="007A16AB" w:rsidRPr="006847C7" w:rsidRDefault="007A16A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2021 году – 0,00 тыс. рублей;</w:t>
            </w:r>
          </w:p>
          <w:p w:rsidR="007A16AB" w:rsidRPr="006847C7" w:rsidRDefault="007A16A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2022 году – 0,00тыс. рубле</w:t>
            </w:r>
            <w:r w:rsidR="008D221B">
              <w:rPr>
                <w:rFonts w:ascii="Times New Roman" w:hAnsi="Times New Roman" w:cs="Times New Roman"/>
                <w:sz w:val="28"/>
                <w:szCs w:val="28"/>
                <w:lang w:val="ru-RU"/>
              </w:rPr>
              <w:t>й</w:t>
            </w:r>
            <w:r w:rsidRPr="006847C7">
              <w:rPr>
                <w:rFonts w:ascii="Times New Roman" w:hAnsi="Times New Roman" w:cs="Times New Roman"/>
                <w:sz w:val="28"/>
                <w:szCs w:val="28"/>
                <w:lang w:val="ru-RU"/>
              </w:rPr>
              <w:t>;</w:t>
            </w:r>
          </w:p>
          <w:p w:rsidR="007A16AB" w:rsidRPr="006847C7" w:rsidRDefault="007A16A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w:t>
            </w:r>
            <w:r w:rsidR="008D221B">
              <w:rPr>
                <w:rFonts w:ascii="Times New Roman" w:hAnsi="Times New Roman" w:cs="Times New Roman"/>
                <w:sz w:val="28"/>
                <w:szCs w:val="28"/>
                <w:lang w:val="ru-RU"/>
              </w:rPr>
              <w:t xml:space="preserve"> в 2023 году – 0,00 тыс. рублей;</w:t>
            </w:r>
          </w:p>
          <w:p w:rsidR="008D221B" w:rsidRPr="006847C7" w:rsidRDefault="008D221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000172E8">
              <w:rPr>
                <w:rFonts w:ascii="Times New Roman" w:hAnsi="Times New Roman" w:cs="Times New Roman"/>
                <w:sz w:val="28"/>
                <w:szCs w:val="28"/>
                <w:lang w:val="ru-RU"/>
              </w:rPr>
              <w:t xml:space="preserve"> году – 0,00 тыс. рублей;</w:t>
            </w:r>
          </w:p>
          <w:p w:rsidR="000172E8" w:rsidRPr="006847C7" w:rsidRDefault="000172E8"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003467C2">
              <w:rPr>
                <w:rFonts w:ascii="Times New Roman" w:hAnsi="Times New Roman" w:cs="Times New Roman"/>
                <w:sz w:val="28"/>
                <w:szCs w:val="28"/>
                <w:lang w:val="ru-RU"/>
              </w:rPr>
              <w:t xml:space="preserve"> году – 0,00 тыс. рублей;</w:t>
            </w:r>
          </w:p>
          <w:p w:rsidR="003467C2" w:rsidRPr="006847C7" w:rsidRDefault="003467C2" w:rsidP="003467C2">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0,00 тыс. рублей,</w:t>
            </w:r>
          </w:p>
          <w:p w:rsidR="00056D56" w:rsidRPr="006847C7" w:rsidRDefault="00056D56" w:rsidP="005E4E41">
            <w:pPr>
              <w:jc w:val="both"/>
              <w:rPr>
                <w:rFonts w:ascii="Times New Roman" w:hAnsi="Times New Roman" w:cs="Times New Roman"/>
                <w:sz w:val="28"/>
                <w:szCs w:val="28"/>
                <w:lang w:val="ru-RU"/>
              </w:rPr>
            </w:pPr>
            <w:proofErr w:type="gramStart"/>
            <w:r w:rsidRPr="006847C7">
              <w:rPr>
                <w:rFonts w:ascii="Times New Roman" w:hAnsi="Times New Roman" w:cs="Times New Roman"/>
                <w:sz w:val="28"/>
                <w:szCs w:val="28"/>
                <w:lang w:val="ru-RU"/>
              </w:rPr>
              <w:t xml:space="preserve">бюджета округа (далее – МБ) –  </w:t>
            </w:r>
            <w:r w:rsidR="00B50091">
              <w:rPr>
                <w:rFonts w:ascii="Times New Roman" w:hAnsi="Times New Roman" w:cs="Times New Roman"/>
                <w:sz w:val="28"/>
                <w:szCs w:val="28"/>
                <w:lang w:val="ru-RU"/>
              </w:rPr>
              <w:t>79667,82</w:t>
            </w:r>
            <w:r w:rsidRPr="006847C7">
              <w:rPr>
                <w:rFonts w:ascii="Times New Roman" w:hAnsi="Times New Roman" w:cs="Times New Roman"/>
                <w:sz w:val="28"/>
                <w:szCs w:val="28"/>
                <w:lang w:val="ru-RU"/>
              </w:rPr>
              <w:t xml:space="preserve"> тыс. рублей (выпадающие доходы – 0,00 тыс. рублей), в том числе по годам:</w:t>
            </w:r>
            <w:proofErr w:type="gramEnd"/>
          </w:p>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sidR="00622AD4">
              <w:rPr>
                <w:rFonts w:ascii="Times New Roman" w:hAnsi="Times New Roman" w:cs="Times New Roman"/>
                <w:sz w:val="28"/>
                <w:szCs w:val="28"/>
                <w:lang w:val="ru-RU"/>
              </w:rPr>
              <w:t>12535,09</w:t>
            </w:r>
            <w:r w:rsidRPr="006847C7">
              <w:rPr>
                <w:rFonts w:ascii="Times New Roman" w:hAnsi="Times New Roman" w:cs="Times New Roman"/>
                <w:sz w:val="28"/>
                <w:szCs w:val="28"/>
                <w:lang w:val="ru-RU"/>
              </w:rPr>
              <w:t xml:space="preserve"> тыс. рублей (выпадающие доходы – 0,00 тыс. рублей);</w:t>
            </w:r>
          </w:p>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sidR="007B788C">
              <w:rPr>
                <w:rFonts w:ascii="Times New Roman" w:hAnsi="Times New Roman" w:cs="Times New Roman"/>
                <w:sz w:val="28"/>
                <w:szCs w:val="28"/>
                <w:lang w:val="ru-RU"/>
              </w:rPr>
              <w:t>12533,35</w:t>
            </w:r>
            <w:r w:rsidRPr="006847C7">
              <w:rPr>
                <w:rFonts w:ascii="Times New Roman" w:hAnsi="Times New Roman" w:cs="Times New Roman"/>
                <w:sz w:val="28"/>
                <w:szCs w:val="28"/>
                <w:lang w:val="ru-RU"/>
              </w:rPr>
              <w:t xml:space="preserve"> тыс. рублей (выпадающие доходы – 0,00 тыс. рублей);</w:t>
            </w:r>
          </w:p>
          <w:p w:rsidR="00056D56"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sidR="00B50091">
              <w:rPr>
                <w:rFonts w:ascii="Times New Roman" w:hAnsi="Times New Roman" w:cs="Times New Roman"/>
                <w:sz w:val="28"/>
                <w:szCs w:val="28"/>
                <w:lang w:val="ru-RU"/>
              </w:rPr>
              <w:t>17754,59</w:t>
            </w:r>
            <w:r w:rsidRPr="006847C7">
              <w:rPr>
                <w:rFonts w:ascii="Times New Roman" w:hAnsi="Times New Roman" w:cs="Times New Roman"/>
                <w:sz w:val="28"/>
                <w:szCs w:val="28"/>
                <w:lang w:val="ru-RU"/>
              </w:rPr>
              <w:t xml:space="preserve"> тыс. рублей (выпадающие доходы – 0,00 тыс. рублей</w:t>
            </w:r>
            <w:r w:rsidR="00622AD4">
              <w:rPr>
                <w:rFonts w:ascii="Times New Roman" w:hAnsi="Times New Roman" w:cs="Times New Roman"/>
                <w:sz w:val="28"/>
                <w:szCs w:val="28"/>
                <w:lang w:val="ru-RU"/>
              </w:rPr>
              <w:t>);</w:t>
            </w:r>
          </w:p>
          <w:p w:rsidR="00622AD4" w:rsidRDefault="00622AD4"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11435,88</w:t>
            </w:r>
            <w:r w:rsidRPr="006847C7">
              <w:rPr>
                <w:rFonts w:ascii="Times New Roman" w:hAnsi="Times New Roman" w:cs="Times New Roman"/>
                <w:sz w:val="28"/>
                <w:szCs w:val="28"/>
                <w:lang w:val="ru-RU"/>
              </w:rPr>
              <w:t xml:space="preserve"> тыс. рублей (выпадающие доходы – 0,00 тыс. рублей</w:t>
            </w:r>
            <w:r w:rsidR="000172E8">
              <w:rPr>
                <w:rFonts w:ascii="Times New Roman" w:hAnsi="Times New Roman" w:cs="Times New Roman"/>
                <w:sz w:val="28"/>
                <w:szCs w:val="28"/>
                <w:lang w:val="ru-RU"/>
              </w:rPr>
              <w:t>);</w:t>
            </w:r>
          </w:p>
          <w:p w:rsidR="000172E8" w:rsidRDefault="000172E8"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12293,86</w:t>
            </w:r>
            <w:r w:rsidRPr="006847C7">
              <w:rPr>
                <w:rFonts w:ascii="Times New Roman" w:hAnsi="Times New Roman" w:cs="Times New Roman"/>
                <w:sz w:val="28"/>
                <w:szCs w:val="28"/>
                <w:lang w:val="ru-RU"/>
              </w:rPr>
              <w:t xml:space="preserve"> тыс. рубле</w:t>
            </w:r>
            <w:proofErr w:type="gramStart"/>
            <w:r w:rsidRPr="006847C7">
              <w:rPr>
                <w:rFonts w:ascii="Times New Roman" w:hAnsi="Times New Roman" w:cs="Times New Roman"/>
                <w:sz w:val="28"/>
                <w:szCs w:val="28"/>
                <w:lang w:val="ru-RU"/>
              </w:rPr>
              <w:t>й(</w:t>
            </w:r>
            <w:proofErr w:type="gramEnd"/>
            <w:r w:rsidRPr="006847C7">
              <w:rPr>
                <w:rFonts w:ascii="Times New Roman" w:hAnsi="Times New Roman" w:cs="Times New Roman"/>
                <w:sz w:val="28"/>
                <w:szCs w:val="28"/>
                <w:lang w:val="ru-RU"/>
              </w:rPr>
              <w:t>выпадающие доходы – 0,00 тыс. рублей</w:t>
            </w:r>
            <w:r w:rsidR="00861D33">
              <w:rPr>
                <w:rFonts w:ascii="Times New Roman" w:hAnsi="Times New Roman" w:cs="Times New Roman"/>
                <w:sz w:val="28"/>
                <w:szCs w:val="28"/>
                <w:lang w:val="ru-RU"/>
              </w:rPr>
              <w:t>);</w:t>
            </w:r>
          </w:p>
          <w:p w:rsidR="003467C2" w:rsidRDefault="003467C2" w:rsidP="003467C2">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13115,05</w:t>
            </w:r>
            <w:r w:rsidRPr="006847C7">
              <w:rPr>
                <w:rFonts w:ascii="Times New Roman" w:hAnsi="Times New Roman" w:cs="Times New Roman"/>
                <w:sz w:val="28"/>
                <w:szCs w:val="28"/>
                <w:lang w:val="ru-RU"/>
              </w:rPr>
              <w:t xml:space="preserve"> тыс. рубле</w:t>
            </w:r>
            <w:proofErr w:type="gramStart"/>
            <w:r w:rsidRPr="006847C7">
              <w:rPr>
                <w:rFonts w:ascii="Times New Roman" w:hAnsi="Times New Roman" w:cs="Times New Roman"/>
                <w:sz w:val="28"/>
                <w:szCs w:val="28"/>
                <w:lang w:val="ru-RU"/>
              </w:rPr>
              <w:t>й(</w:t>
            </w:r>
            <w:proofErr w:type="gramEnd"/>
            <w:r w:rsidRPr="006847C7">
              <w:rPr>
                <w:rFonts w:ascii="Times New Roman" w:hAnsi="Times New Roman" w:cs="Times New Roman"/>
                <w:sz w:val="28"/>
                <w:szCs w:val="28"/>
                <w:lang w:val="ru-RU"/>
              </w:rPr>
              <w:t>выпадающие доходы – 0,00 тыс. рублей</w:t>
            </w:r>
            <w:r>
              <w:rPr>
                <w:rFonts w:ascii="Times New Roman" w:hAnsi="Times New Roman" w:cs="Times New Roman"/>
                <w:sz w:val="28"/>
                <w:szCs w:val="28"/>
                <w:lang w:val="ru-RU"/>
              </w:rPr>
              <w:t>).</w:t>
            </w:r>
          </w:p>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Прогнозируемые суммы уточняются при формировании МБ на текущий финансовый год и плановый период.</w:t>
            </w:r>
          </w:p>
        </w:tc>
      </w:tr>
      <w:tr w:rsidR="00056D56" w:rsidRPr="000C7E28" w:rsidTr="00B86DBA">
        <w:tc>
          <w:tcPr>
            <w:tcW w:w="3510" w:type="dxa"/>
          </w:tcPr>
          <w:p w:rsidR="00056D56" w:rsidRPr="00FA779C" w:rsidRDefault="00056D56"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lastRenderedPageBreak/>
              <w:t>ОжидаемыерезультатыреализацииПодпрограммы</w:t>
            </w:r>
            <w:proofErr w:type="spellEnd"/>
          </w:p>
        </w:tc>
        <w:tc>
          <w:tcPr>
            <w:tcW w:w="6237" w:type="dxa"/>
          </w:tcPr>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4E454E">
              <w:rPr>
                <w:rFonts w:ascii="Times New Roman" w:hAnsi="Times New Roman" w:cs="Times New Roman"/>
                <w:sz w:val="28"/>
                <w:szCs w:val="28"/>
                <w:lang w:val="ru-RU"/>
              </w:rPr>
              <w:t>снижение</w:t>
            </w:r>
            <w:r w:rsidRPr="006847C7">
              <w:rPr>
                <w:rFonts w:ascii="Times New Roman" w:hAnsi="Times New Roman" w:cs="Times New Roman"/>
                <w:sz w:val="28"/>
                <w:szCs w:val="28"/>
                <w:lang w:val="ru-RU"/>
              </w:rPr>
              <w:t xml:space="preserve"> объема потребления электрической энергии в системах уличного освещения на территории округа </w:t>
            </w:r>
            <w:r w:rsidR="007360B0">
              <w:rPr>
                <w:rFonts w:ascii="Times New Roman" w:hAnsi="Times New Roman" w:cs="Times New Roman"/>
                <w:sz w:val="28"/>
                <w:szCs w:val="28"/>
                <w:lang w:val="ru-RU"/>
              </w:rPr>
              <w:t>до457211</w:t>
            </w:r>
            <w:r w:rsidRPr="006847C7">
              <w:rPr>
                <w:rFonts w:ascii="Times New Roman" w:hAnsi="Times New Roman" w:cs="Times New Roman"/>
                <w:sz w:val="28"/>
                <w:szCs w:val="28"/>
                <w:lang w:val="ru-RU"/>
              </w:rPr>
              <w:t xml:space="preserve"> кВт*</w:t>
            </w:r>
            <w:proofErr w:type="gramStart"/>
            <w:r w:rsidRPr="006847C7">
              <w:rPr>
                <w:rFonts w:ascii="Times New Roman" w:hAnsi="Times New Roman" w:cs="Times New Roman"/>
                <w:sz w:val="28"/>
                <w:szCs w:val="28"/>
                <w:lang w:val="ru-RU"/>
              </w:rPr>
              <w:t>ч</w:t>
            </w:r>
            <w:proofErr w:type="gramEnd"/>
            <w:r w:rsidRPr="006847C7">
              <w:rPr>
                <w:rFonts w:ascii="Times New Roman" w:hAnsi="Times New Roman" w:cs="Times New Roman"/>
                <w:sz w:val="28"/>
                <w:szCs w:val="28"/>
                <w:lang w:val="ru-RU"/>
              </w:rPr>
              <w:t>/;</w:t>
            </w:r>
          </w:p>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4E454E">
              <w:rPr>
                <w:rFonts w:ascii="Times New Roman" w:hAnsi="Times New Roman" w:cs="Times New Roman"/>
                <w:sz w:val="28"/>
                <w:szCs w:val="28"/>
                <w:lang w:val="ru-RU"/>
              </w:rPr>
              <w:t>увеличение</w:t>
            </w:r>
            <w:r w:rsidRPr="006847C7">
              <w:rPr>
                <w:rFonts w:ascii="Times New Roman" w:hAnsi="Times New Roman" w:cs="Times New Roman"/>
                <w:sz w:val="28"/>
                <w:szCs w:val="28"/>
                <w:lang w:val="ru-RU"/>
              </w:rPr>
              <w:t xml:space="preserve"> общей площади уличного освещения территории округа </w:t>
            </w:r>
            <w:r w:rsidR="004E454E">
              <w:rPr>
                <w:rFonts w:ascii="Times New Roman" w:hAnsi="Times New Roman" w:cs="Times New Roman"/>
                <w:sz w:val="28"/>
                <w:szCs w:val="28"/>
                <w:lang w:val="ru-RU"/>
              </w:rPr>
              <w:t xml:space="preserve">до 426913 </w:t>
            </w:r>
            <w:r w:rsidRPr="006847C7">
              <w:rPr>
                <w:rFonts w:ascii="Times New Roman" w:hAnsi="Times New Roman" w:cs="Times New Roman"/>
                <w:sz w:val="28"/>
                <w:szCs w:val="28"/>
                <w:lang w:val="ru-RU"/>
              </w:rPr>
              <w:t>кв.м.;</w:t>
            </w:r>
          </w:p>
          <w:p w:rsidR="00056D56" w:rsidRPr="006847C7" w:rsidRDefault="00056D56"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повышение доли используемых энергосберегающих светильников уличного освещения к общему количеству светильников уличного освещения до 100%</w:t>
            </w:r>
          </w:p>
        </w:tc>
      </w:tr>
    </w:tbl>
    <w:p w:rsidR="00056D56" w:rsidRPr="006847C7" w:rsidRDefault="00056D56" w:rsidP="005E4E41">
      <w:pPr>
        <w:jc w:val="center"/>
        <w:rPr>
          <w:rFonts w:ascii="Times New Roman" w:hAnsi="Times New Roman" w:cs="Times New Roman"/>
          <w:sz w:val="28"/>
          <w:szCs w:val="28"/>
          <w:lang w:val="ru-RU"/>
        </w:rPr>
      </w:pPr>
    </w:p>
    <w:p w:rsidR="00C61E17" w:rsidRPr="006847C7" w:rsidRDefault="00E60D9C" w:rsidP="005E4E41">
      <w:pPr>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Подпрограмм</w:t>
      </w:r>
      <w:r w:rsidR="00924FD7">
        <w:rPr>
          <w:rFonts w:ascii="Times New Roman" w:hAnsi="Times New Roman" w:cs="Times New Roman"/>
          <w:sz w:val="28"/>
          <w:szCs w:val="28"/>
          <w:lang w:val="ru-RU"/>
        </w:rPr>
        <w:t xml:space="preserve">а разработана в соответствии с Федеральными законами от 06 октября </w:t>
      </w:r>
      <w:r w:rsidRPr="006847C7">
        <w:rPr>
          <w:rFonts w:ascii="Times New Roman" w:hAnsi="Times New Roman" w:cs="Times New Roman"/>
          <w:sz w:val="28"/>
          <w:szCs w:val="28"/>
          <w:lang w:val="ru-RU"/>
        </w:rPr>
        <w:t>2003</w:t>
      </w:r>
      <w:r w:rsidR="00924FD7">
        <w:rPr>
          <w:rFonts w:ascii="Times New Roman" w:hAnsi="Times New Roman" w:cs="Times New Roman"/>
          <w:sz w:val="28"/>
          <w:szCs w:val="28"/>
          <w:lang w:val="ru-RU"/>
        </w:rPr>
        <w:t xml:space="preserve"> </w:t>
      </w:r>
      <w:proofErr w:type="spellStart"/>
      <w:r w:rsidR="00924FD7">
        <w:rPr>
          <w:rFonts w:ascii="Times New Roman" w:hAnsi="Times New Roman" w:cs="Times New Roman"/>
          <w:sz w:val="28"/>
          <w:szCs w:val="28"/>
          <w:lang w:val="ru-RU"/>
        </w:rPr>
        <w:t>года</w:t>
      </w:r>
      <w:r w:rsidR="00C61E17" w:rsidRPr="006847C7">
        <w:rPr>
          <w:rFonts w:ascii="Times New Roman" w:hAnsi="Times New Roman" w:cs="Times New Roman"/>
          <w:sz w:val="28"/>
          <w:szCs w:val="28"/>
          <w:lang w:val="ru-RU"/>
        </w:rPr>
        <w:t>№</w:t>
      </w:r>
      <w:proofErr w:type="spellEnd"/>
      <w:r w:rsidR="00C61E17" w:rsidRPr="006847C7">
        <w:rPr>
          <w:rFonts w:ascii="Times New Roman" w:hAnsi="Times New Roman" w:cs="Times New Roman"/>
          <w:sz w:val="28"/>
          <w:szCs w:val="28"/>
          <w:lang w:val="ru-RU"/>
        </w:rPr>
        <w:t xml:space="preserve"> 131-ФЗ «Об общих принципах организации местного самоуправления в Российской Федерации», </w:t>
      </w:r>
      <w:r w:rsidR="00A448A8" w:rsidRPr="006847C7">
        <w:rPr>
          <w:rFonts w:ascii="Times New Roman" w:hAnsi="Times New Roman" w:cs="Times New Roman"/>
          <w:sz w:val="28"/>
          <w:szCs w:val="28"/>
          <w:lang w:val="ru-RU"/>
        </w:rPr>
        <w:t>п</w:t>
      </w:r>
      <w:r w:rsidR="00C61E17" w:rsidRPr="006847C7">
        <w:rPr>
          <w:rFonts w:ascii="Times New Roman" w:hAnsi="Times New Roman" w:cs="Times New Roman"/>
          <w:sz w:val="28"/>
          <w:szCs w:val="28"/>
          <w:lang w:val="ru-RU"/>
        </w:rPr>
        <w:t>остановлением Правительства Российской Федерации от 14</w:t>
      </w:r>
      <w:r w:rsidR="00924FD7">
        <w:rPr>
          <w:rFonts w:ascii="Times New Roman" w:hAnsi="Times New Roman" w:cs="Times New Roman"/>
          <w:sz w:val="28"/>
          <w:szCs w:val="28"/>
          <w:lang w:val="ru-RU"/>
        </w:rPr>
        <w:t xml:space="preserve"> июня </w:t>
      </w:r>
      <w:r w:rsidR="00C61E17" w:rsidRPr="006847C7">
        <w:rPr>
          <w:rFonts w:ascii="Times New Roman" w:hAnsi="Times New Roman" w:cs="Times New Roman"/>
          <w:sz w:val="28"/>
          <w:szCs w:val="28"/>
          <w:lang w:val="ru-RU"/>
        </w:rPr>
        <w:t>2013</w:t>
      </w:r>
      <w:r w:rsidR="00924FD7">
        <w:rPr>
          <w:rFonts w:ascii="Times New Roman" w:hAnsi="Times New Roman" w:cs="Times New Roman"/>
          <w:sz w:val="28"/>
          <w:szCs w:val="28"/>
          <w:lang w:val="ru-RU"/>
        </w:rPr>
        <w:t xml:space="preserve"> года</w:t>
      </w:r>
      <w:r w:rsidR="00C61E17" w:rsidRPr="006847C7">
        <w:rPr>
          <w:rFonts w:ascii="Times New Roman" w:hAnsi="Times New Roman" w:cs="Times New Roman"/>
          <w:sz w:val="28"/>
          <w:szCs w:val="28"/>
          <w:lang w:val="ru-RU"/>
        </w:rPr>
        <w:t xml:space="preserve"> № 502 «Об утверждении требований к программам комплексного развития систем коммунальной инфраструктур</w:t>
      </w:r>
      <w:r w:rsidR="00A448A8" w:rsidRPr="006847C7">
        <w:rPr>
          <w:rFonts w:ascii="Times New Roman" w:hAnsi="Times New Roman" w:cs="Times New Roman"/>
          <w:sz w:val="28"/>
          <w:szCs w:val="28"/>
          <w:lang w:val="ru-RU"/>
        </w:rPr>
        <w:t>ы поселений,</w:t>
      </w:r>
      <w:r w:rsidR="00C45FAB">
        <w:rPr>
          <w:rFonts w:ascii="Times New Roman" w:hAnsi="Times New Roman" w:cs="Times New Roman"/>
          <w:sz w:val="28"/>
          <w:szCs w:val="28"/>
          <w:lang w:val="ru-RU"/>
        </w:rPr>
        <w:t xml:space="preserve"> муниципальных округов,</w:t>
      </w:r>
      <w:r w:rsidR="00A448A8" w:rsidRPr="006847C7">
        <w:rPr>
          <w:rFonts w:ascii="Times New Roman" w:hAnsi="Times New Roman" w:cs="Times New Roman"/>
          <w:sz w:val="28"/>
          <w:szCs w:val="28"/>
          <w:lang w:val="ru-RU"/>
        </w:rPr>
        <w:t xml:space="preserve"> городских округов».</w:t>
      </w:r>
    </w:p>
    <w:p w:rsidR="00C61E17" w:rsidRDefault="00C61E17" w:rsidP="005E4E41">
      <w:pPr>
        <w:jc w:val="both"/>
        <w:rPr>
          <w:rFonts w:ascii="Times New Roman" w:hAnsi="Times New Roman" w:cs="Times New Roman"/>
          <w:sz w:val="28"/>
          <w:szCs w:val="28"/>
          <w:lang w:val="ru-RU"/>
        </w:rPr>
      </w:pPr>
    </w:p>
    <w:p w:rsidR="00B86DBA" w:rsidRPr="006847C7" w:rsidRDefault="00B86DBA" w:rsidP="005E4E41">
      <w:pPr>
        <w:jc w:val="both"/>
        <w:rPr>
          <w:rFonts w:ascii="Times New Roman" w:hAnsi="Times New Roman" w:cs="Times New Roman"/>
          <w:sz w:val="28"/>
          <w:szCs w:val="28"/>
          <w:lang w:val="ru-RU"/>
        </w:rPr>
      </w:pPr>
    </w:p>
    <w:p w:rsidR="00692CEE" w:rsidRDefault="00C61E17"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lastRenderedPageBreak/>
        <w:t xml:space="preserve">Раздел 1. Приоритеты и цели политики в развитии систем </w:t>
      </w:r>
    </w:p>
    <w:p w:rsidR="00C61E17" w:rsidRPr="006847C7" w:rsidRDefault="00C61E17"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коммунальной инфраструктуры</w:t>
      </w:r>
    </w:p>
    <w:p w:rsidR="00C61E17" w:rsidRPr="006847C7" w:rsidRDefault="00C61E17" w:rsidP="005E4E41">
      <w:pPr>
        <w:jc w:val="center"/>
        <w:rPr>
          <w:rFonts w:ascii="Times New Roman" w:hAnsi="Times New Roman" w:cs="Times New Roman"/>
          <w:sz w:val="28"/>
          <w:szCs w:val="28"/>
          <w:lang w:val="ru-RU"/>
        </w:rPr>
      </w:pPr>
    </w:p>
    <w:p w:rsidR="00C61E17" w:rsidRPr="006847C7" w:rsidRDefault="00C61E17" w:rsidP="005E4E41">
      <w:pPr>
        <w:ind w:firstLine="708"/>
        <w:jc w:val="both"/>
        <w:rPr>
          <w:rFonts w:ascii="Times New Roman" w:eastAsia="Calibri" w:hAnsi="Times New Roman" w:cs="Times New Roman"/>
          <w:color w:val="5A5A5A"/>
          <w:sz w:val="28"/>
          <w:szCs w:val="28"/>
          <w:lang w:val="ru-RU"/>
        </w:rPr>
      </w:pPr>
      <w:r w:rsidRPr="006847C7">
        <w:rPr>
          <w:rFonts w:ascii="Times New Roman" w:eastAsia="Calibri" w:hAnsi="Times New Roman" w:cs="Times New Roman"/>
          <w:sz w:val="28"/>
          <w:szCs w:val="28"/>
          <w:lang w:val="ru-RU"/>
        </w:rPr>
        <w:t>Подпрограммой предусматриваются</w:t>
      </w:r>
      <w:r w:rsidRPr="006847C7">
        <w:rPr>
          <w:rFonts w:ascii="Times New Roman" w:eastAsia="Calibri" w:hAnsi="Times New Roman" w:cs="Times New Roman"/>
          <w:color w:val="5A5A5A"/>
          <w:sz w:val="28"/>
          <w:szCs w:val="28"/>
          <w:lang w:val="ru-RU"/>
        </w:rPr>
        <w:t>:</w:t>
      </w:r>
    </w:p>
    <w:p w:rsidR="00C61E17" w:rsidRPr="006847C7" w:rsidRDefault="00C61E17" w:rsidP="005E4E41">
      <w:pPr>
        <w:tabs>
          <w:tab w:val="left" w:pos="567"/>
        </w:tabs>
        <w:jc w:val="both"/>
        <w:rPr>
          <w:rFonts w:ascii="Times New Roman" w:hAnsi="Times New Roman" w:cs="Times New Roman"/>
          <w:sz w:val="28"/>
          <w:szCs w:val="28"/>
          <w:lang w:val="ru-RU"/>
        </w:rPr>
      </w:pPr>
      <w:proofErr w:type="gramStart"/>
      <w:r w:rsidRPr="006847C7">
        <w:rPr>
          <w:rFonts w:ascii="Times New Roman" w:hAnsi="Times New Roman" w:cs="Times New Roman"/>
          <w:lang w:val="ru-RU"/>
        </w:rPr>
        <w:t xml:space="preserve">- </w:t>
      </w:r>
      <w:r w:rsidRPr="006847C7">
        <w:rPr>
          <w:rFonts w:ascii="Times New Roman" w:hAnsi="Times New Roman" w:cs="Times New Roman"/>
          <w:sz w:val="28"/>
          <w:szCs w:val="28"/>
          <w:lang w:val="ru-RU"/>
        </w:rPr>
        <w:t>в сфере энергосбережения и повышения энергетической эффективности - комплексное решение проблем, связанных с эффективным использованием топливно-энергетических ресурсов на территории округа, пропаганда энергосбережения, направленная на формирование экономного отношения к энергоресурсам в обществе, вовлечение в процесс энергосбережения населения округа, общественных организаций, управляющих компаний и товариществ собственников жилья; предоставление информации о способах энергосбережения в быту, преимуществах энергосберегающих технологий и оборудования.</w:t>
      </w:r>
      <w:proofErr w:type="gramEnd"/>
    </w:p>
    <w:p w:rsidR="00C61E17" w:rsidRPr="00CB4251" w:rsidRDefault="00C61E17" w:rsidP="005E4E41">
      <w:pPr>
        <w:ind w:firstLine="567"/>
        <w:rPr>
          <w:rFonts w:ascii="Times New Roman" w:hAnsi="Times New Roman" w:cs="Times New Roman"/>
          <w:sz w:val="28"/>
          <w:szCs w:val="28"/>
          <w:lang w:val="ru-RU"/>
        </w:rPr>
      </w:pPr>
      <w:r w:rsidRPr="00CB4251">
        <w:rPr>
          <w:rFonts w:ascii="Times New Roman" w:hAnsi="Times New Roman" w:cs="Times New Roman"/>
          <w:sz w:val="28"/>
          <w:szCs w:val="28"/>
          <w:lang w:val="ru-RU"/>
        </w:rPr>
        <w:t>Целями Подпрограммы являются:</w:t>
      </w:r>
    </w:p>
    <w:p w:rsidR="00C61E17" w:rsidRPr="006847C7" w:rsidRDefault="00C61E17"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обеспечение эффективного использования топливно-энергетических ресурсов за счет реализации мероприятий по энергосбережению и повышению энергетической эффективности на территории округа.</w:t>
      </w:r>
    </w:p>
    <w:p w:rsidR="00C61E17" w:rsidRPr="006847C7" w:rsidRDefault="00C61E17"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Для достижения этих целей необходимо решение следующих задач:</w:t>
      </w:r>
      <w:r w:rsidRPr="006847C7">
        <w:rPr>
          <w:rFonts w:ascii="Times New Roman" w:hAnsi="Times New Roman" w:cs="Times New Roman"/>
          <w:sz w:val="28"/>
          <w:szCs w:val="28"/>
          <w:lang w:val="ru-RU"/>
        </w:rPr>
        <w:br/>
        <w:t xml:space="preserve">       - обеспечение учета объема потребляемых энергетических ресурсов,</w:t>
      </w:r>
      <w:r w:rsidRPr="006847C7">
        <w:rPr>
          <w:rFonts w:ascii="Times New Roman" w:hAnsi="Times New Roman" w:cs="Times New Roman"/>
          <w:sz w:val="28"/>
          <w:szCs w:val="28"/>
          <w:lang w:val="ru-RU"/>
        </w:rPr>
        <w:br/>
        <w:t>снижение  на оплату за потребленные энергетические ресурсы, повышение эффективности энергопотребления путем внедрения современных энергосберегающих технологий.</w:t>
      </w:r>
    </w:p>
    <w:p w:rsidR="00C61E17" w:rsidRPr="006847C7" w:rsidRDefault="00C61E17" w:rsidP="005E4E41">
      <w:pPr>
        <w:jc w:val="center"/>
        <w:rPr>
          <w:rFonts w:ascii="Times New Roman" w:hAnsi="Times New Roman" w:cs="Times New Roman"/>
          <w:sz w:val="28"/>
          <w:szCs w:val="28"/>
          <w:lang w:val="ru-RU"/>
        </w:rPr>
      </w:pPr>
    </w:p>
    <w:p w:rsidR="00C61E17" w:rsidRDefault="00FA1ADE" w:rsidP="005E4E41">
      <w:pPr>
        <w:tabs>
          <w:tab w:val="left" w:pos="720"/>
        </w:tabs>
        <w:suppressAutoHyphens/>
        <w:spacing w:line="240" w:lineRule="atLeast"/>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Раздел 2. </w:t>
      </w:r>
      <w:r w:rsidR="00C61E17" w:rsidRPr="00CB4251">
        <w:rPr>
          <w:rFonts w:ascii="Times New Roman" w:hAnsi="Times New Roman" w:cs="Times New Roman"/>
          <w:sz w:val="28"/>
          <w:szCs w:val="28"/>
          <w:lang w:val="ru-RU"/>
        </w:rPr>
        <w:t>Основные мероприятия Подпрограммы</w:t>
      </w:r>
    </w:p>
    <w:p w:rsidR="00924FD7" w:rsidRPr="00CB4251" w:rsidRDefault="00924FD7" w:rsidP="005E4E41">
      <w:pPr>
        <w:tabs>
          <w:tab w:val="left" w:pos="720"/>
        </w:tabs>
        <w:suppressAutoHyphens/>
        <w:spacing w:line="240" w:lineRule="atLeast"/>
        <w:jc w:val="center"/>
        <w:rPr>
          <w:rFonts w:ascii="Times New Roman" w:hAnsi="Times New Roman" w:cs="Times New Roman"/>
          <w:sz w:val="28"/>
          <w:szCs w:val="28"/>
          <w:lang w:val="ru-RU"/>
        </w:rPr>
      </w:pPr>
    </w:p>
    <w:p w:rsidR="00C61E17" w:rsidRDefault="00C61E17" w:rsidP="005E4E41">
      <w:pPr>
        <w:widowControl w:val="0"/>
        <w:tabs>
          <w:tab w:val="left" w:pos="567"/>
        </w:tabs>
        <w:suppressAutoHyphens/>
        <w:autoSpaceDE w:val="0"/>
        <w:autoSpaceDN w:val="0"/>
        <w:adjustRightInd w:val="0"/>
        <w:spacing w:line="240" w:lineRule="atLeast"/>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Сведения </w:t>
      </w:r>
      <w:r w:rsidR="007B5EFF">
        <w:rPr>
          <w:rFonts w:ascii="Times New Roman" w:hAnsi="Times New Roman" w:cs="Times New Roman"/>
          <w:sz w:val="28"/>
          <w:szCs w:val="28"/>
          <w:lang w:val="ru-RU"/>
        </w:rPr>
        <w:t xml:space="preserve">и характеристика </w:t>
      </w:r>
      <w:r w:rsidRPr="006847C7">
        <w:rPr>
          <w:rFonts w:ascii="Times New Roman" w:hAnsi="Times New Roman" w:cs="Times New Roman"/>
          <w:sz w:val="28"/>
          <w:szCs w:val="28"/>
          <w:lang w:val="ru-RU"/>
        </w:rPr>
        <w:t>основных мероприяти</w:t>
      </w:r>
      <w:r w:rsidR="00EA3217">
        <w:rPr>
          <w:rFonts w:ascii="Times New Roman" w:hAnsi="Times New Roman" w:cs="Times New Roman"/>
          <w:sz w:val="28"/>
          <w:szCs w:val="28"/>
          <w:lang w:val="ru-RU"/>
        </w:rPr>
        <w:t>й</w:t>
      </w:r>
      <w:r w:rsidRPr="006847C7">
        <w:rPr>
          <w:rFonts w:ascii="Times New Roman" w:hAnsi="Times New Roman" w:cs="Times New Roman"/>
          <w:sz w:val="28"/>
          <w:szCs w:val="28"/>
          <w:lang w:val="ru-RU"/>
        </w:rPr>
        <w:t xml:space="preserve"> Подпрограммы с указанием сроков их реализации и ожидаемых результатов приведены в приложении № </w:t>
      </w:r>
      <w:r w:rsidR="007B5EFF">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к Программе.</w:t>
      </w:r>
    </w:p>
    <w:p w:rsidR="00C61E17" w:rsidRPr="006847C7" w:rsidRDefault="00F704D3" w:rsidP="00EA3217">
      <w:pPr>
        <w:tabs>
          <w:tab w:val="left" w:pos="567"/>
        </w:tabs>
        <w:jc w:val="both"/>
        <w:rPr>
          <w:rFonts w:ascii="Times New Roman" w:hAnsi="Times New Roman" w:cs="Times New Roman"/>
          <w:sz w:val="28"/>
          <w:szCs w:val="28"/>
          <w:lang w:val="ru-RU"/>
        </w:rPr>
      </w:pPr>
      <w:r>
        <w:rPr>
          <w:rFonts w:ascii="Times New Roman" w:hAnsi="Times New Roman" w:cs="Times New Roman"/>
          <w:sz w:val="28"/>
          <w:szCs w:val="28"/>
          <w:lang w:val="ru-RU"/>
        </w:rPr>
        <w:tab/>
      </w:r>
    </w:p>
    <w:p w:rsidR="00C61E17" w:rsidRPr="006847C7" w:rsidRDefault="00C61E17" w:rsidP="005E4E41">
      <w:pPr>
        <w:ind w:firstLine="567"/>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3. Сведения о целевых индикаторах и показателях</w:t>
      </w:r>
    </w:p>
    <w:p w:rsidR="00C61E17" w:rsidRDefault="00C61E17" w:rsidP="005E4E41">
      <w:pPr>
        <w:suppressAutoHyphens/>
        <w:jc w:val="center"/>
        <w:rPr>
          <w:rFonts w:ascii="Times New Roman" w:hAnsi="Times New Roman" w:cs="Times New Roman"/>
          <w:sz w:val="28"/>
          <w:szCs w:val="28"/>
          <w:lang w:val="ru-RU"/>
        </w:rPr>
      </w:pPr>
      <w:r w:rsidRPr="00CB4251">
        <w:rPr>
          <w:rFonts w:ascii="Times New Roman" w:hAnsi="Times New Roman" w:cs="Times New Roman"/>
          <w:sz w:val="28"/>
          <w:szCs w:val="28"/>
          <w:lang w:val="ru-RU"/>
        </w:rPr>
        <w:t>Подпрограммы</w:t>
      </w:r>
    </w:p>
    <w:p w:rsidR="00924FD7" w:rsidRPr="00CB4251" w:rsidRDefault="00924FD7" w:rsidP="005E4E41">
      <w:pPr>
        <w:suppressAutoHyphens/>
        <w:jc w:val="center"/>
        <w:rPr>
          <w:rFonts w:ascii="Times New Roman" w:hAnsi="Times New Roman" w:cs="Times New Roman"/>
          <w:sz w:val="28"/>
          <w:szCs w:val="28"/>
          <w:lang w:val="ru-RU"/>
        </w:rPr>
      </w:pPr>
    </w:p>
    <w:p w:rsidR="00C61E17" w:rsidRDefault="00C61E17" w:rsidP="005E4E41">
      <w:pPr>
        <w:tabs>
          <w:tab w:val="left" w:pos="-4253"/>
          <w:tab w:val="left" w:pos="567"/>
        </w:tabs>
        <w:jc w:val="both"/>
        <w:rPr>
          <w:rFonts w:ascii="Times New Roman" w:eastAsia="Calibri" w:hAnsi="Times New Roman" w:cs="Times New Roman"/>
          <w:sz w:val="28"/>
          <w:szCs w:val="28"/>
          <w:lang w:val="ru-RU"/>
        </w:rPr>
      </w:pPr>
      <w:r w:rsidRPr="00CB4251">
        <w:rPr>
          <w:rFonts w:ascii="Times New Roman" w:eastAsia="Calibri" w:hAnsi="Times New Roman" w:cs="Times New Roman"/>
          <w:sz w:val="28"/>
          <w:szCs w:val="28"/>
          <w:lang w:val="ru-RU"/>
        </w:rPr>
        <w:tab/>
      </w:r>
      <w:r w:rsidRPr="006847C7">
        <w:rPr>
          <w:rFonts w:ascii="Times New Roman" w:eastAsia="Calibri" w:hAnsi="Times New Roman" w:cs="Times New Roman"/>
          <w:sz w:val="28"/>
          <w:szCs w:val="28"/>
          <w:lang w:val="ru-RU"/>
        </w:rPr>
        <w:t xml:space="preserve">Сведения о целевых индикаторах и показателях Подпрограммы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Подпрограммы приведены в приложении № </w:t>
      </w:r>
      <w:r w:rsidR="007B5EFF">
        <w:rPr>
          <w:rFonts w:ascii="Times New Roman" w:eastAsia="Calibri" w:hAnsi="Times New Roman" w:cs="Times New Roman"/>
          <w:sz w:val="28"/>
          <w:szCs w:val="28"/>
          <w:lang w:val="ru-RU"/>
        </w:rPr>
        <w:t xml:space="preserve">7 </w:t>
      </w:r>
      <w:r w:rsidRPr="006847C7">
        <w:rPr>
          <w:rFonts w:ascii="Times New Roman" w:eastAsia="Calibri" w:hAnsi="Times New Roman" w:cs="Times New Roman"/>
          <w:sz w:val="28"/>
          <w:szCs w:val="28"/>
          <w:lang w:val="ru-RU"/>
        </w:rPr>
        <w:t>к Программе.</w:t>
      </w:r>
    </w:p>
    <w:p w:rsidR="00EA3217" w:rsidRPr="006847C7" w:rsidRDefault="00EA3217" w:rsidP="005E4E41">
      <w:pPr>
        <w:tabs>
          <w:tab w:val="left" w:pos="-4253"/>
          <w:tab w:val="left" w:pos="567"/>
        </w:tabs>
        <w:jc w:val="both"/>
        <w:rPr>
          <w:rFonts w:ascii="Times New Roman" w:eastAsia="Calibri" w:hAnsi="Times New Roman" w:cs="Times New Roman"/>
          <w:sz w:val="28"/>
          <w:szCs w:val="28"/>
          <w:lang w:val="ru-RU"/>
        </w:rPr>
      </w:pPr>
    </w:p>
    <w:p w:rsidR="00C61E17" w:rsidRPr="006847C7" w:rsidRDefault="00C61E1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4. Сведения об источнике информации и методике расчета</w:t>
      </w:r>
    </w:p>
    <w:p w:rsidR="00C61E17" w:rsidRPr="006847C7" w:rsidRDefault="00C61E1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индикаторов достижения целей Программы и показателей</w:t>
      </w:r>
    </w:p>
    <w:p w:rsidR="0001474A" w:rsidRDefault="00C61E1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решения задач Подпрограмм Программы</w:t>
      </w:r>
    </w:p>
    <w:p w:rsidR="00924FD7" w:rsidRPr="0001474A" w:rsidRDefault="00924FD7" w:rsidP="005E4E41">
      <w:pPr>
        <w:widowControl w:val="0"/>
        <w:autoSpaceDE w:val="0"/>
        <w:autoSpaceDN w:val="0"/>
        <w:adjustRightInd w:val="0"/>
        <w:jc w:val="center"/>
        <w:rPr>
          <w:rFonts w:ascii="Times New Roman" w:hAnsi="Times New Roman" w:cs="Times New Roman"/>
          <w:sz w:val="28"/>
          <w:szCs w:val="28"/>
          <w:lang w:val="ru-RU"/>
        </w:rPr>
      </w:pPr>
    </w:p>
    <w:p w:rsidR="00C61E17" w:rsidRPr="0001474A" w:rsidRDefault="00C61E17" w:rsidP="005E4E41">
      <w:pPr>
        <w:widowControl w:val="0"/>
        <w:autoSpaceDE w:val="0"/>
        <w:autoSpaceDN w:val="0"/>
        <w:adjustRightInd w:val="0"/>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Сведения об источнике информации и методике </w:t>
      </w:r>
      <w:proofErr w:type="gramStart"/>
      <w:r w:rsidRPr="0001474A">
        <w:rPr>
          <w:rFonts w:ascii="Times New Roman" w:hAnsi="Times New Roman" w:cs="Times New Roman"/>
          <w:sz w:val="28"/>
          <w:szCs w:val="28"/>
          <w:lang w:val="ru-RU"/>
        </w:rPr>
        <w:t>расчета индикаторов достижения целей Программы</w:t>
      </w:r>
      <w:proofErr w:type="gramEnd"/>
      <w:r w:rsidRPr="0001474A">
        <w:rPr>
          <w:rFonts w:ascii="Times New Roman" w:hAnsi="Times New Roman" w:cs="Times New Roman"/>
          <w:sz w:val="28"/>
          <w:szCs w:val="28"/>
          <w:lang w:val="ru-RU"/>
        </w:rPr>
        <w:t xml:space="preserve"> и показателей решения задач Подпрограмм Программы приведены в приложении № </w:t>
      </w:r>
      <w:r w:rsidR="007B5EFF">
        <w:rPr>
          <w:rFonts w:ascii="Times New Roman" w:hAnsi="Times New Roman" w:cs="Times New Roman"/>
          <w:sz w:val="28"/>
          <w:szCs w:val="28"/>
          <w:lang w:val="ru-RU"/>
        </w:rPr>
        <w:t>8</w:t>
      </w:r>
      <w:r w:rsidRPr="0001474A">
        <w:rPr>
          <w:rFonts w:ascii="Times New Roman" w:hAnsi="Times New Roman" w:cs="Times New Roman"/>
          <w:sz w:val="28"/>
          <w:szCs w:val="28"/>
          <w:lang w:val="ru-RU"/>
        </w:rPr>
        <w:t xml:space="preserve"> к Программе.</w:t>
      </w:r>
    </w:p>
    <w:p w:rsidR="00C61E17" w:rsidRPr="0001474A" w:rsidRDefault="00C61E17" w:rsidP="005E4E41">
      <w:pPr>
        <w:widowControl w:val="0"/>
        <w:autoSpaceDE w:val="0"/>
        <w:autoSpaceDN w:val="0"/>
        <w:adjustRightInd w:val="0"/>
        <w:jc w:val="both"/>
        <w:rPr>
          <w:rFonts w:ascii="Times New Roman" w:hAnsi="Times New Roman" w:cs="Times New Roman"/>
          <w:sz w:val="28"/>
          <w:szCs w:val="28"/>
          <w:lang w:val="ru-RU"/>
        </w:rPr>
      </w:pPr>
    </w:p>
    <w:p w:rsidR="0001474A" w:rsidRDefault="00C61E1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5. Сведения о весовых коэффициентах, присвоенных целям,</w:t>
      </w:r>
    </w:p>
    <w:p w:rsidR="0001474A" w:rsidRDefault="00C61E1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задачам Подпрограмм Программы</w:t>
      </w:r>
    </w:p>
    <w:p w:rsidR="00924FD7" w:rsidRPr="0001474A" w:rsidRDefault="00924FD7" w:rsidP="005E4E41">
      <w:pPr>
        <w:widowControl w:val="0"/>
        <w:autoSpaceDE w:val="0"/>
        <w:autoSpaceDN w:val="0"/>
        <w:adjustRightInd w:val="0"/>
        <w:jc w:val="center"/>
        <w:rPr>
          <w:rFonts w:ascii="Times New Roman" w:hAnsi="Times New Roman" w:cs="Times New Roman"/>
          <w:sz w:val="28"/>
          <w:szCs w:val="28"/>
          <w:lang w:val="ru-RU"/>
        </w:rPr>
      </w:pPr>
    </w:p>
    <w:p w:rsidR="00C61E17" w:rsidRPr="0001474A" w:rsidRDefault="00C61E17" w:rsidP="005E4E41">
      <w:pPr>
        <w:widowControl w:val="0"/>
        <w:autoSpaceDE w:val="0"/>
        <w:autoSpaceDN w:val="0"/>
        <w:adjustRightInd w:val="0"/>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Сведения о весовых коэффициентах, присвоенных целям, задачам Подпрограмм Программы приведены в приложении № </w:t>
      </w:r>
      <w:r w:rsidR="007B5EFF">
        <w:rPr>
          <w:rFonts w:ascii="Times New Roman" w:hAnsi="Times New Roman" w:cs="Times New Roman"/>
          <w:sz w:val="28"/>
          <w:szCs w:val="28"/>
          <w:lang w:val="ru-RU"/>
        </w:rPr>
        <w:t>9</w:t>
      </w:r>
      <w:r w:rsidRPr="0001474A">
        <w:rPr>
          <w:rFonts w:ascii="Times New Roman" w:hAnsi="Times New Roman" w:cs="Times New Roman"/>
          <w:sz w:val="28"/>
          <w:szCs w:val="28"/>
          <w:lang w:val="ru-RU"/>
        </w:rPr>
        <w:t xml:space="preserve"> к Программе.</w:t>
      </w:r>
    </w:p>
    <w:p w:rsidR="00C61E17" w:rsidRPr="0001474A" w:rsidRDefault="00C61E17" w:rsidP="005E4E41">
      <w:pPr>
        <w:tabs>
          <w:tab w:val="left" w:pos="1440"/>
        </w:tabs>
        <w:suppressAutoHyphens/>
        <w:jc w:val="center"/>
        <w:rPr>
          <w:rFonts w:ascii="Times New Roman" w:hAnsi="Times New Roman" w:cs="Times New Roman"/>
          <w:sz w:val="28"/>
          <w:szCs w:val="28"/>
          <w:lang w:val="ru-RU"/>
        </w:rPr>
      </w:pPr>
    </w:p>
    <w:p w:rsidR="0001474A" w:rsidRDefault="00591B96" w:rsidP="005E4E41">
      <w:pPr>
        <w:tabs>
          <w:tab w:val="left" w:pos="1440"/>
        </w:tabs>
        <w:suppressAutoHyphens/>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w:t>
      </w:r>
      <w:r w:rsidR="00BC1051" w:rsidRPr="006847C7">
        <w:rPr>
          <w:rFonts w:ascii="Times New Roman" w:hAnsi="Times New Roman" w:cs="Times New Roman"/>
          <w:sz w:val="28"/>
          <w:szCs w:val="28"/>
          <w:lang w:val="ru-RU"/>
        </w:rPr>
        <w:t>6</w:t>
      </w:r>
      <w:r w:rsidRPr="006847C7">
        <w:rPr>
          <w:rFonts w:ascii="Times New Roman" w:hAnsi="Times New Roman" w:cs="Times New Roman"/>
          <w:sz w:val="28"/>
          <w:szCs w:val="28"/>
          <w:lang w:val="ru-RU"/>
        </w:rPr>
        <w:t>. Финансовое  обеспечение Подпрограммы</w:t>
      </w:r>
    </w:p>
    <w:p w:rsidR="00924FD7" w:rsidRPr="0001474A" w:rsidRDefault="00924FD7" w:rsidP="005E4E41">
      <w:pPr>
        <w:tabs>
          <w:tab w:val="left" w:pos="1440"/>
        </w:tabs>
        <w:suppressAutoHyphens/>
        <w:jc w:val="center"/>
        <w:rPr>
          <w:rFonts w:ascii="Times New Roman" w:hAnsi="Times New Roman" w:cs="Times New Roman"/>
          <w:b/>
          <w:sz w:val="28"/>
          <w:szCs w:val="28"/>
          <w:lang w:val="ru-RU"/>
        </w:rPr>
      </w:pPr>
    </w:p>
    <w:p w:rsidR="00591B96" w:rsidRPr="0001474A" w:rsidRDefault="00591B96" w:rsidP="005E4E41">
      <w:pPr>
        <w:widowControl w:val="0"/>
        <w:suppressAutoHyphens/>
        <w:autoSpaceDE w:val="0"/>
        <w:autoSpaceDN w:val="0"/>
        <w:adjustRightInd w:val="0"/>
        <w:ind w:firstLine="567"/>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Информация по финансовому обеспечению Подпрограммы  за счет </w:t>
      </w:r>
      <w:r w:rsidR="00C45FAB">
        <w:rPr>
          <w:rFonts w:ascii="Times New Roman" w:hAnsi="Times New Roman" w:cs="Times New Roman"/>
          <w:sz w:val="28"/>
          <w:szCs w:val="28"/>
          <w:lang w:val="ru-RU"/>
        </w:rPr>
        <w:t>МБ</w:t>
      </w:r>
      <w:r w:rsidRPr="0001474A">
        <w:rPr>
          <w:rFonts w:ascii="Times New Roman" w:hAnsi="Times New Roman" w:cs="Times New Roman"/>
          <w:sz w:val="28"/>
          <w:szCs w:val="28"/>
          <w:lang w:val="ru-RU"/>
        </w:rPr>
        <w:t xml:space="preserve"> (с расшифровкой по основным мероприятиям программы, а также по годам реализации Программы) приведена в приложениях № </w:t>
      </w:r>
      <w:r w:rsidR="00631F21" w:rsidRPr="0001474A">
        <w:rPr>
          <w:rFonts w:ascii="Times New Roman" w:hAnsi="Times New Roman" w:cs="Times New Roman"/>
          <w:sz w:val="28"/>
          <w:szCs w:val="28"/>
          <w:lang w:val="ru-RU"/>
        </w:rPr>
        <w:t>9</w:t>
      </w:r>
      <w:r w:rsidRPr="0001474A">
        <w:rPr>
          <w:rFonts w:ascii="Times New Roman" w:hAnsi="Times New Roman" w:cs="Times New Roman"/>
          <w:sz w:val="28"/>
          <w:szCs w:val="28"/>
          <w:lang w:val="ru-RU"/>
        </w:rPr>
        <w:t xml:space="preserve">и № </w:t>
      </w:r>
      <w:r w:rsidR="00631F21" w:rsidRPr="0001474A">
        <w:rPr>
          <w:rFonts w:ascii="Times New Roman" w:hAnsi="Times New Roman" w:cs="Times New Roman"/>
          <w:sz w:val="28"/>
          <w:szCs w:val="28"/>
          <w:lang w:val="ru-RU"/>
        </w:rPr>
        <w:t>10</w:t>
      </w:r>
      <w:r w:rsidRPr="0001474A">
        <w:rPr>
          <w:rFonts w:ascii="Times New Roman" w:hAnsi="Times New Roman" w:cs="Times New Roman"/>
          <w:sz w:val="28"/>
          <w:szCs w:val="28"/>
          <w:lang w:val="ru-RU"/>
        </w:rPr>
        <w:t>к  Программе.</w:t>
      </w:r>
    </w:p>
    <w:p w:rsidR="00FA4136" w:rsidRPr="006847C7" w:rsidRDefault="00FA4136" w:rsidP="005E4E41">
      <w:pPr>
        <w:tabs>
          <w:tab w:val="left" w:pos="9639"/>
        </w:tabs>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Объем</w:t>
      </w:r>
      <w:r w:rsidR="0097569E" w:rsidRPr="006847C7">
        <w:rPr>
          <w:rFonts w:ascii="Times New Roman" w:hAnsi="Times New Roman" w:cs="Times New Roman"/>
          <w:sz w:val="28"/>
          <w:szCs w:val="28"/>
          <w:lang w:val="ru-RU"/>
        </w:rPr>
        <w:t>ы</w:t>
      </w:r>
      <w:r w:rsidRPr="006847C7">
        <w:rPr>
          <w:rFonts w:ascii="Times New Roman" w:hAnsi="Times New Roman" w:cs="Times New Roman"/>
          <w:sz w:val="28"/>
          <w:szCs w:val="28"/>
          <w:lang w:val="ru-RU"/>
        </w:rPr>
        <w:t xml:space="preserve"> бюджетных ассигно</w:t>
      </w:r>
      <w:r w:rsidR="00FE7B0D" w:rsidRPr="006847C7">
        <w:rPr>
          <w:rFonts w:ascii="Times New Roman" w:hAnsi="Times New Roman" w:cs="Times New Roman"/>
          <w:sz w:val="28"/>
          <w:szCs w:val="28"/>
          <w:lang w:val="ru-RU"/>
        </w:rPr>
        <w:t xml:space="preserve">ваний Подпрограммы </w:t>
      </w:r>
      <w:r w:rsidR="00510905">
        <w:rPr>
          <w:rFonts w:ascii="Times New Roman" w:hAnsi="Times New Roman" w:cs="Times New Roman"/>
          <w:sz w:val="28"/>
          <w:szCs w:val="28"/>
          <w:lang w:val="ru-RU"/>
        </w:rPr>
        <w:t>на период 20</w:t>
      </w:r>
      <w:r w:rsidR="000172E8">
        <w:rPr>
          <w:rFonts w:ascii="Times New Roman" w:hAnsi="Times New Roman" w:cs="Times New Roman"/>
          <w:sz w:val="28"/>
          <w:szCs w:val="28"/>
          <w:lang w:val="ru-RU"/>
        </w:rPr>
        <w:t>2</w:t>
      </w:r>
      <w:r w:rsidR="00861D33">
        <w:rPr>
          <w:rFonts w:ascii="Times New Roman" w:hAnsi="Times New Roman" w:cs="Times New Roman"/>
          <w:sz w:val="28"/>
          <w:szCs w:val="28"/>
          <w:lang w:val="ru-RU"/>
        </w:rPr>
        <w:t>1</w:t>
      </w:r>
      <w:r w:rsidR="00510905">
        <w:rPr>
          <w:rFonts w:ascii="Times New Roman" w:hAnsi="Times New Roman" w:cs="Times New Roman"/>
          <w:sz w:val="28"/>
          <w:szCs w:val="28"/>
          <w:lang w:val="ru-RU"/>
        </w:rPr>
        <w:t>-202</w:t>
      </w:r>
      <w:r w:rsidR="00861D33">
        <w:rPr>
          <w:rFonts w:ascii="Times New Roman" w:hAnsi="Times New Roman" w:cs="Times New Roman"/>
          <w:sz w:val="28"/>
          <w:szCs w:val="28"/>
          <w:lang w:val="ru-RU"/>
        </w:rPr>
        <w:t>6</w:t>
      </w:r>
      <w:r w:rsidR="00510905">
        <w:rPr>
          <w:rFonts w:ascii="Times New Roman" w:hAnsi="Times New Roman" w:cs="Times New Roman"/>
          <w:sz w:val="28"/>
          <w:szCs w:val="28"/>
          <w:lang w:val="ru-RU"/>
        </w:rPr>
        <w:t xml:space="preserve">годы </w:t>
      </w:r>
      <w:r w:rsidR="00D07074" w:rsidRPr="006847C7">
        <w:rPr>
          <w:rFonts w:ascii="Times New Roman" w:hAnsi="Times New Roman" w:cs="Times New Roman"/>
          <w:sz w:val="28"/>
          <w:szCs w:val="28"/>
          <w:lang w:val="ru-RU"/>
        </w:rPr>
        <w:t>составляют</w:t>
      </w:r>
      <w:r w:rsidR="00C45FAB">
        <w:rPr>
          <w:rFonts w:ascii="Times New Roman" w:hAnsi="Times New Roman" w:cs="Times New Roman"/>
          <w:sz w:val="28"/>
          <w:szCs w:val="28"/>
          <w:lang w:val="ru-RU"/>
        </w:rPr>
        <w:t>79667,82</w:t>
      </w:r>
      <w:r w:rsidR="00D07074" w:rsidRPr="006847C7">
        <w:rPr>
          <w:rFonts w:ascii="Times New Roman" w:hAnsi="Times New Roman" w:cs="Times New Roman"/>
          <w:sz w:val="28"/>
          <w:szCs w:val="28"/>
          <w:lang w:val="ru-RU"/>
        </w:rPr>
        <w:t xml:space="preserve"> тыс. рублей</w:t>
      </w:r>
      <w:r w:rsidRPr="006847C7">
        <w:rPr>
          <w:rFonts w:ascii="Times New Roman" w:hAnsi="Times New Roman" w:cs="Times New Roman"/>
          <w:sz w:val="28"/>
          <w:szCs w:val="28"/>
          <w:lang w:val="ru-RU"/>
        </w:rPr>
        <w:t xml:space="preserve"> (выпадающие доходы – 0,00 тыс. рублей), в том числ</w:t>
      </w:r>
      <w:r w:rsidR="00096ABC" w:rsidRPr="006847C7">
        <w:rPr>
          <w:rFonts w:ascii="Times New Roman" w:hAnsi="Times New Roman" w:cs="Times New Roman"/>
          <w:sz w:val="28"/>
          <w:szCs w:val="28"/>
          <w:lang w:val="ru-RU"/>
        </w:rPr>
        <w:t>е по годам:</w:t>
      </w:r>
    </w:p>
    <w:p w:rsidR="00FA4136" w:rsidRPr="006847C7" w:rsidRDefault="001018DF"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FA4136" w:rsidRPr="006847C7">
        <w:rPr>
          <w:rFonts w:ascii="Times New Roman" w:hAnsi="Times New Roman" w:cs="Times New Roman"/>
          <w:sz w:val="28"/>
          <w:szCs w:val="28"/>
          <w:lang w:val="ru-RU"/>
        </w:rPr>
        <w:t xml:space="preserve">в 2021 году </w:t>
      </w:r>
      <w:r w:rsidR="005537C5" w:rsidRPr="006847C7">
        <w:rPr>
          <w:rFonts w:ascii="Times New Roman" w:hAnsi="Times New Roman" w:cs="Times New Roman"/>
          <w:sz w:val="28"/>
          <w:szCs w:val="28"/>
          <w:lang w:val="ru-RU"/>
        </w:rPr>
        <w:t>–</w:t>
      </w:r>
      <w:r w:rsidR="00622AD4">
        <w:rPr>
          <w:rFonts w:ascii="Times New Roman" w:hAnsi="Times New Roman" w:cs="Times New Roman"/>
          <w:sz w:val="28"/>
          <w:szCs w:val="28"/>
          <w:lang w:val="ru-RU"/>
        </w:rPr>
        <w:t>12535,09</w:t>
      </w:r>
      <w:r w:rsidR="00FA4136" w:rsidRPr="006847C7">
        <w:rPr>
          <w:rFonts w:ascii="Times New Roman" w:hAnsi="Times New Roman" w:cs="Times New Roman"/>
          <w:sz w:val="28"/>
          <w:szCs w:val="28"/>
          <w:lang w:val="ru-RU"/>
        </w:rPr>
        <w:t>тыс. рублей (выпадающие доходы – 0,00 тыс. рублей);</w:t>
      </w:r>
    </w:p>
    <w:p w:rsidR="00FA4136" w:rsidRPr="006847C7" w:rsidRDefault="001018DF"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FA4136" w:rsidRPr="006847C7">
        <w:rPr>
          <w:rFonts w:ascii="Times New Roman" w:hAnsi="Times New Roman" w:cs="Times New Roman"/>
          <w:sz w:val="28"/>
          <w:szCs w:val="28"/>
          <w:lang w:val="ru-RU"/>
        </w:rPr>
        <w:t xml:space="preserve">в 2022 году </w:t>
      </w:r>
      <w:r w:rsidR="005537C5" w:rsidRPr="006847C7">
        <w:rPr>
          <w:rFonts w:ascii="Times New Roman" w:hAnsi="Times New Roman" w:cs="Times New Roman"/>
          <w:sz w:val="28"/>
          <w:szCs w:val="28"/>
          <w:lang w:val="ru-RU"/>
        </w:rPr>
        <w:t>–</w:t>
      </w:r>
      <w:r w:rsidR="007B5EFF">
        <w:rPr>
          <w:rFonts w:ascii="Times New Roman" w:hAnsi="Times New Roman" w:cs="Times New Roman"/>
          <w:sz w:val="28"/>
          <w:szCs w:val="28"/>
          <w:lang w:val="ru-RU"/>
        </w:rPr>
        <w:t>12533,35</w:t>
      </w:r>
      <w:r w:rsidR="00FA4136" w:rsidRPr="006847C7">
        <w:rPr>
          <w:rFonts w:ascii="Times New Roman" w:hAnsi="Times New Roman" w:cs="Times New Roman"/>
          <w:sz w:val="28"/>
          <w:szCs w:val="28"/>
          <w:lang w:val="ru-RU"/>
        </w:rPr>
        <w:t>тыс. рублей (выпадающие доходы – 0,00 тыс. рублей);</w:t>
      </w:r>
    </w:p>
    <w:p w:rsidR="00FA4136" w:rsidRPr="006847C7" w:rsidRDefault="001018DF"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FA4136" w:rsidRPr="006847C7">
        <w:rPr>
          <w:rFonts w:ascii="Times New Roman" w:hAnsi="Times New Roman" w:cs="Times New Roman"/>
          <w:sz w:val="28"/>
          <w:szCs w:val="28"/>
          <w:lang w:val="ru-RU"/>
        </w:rPr>
        <w:t xml:space="preserve">в 2023 году </w:t>
      </w:r>
      <w:r w:rsidR="005537C5" w:rsidRPr="006847C7">
        <w:rPr>
          <w:rFonts w:ascii="Times New Roman" w:hAnsi="Times New Roman" w:cs="Times New Roman"/>
          <w:sz w:val="28"/>
          <w:szCs w:val="28"/>
          <w:lang w:val="ru-RU"/>
        </w:rPr>
        <w:t>–</w:t>
      </w:r>
      <w:r w:rsidR="00C45FAB">
        <w:rPr>
          <w:rFonts w:ascii="Times New Roman" w:hAnsi="Times New Roman" w:cs="Times New Roman"/>
          <w:sz w:val="28"/>
          <w:szCs w:val="28"/>
          <w:lang w:val="ru-RU"/>
        </w:rPr>
        <w:t>17754,59</w:t>
      </w:r>
      <w:r w:rsidR="00FA4136" w:rsidRPr="006847C7">
        <w:rPr>
          <w:rFonts w:ascii="Times New Roman" w:hAnsi="Times New Roman" w:cs="Times New Roman"/>
          <w:sz w:val="28"/>
          <w:szCs w:val="28"/>
          <w:lang w:val="ru-RU"/>
        </w:rPr>
        <w:t>тыс. рублей (выпада</w:t>
      </w:r>
      <w:r w:rsidR="00B1003D" w:rsidRPr="006847C7">
        <w:rPr>
          <w:rFonts w:ascii="Times New Roman" w:hAnsi="Times New Roman" w:cs="Times New Roman"/>
          <w:sz w:val="28"/>
          <w:szCs w:val="28"/>
          <w:lang w:val="ru-RU"/>
        </w:rPr>
        <w:t>ю</w:t>
      </w:r>
      <w:r w:rsidR="00622AD4">
        <w:rPr>
          <w:rFonts w:ascii="Times New Roman" w:hAnsi="Times New Roman" w:cs="Times New Roman"/>
          <w:sz w:val="28"/>
          <w:szCs w:val="28"/>
          <w:lang w:val="ru-RU"/>
        </w:rPr>
        <w:t>щие доходы – 0,00 тыс. рублей);</w:t>
      </w:r>
    </w:p>
    <w:p w:rsidR="00622AD4" w:rsidRPr="006847C7" w:rsidRDefault="00622AD4"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11435,88</w:t>
      </w:r>
      <w:r w:rsidRPr="006847C7">
        <w:rPr>
          <w:rFonts w:ascii="Times New Roman" w:hAnsi="Times New Roman" w:cs="Times New Roman"/>
          <w:sz w:val="28"/>
          <w:szCs w:val="28"/>
          <w:lang w:val="ru-RU"/>
        </w:rPr>
        <w:t xml:space="preserve"> тыс. рублей (выпадающие доходы – 0,00 тыс. рублей)</w:t>
      </w:r>
      <w:r w:rsidR="000172E8">
        <w:rPr>
          <w:rFonts w:ascii="Times New Roman" w:hAnsi="Times New Roman" w:cs="Times New Roman"/>
          <w:sz w:val="28"/>
          <w:szCs w:val="28"/>
          <w:lang w:val="ru-RU"/>
        </w:rPr>
        <w:t>;</w:t>
      </w:r>
    </w:p>
    <w:p w:rsidR="000172E8" w:rsidRPr="006847C7" w:rsidRDefault="000172E8"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12293,86</w:t>
      </w:r>
      <w:r w:rsidRPr="006847C7">
        <w:rPr>
          <w:rFonts w:ascii="Times New Roman" w:hAnsi="Times New Roman" w:cs="Times New Roman"/>
          <w:sz w:val="28"/>
          <w:szCs w:val="28"/>
          <w:lang w:val="ru-RU"/>
        </w:rPr>
        <w:t xml:space="preserve"> тыс. рублей (выпада</w:t>
      </w:r>
      <w:r w:rsidR="00861D33">
        <w:rPr>
          <w:rFonts w:ascii="Times New Roman" w:hAnsi="Times New Roman" w:cs="Times New Roman"/>
          <w:sz w:val="28"/>
          <w:szCs w:val="28"/>
          <w:lang w:val="ru-RU"/>
        </w:rPr>
        <w:t>ющие доходы – 0,00 тыс. рублей);</w:t>
      </w:r>
    </w:p>
    <w:p w:rsidR="00861D33" w:rsidRPr="006847C7" w:rsidRDefault="00861D33" w:rsidP="00861D33">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sidR="00E634CB">
        <w:rPr>
          <w:rFonts w:ascii="Times New Roman" w:hAnsi="Times New Roman" w:cs="Times New Roman"/>
          <w:sz w:val="28"/>
          <w:szCs w:val="28"/>
          <w:lang w:val="ru-RU"/>
        </w:rPr>
        <w:t>13115,05</w:t>
      </w:r>
      <w:r w:rsidRPr="006847C7">
        <w:rPr>
          <w:rFonts w:ascii="Times New Roman" w:hAnsi="Times New Roman" w:cs="Times New Roman"/>
          <w:sz w:val="28"/>
          <w:szCs w:val="28"/>
          <w:lang w:val="ru-RU"/>
        </w:rPr>
        <w:t xml:space="preserve"> тыс. рублей (выпадающие доходы – 0,00 тыс. рублей),</w:t>
      </w:r>
    </w:p>
    <w:p w:rsidR="00FA4136" w:rsidRDefault="00FA4136"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из них:</w:t>
      </w:r>
    </w:p>
    <w:p w:rsidR="007A16AB" w:rsidRPr="006847C7" w:rsidRDefault="007A16AB"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КБ – 0,00</w:t>
      </w:r>
      <w:r w:rsidRPr="006847C7">
        <w:rPr>
          <w:rFonts w:ascii="Times New Roman" w:hAnsi="Times New Roman" w:cs="Times New Roman"/>
          <w:sz w:val="28"/>
          <w:szCs w:val="28"/>
          <w:lang w:val="ru-RU"/>
        </w:rPr>
        <w:t xml:space="preserve"> тыс. рублей, в том числе по годам:</w:t>
      </w:r>
    </w:p>
    <w:p w:rsidR="007A16AB" w:rsidRPr="006847C7" w:rsidRDefault="00861D33"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7A16AB" w:rsidRPr="006847C7">
        <w:rPr>
          <w:rFonts w:ascii="Times New Roman" w:hAnsi="Times New Roman" w:cs="Times New Roman"/>
          <w:sz w:val="28"/>
          <w:szCs w:val="28"/>
          <w:lang w:val="ru-RU"/>
        </w:rPr>
        <w:t xml:space="preserve"> в 2021 году – 0,00 тыс. рублей;</w:t>
      </w:r>
    </w:p>
    <w:p w:rsidR="007A16AB" w:rsidRPr="006847C7" w:rsidRDefault="007A16A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2022 году – 0,00тыс. рубле</w:t>
      </w:r>
      <w:r w:rsidR="000172E8">
        <w:rPr>
          <w:rFonts w:ascii="Times New Roman" w:hAnsi="Times New Roman" w:cs="Times New Roman"/>
          <w:sz w:val="28"/>
          <w:szCs w:val="28"/>
          <w:lang w:val="ru-RU"/>
        </w:rPr>
        <w:t>й</w:t>
      </w:r>
      <w:r w:rsidRPr="006847C7">
        <w:rPr>
          <w:rFonts w:ascii="Times New Roman" w:hAnsi="Times New Roman" w:cs="Times New Roman"/>
          <w:sz w:val="28"/>
          <w:szCs w:val="28"/>
          <w:lang w:val="ru-RU"/>
        </w:rPr>
        <w:t>;</w:t>
      </w:r>
    </w:p>
    <w:p w:rsidR="007A16AB" w:rsidRDefault="007A16AB"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w:t>
      </w:r>
      <w:r w:rsidR="00622AD4">
        <w:rPr>
          <w:rFonts w:ascii="Times New Roman" w:hAnsi="Times New Roman" w:cs="Times New Roman"/>
          <w:sz w:val="28"/>
          <w:szCs w:val="28"/>
          <w:lang w:val="ru-RU"/>
        </w:rPr>
        <w:t>в 2023 году – 0,00 тыс. рублей;</w:t>
      </w:r>
    </w:p>
    <w:p w:rsidR="00622AD4" w:rsidRPr="006847C7" w:rsidRDefault="00622AD4"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0,00 тыс. рублей,</w:t>
      </w:r>
    </w:p>
    <w:p w:rsidR="00861D33" w:rsidRPr="006847C7" w:rsidRDefault="00861D33" w:rsidP="00861D33">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r>
        <w:rPr>
          <w:rFonts w:ascii="Times New Roman" w:hAnsi="Times New Roman" w:cs="Times New Roman"/>
          <w:sz w:val="28"/>
          <w:szCs w:val="28"/>
          <w:lang w:val="ru-RU"/>
        </w:rPr>
        <w:t>;</w:t>
      </w:r>
    </w:p>
    <w:p w:rsidR="00861D33" w:rsidRDefault="00861D33" w:rsidP="00861D33">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w:t>
      </w:r>
    </w:p>
    <w:p w:rsidR="00FA4136" w:rsidRPr="006847C7" w:rsidRDefault="001018DF" w:rsidP="005E4E41">
      <w:pPr>
        <w:tabs>
          <w:tab w:val="left" w:pos="567"/>
        </w:tabs>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МБ</w:t>
      </w:r>
      <w:r w:rsidR="0097569E" w:rsidRPr="006847C7">
        <w:rPr>
          <w:rFonts w:ascii="Times New Roman" w:hAnsi="Times New Roman" w:cs="Times New Roman"/>
          <w:sz w:val="28"/>
          <w:szCs w:val="28"/>
          <w:lang w:val="ru-RU"/>
        </w:rPr>
        <w:t xml:space="preserve"> –</w:t>
      </w:r>
      <w:r w:rsidR="00C45FAB">
        <w:rPr>
          <w:rFonts w:ascii="Times New Roman" w:hAnsi="Times New Roman" w:cs="Times New Roman"/>
          <w:sz w:val="28"/>
          <w:szCs w:val="28"/>
          <w:lang w:val="ru-RU"/>
        </w:rPr>
        <w:t>79667,82</w:t>
      </w:r>
      <w:r w:rsidR="00FA4136" w:rsidRPr="006847C7">
        <w:rPr>
          <w:rFonts w:ascii="Times New Roman" w:hAnsi="Times New Roman" w:cs="Times New Roman"/>
          <w:sz w:val="28"/>
          <w:szCs w:val="28"/>
          <w:lang w:val="ru-RU"/>
        </w:rPr>
        <w:t xml:space="preserve">тыс. рублей (выпадающие доходы – 0,00 тыс. рублей), в </w:t>
      </w:r>
      <w:proofErr w:type="spellStart"/>
      <w:r w:rsidR="00FA4136" w:rsidRPr="006847C7">
        <w:rPr>
          <w:rFonts w:ascii="Times New Roman" w:hAnsi="Times New Roman" w:cs="Times New Roman"/>
          <w:sz w:val="28"/>
          <w:szCs w:val="28"/>
          <w:lang w:val="ru-RU"/>
        </w:rPr>
        <w:t>томчисле</w:t>
      </w:r>
      <w:proofErr w:type="spellEnd"/>
      <w:r w:rsidR="00FA4136" w:rsidRPr="006847C7">
        <w:rPr>
          <w:rFonts w:ascii="Times New Roman" w:hAnsi="Times New Roman" w:cs="Times New Roman"/>
          <w:sz w:val="28"/>
          <w:szCs w:val="28"/>
          <w:lang w:val="ru-RU"/>
        </w:rPr>
        <w:t xml:space="preserve"> по годам:</w:t>
      </w:r>
    </w:p>
    <w:p w:rsidR="00096ABC" w:rsidRPr="006847C7" w:rsidRDefault="00096ABC"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sidR="00622AD4">
        <w:rPr>
          <w:rFonts w:ascii="Times New Roman" w:hAnsi="Times New Roman" w:cs="Times New Roman"/>
          <w:sz w:val="28"/>
          <w:szCs w:val="28"/>
          <w:lang w:val="ru-RU"/>
        </w:rPr>
        <w:t>12535,09</w:t>
      </w:r>
      <w:r w:rsidRPr="006847C7">
        <w:rPr>
          <w:rFonts w:ascii="Times New Roman" w:hAnsi="Times New Roman" w:cs="Times New Roman"/>
          <w:sz w:val="28"/>
          <w:szCs w:val="28"/>
          <w:lang w:val="ru-RU"/>
        </w:rPr>
        <w:t xml:space="preserve"> тыс. рублей (выпадающие доходы – 0,00 тыс. рублей);</w:t>
      </w:r>
    </w:p>
    <w:p w:rsidR="00096ABC" w:rsidRPr="006847C7" w:rsidRDefault="00096ABC"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sidR="00B717DC">
        <w:rPr>
          <w:rFonts w:ascii="Times New Roman" w:hAnsi="Times New Roman" w:cs="Times New Roman"/>
          <w:sz w:val="28"/>
          <w:szCs w:val="28"/>
          <w:lang w:val="ru-RU"/>
        </w:rPr>
        <w:t>12533,35</w:t>
      </w:r>
      <w:r w:rsidRPr="006847C7">
        <w:rPr>
          <w:rFonts w:ascii="Times New Roman" w:hAnsi="Times New Roman" w:cs="Times New Roman"/>
          <w:sz w:val="28"/>
          <w:szCs w:val="28"/>
          <w:lang w:val="ru-RU"/>
        </w:rPr>
        <w:t xml:space="preserve"> тыс. рублей (выпадающие доходы – 0,00 тыс. рублей);</w:t>
      </w:r>
    </w:p>
    <w:p w:rsidR="00096ABC" w:rsidRDefault="00096ABC"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sidR="00C45FAB">
        <w:rPr>
          <w:rFonts w:ascii="Times New Roman" w:hAnsi="Times New Roman" w:cs="Times New Roman"/>
          <w:sz w:val="28"/>
          <w:szCs w:val="28"/>
          <w:lang w:val="ru-RU"/>
        </w:rPr>
        <w:t>17754,59</w:t>
      </w:r>
      <w:r w:rsidRPr="006847C7">
        <w:rPr>
          <w:rFonts w:ascii="Times New Roman" w:hAnsi="Times New Roman" w:cs="Times New Roman"/>
          <w:sz w:val="28"/>
          <w:szCs w:val="28"/>
          <w:lang w:val="ru-RU"/>
        </w:rPr>
        <w:t xml:space="preserve"> тыс. рублей (выпада</w:t>
      </w:r>
      <w:r w:rsidR="001F6C22" w:rsidRPr="006847C7">
        <w:rPr>
          <w:rFonts w:ascii="Times New Roman" w:hAnsi="Times New Roman" w:cs="Times New Roman"/>
          <w:sz w:val="28"/>
          <w:szCs w:val="28"/>
          <w:lang w:val="ru-RU"/>
        </w:rPr>
        <w:t>ющие доходы – 0,00 т</w:t>
      </w:r>
      <w:r w:rsidR="00622AD4">
        <w:rPr>
          <w:rFonts w:ascii="Times New Roman" w:hAnsi="Times New Roman" w:cs="Times New Roman"/>
          <w:sz w:val="28"/>
          <w:szCs w:val="28"/>
          <w:lang w:val="ru-RU"/>
        </w:rPr>
        <w:t>ыс. рублей);</w:t>
      </w:r>
    </w:p>
    <w:p w:rsidR="00622AD4" w:rsidRDefault="00622AD4"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 xml:space="preserve">4 </w:t>
      </w:r>
      <w:r w:rsidRPr="006847C7">
        <w:rPr>
          <w:rFonts w:ascii="Times New Roman" w:hAnsi="Times New Roman" w:cs="Times New Roman"/>
          <w:sz w:val="28"/>
          <w:szCs w:val="28"/>
          <w:lang w:val="ru-RU"/>
        </w:rPr>
        <w:t xml:space="preserve">году – </w:t>
      </w:r>
      <w:r w:rsidR="00E634CB">
        <w:rPr>
          <w:rFonts w:ascii="Times New Roman" w:hAnsi="Times New Roman" w:cs="Times New Roman"/>
          <w:sz w:val="28"/>
          <w:szCs w:val="28"/>
          <w:lang w:val="ru-RU"/>
        </w:rPr>
        <w:t>11435,88</w:t>
      </w:r>
      <w:r w:rsidRPr="006847C7">
        <w:rPr>
          <w:rFonts w:ascii="Times New Roman" w:hAnsi="Times New Roman" w:cs="Times New Roman"/>
          <w:sz w:val="28"/>
          <w:szCs w:val="28"/>
          <w:lang w:val="ru-RU"/>
        </w:rPr>
        <w:t xml:space="preserve"> тыс. рублей (выпадающие доходы – 0,00 т</w:t>
      </w:r>
      <w:r w:rsidR="000172E8">
        <w:rPr>
          <w:rFonts w:ascii="Times New Roman" w:hAnsi="Times New Roman" w:cs="Times New Roman"/>
          <w:sz w:val="28"/>
          <w:szCs w:val="28"/>
          <w:lang w:val="ru-RU"/>
        </w:rPr>
        <w:t>ыс. рублей);</w:t>
      </w:r>
    </w:p>
    <w:p w:rsidR="000172E8" w:rsidRDefault="000172E8"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 xml:space="preserve">5 </w:t>
      </w:r>
      <w:r w:rsidRPr="006847C7">
        <w:rPr>
          <w:rFonts w:ascii="Times New Roman" w:hAnsi="Times New Roman" w:cs="Times New Roman"/>
          <w:sz w:val="28"/>
          <w:szCs w:val="28"/>
          <w:lang w:val="ru-RU"/>
        </w:rPr>
        <w:t xml:space="preserve">году – </w:t>
      </w:r>
      <w:r w:rsidR="00E634CB">
        <w:rPr>
          <w:rFonts w:ascii="Times New Roman" w:hAnsi="Times New Roman" w:cs="Times New Roman"/>
          <w:sz w:val="28"/>
          <w:szCs w:val="28"/>
          <w:lang w:val="ru-RU"/>
        </w:rPr>
        <w:t>12293,86</w:t>
      </w:r>
      <w:r w:rsidRPr="006847C7">
        <w:rPr>
          <w:rFonts w:ascii="Times New Roman" w:hAnsi="Times New Roman" w:cs="Times New Roman"/>
          <w:sz w:val="28"/>
          <w:szCs w:val="28"/>
          <w:lang w:val="ru-RU"/>
        </w:rPr>
        <w:t>тыс. рублей (выпадающие доходы – 0,00 т</w:t>
      </w:r>
      <w:r w:rsidR="00861D33">
        <w:rPr>
          <w:rFonts w:ascii="Times New Roman" w:hAnsi="Times New Roman" w:cs="Times New Roman"/>
          <w:sz w:val="28"/>
          <w:szCs w:val="28"/>
          <w:lang w:val="ru-RU"/>
        </w:rPr>
        <w:t>ыс. рублей);</w:t>
      </w:r>
    </w:p>
    <w:p w:rsidR="00861D33" w:rsidRDefault="00861D33" w:rsidP="00861D33">
      <w:pPr>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 xml:space="preserve">6 </w:t>
      </w:r>
      <w:r w:rsidRPr="006847C7">
        <w:rPr>
          <w:rFonts w:ascii="Times New Roman" w:hAnsi="Times New Roman" w:cs="Times New Roman"/>
          <w:sz w:val="28"/>
          <w:szCs w:val="28"/>
          <w:lang w:val="ru-RU"/>
        </w:rPr>
        <w:t xml:space="preserve">году – </w:t>
      </w:r>
      <w:r w:rsidR="00E634CB">
        <w:rPr>
          <w:rFonts w:ascii="Times New Roman" w:hAnsi="Times New Roman" w:cs="Times New Roman"/>
          <w:sz w:val="28"/>
          <w:szCs w:val="28"/>
          <w:lang w:val="ru-RU"/>
        </w:rPr>
        <w:t>13115,05</w:t>
      </w:r>
      <w:r w:rsidRPr="006847C7">
        <w:rPr>
          <w:rFonts w:ascii="Times New Roman" w:hAnsi="Times New Roman" w:cs="Times New Roman"/>
          <w:sz w:val="28"/>
          <w:szCs w:val="28"/>
          <w:lang w:val="ru-RU"/>
        </w:rPr>
        <w:t>тыс. рублей (выпадающие доходы – 0,00 т</w:t>
      </w:r>
      <w:r>
        <w:rPr>
          <w:rFonts w:ascii="Times New Roman" w:hAnsi="Times New Roman" w:cs="Times New Roman"/>
          <w:sz w:val="28"/>
          <w:szCs w:val="28"/>
          <w:lang w:val="ru-RU"/>
        </w:rPr>
        <w:t>ыс. рублей).</w:t>
      </w:r>
    </w:p>
    <w:p w:rsidR="00591B96" w:rsidRPr="006847C7" w:rsidRDefault="00FA4136"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Прогнозируемые суммы уточняются при формировании МБ на текущий финансовый год и плановый период.</w:t>
      </w:r>
    </w:p>
    <w:p w:rsidR="00C61E17" w:rsidRDefault="00C61E17" w:rsidP="005E4E41">
      <w:pPr>
        <w:ind w:firstLine="567"/>
        <w:jc w:val="both"/>
        <w:rPr>
          <w:rFonts w:ascii="Times New Roman" w:hAnsi="Times New Roman" w:cs="Times New Roman"/>
          <w:sz w:val="28"/>
          <w:szCs w:val="28"/>
          <w:lang w:val="ru-RU"/>
        </w:rPr>
      </w:pPr>
    </w:p>
    <w:p w:rsidR="00B86DBA" w:rsidRDefault="00B86DBA" w:rsidP="005E4E41">
      <w:pPr>
        <w:ind w:firstLine="567"/>
        <w:jc w:val="both"/>
        <w:rPr>
          <w:rFonts w:ascii="Times New Roman" w:hAnsi="Times New Roman" w:cs="Times New Roman"/>
          <w:sz w:val="28"/>
          <w:szCs w:val="28"/>
          <w:lang w:val="ru-RU"/>
        </w:rPr>
      </w:pPr>
    </w:p>
    <w:p w:rsidR="00B86DBA" w:rsidRDefault="00B86DBA" w:rsidP="005E4E41">
      <w:pPr>
        <w:ind w:firstLine="567"/>
        <w:jc w:val="both"/>
        <w:rPr>
          <w:rFonts w:ascii="Times New Roman" w:hAnsi="Times New Roman" w:cs="Times New Roman"/>
          <w:sz w:val="28"/>
          <w:szCs w:val="28"/>
          <w:lang w:val="ru-RU"/>
        </w:rPr>
      </w:pPr>
    </w:p>
    <w:p w:rsidR="00B86DBA" w:rsidRDefault="00B86DBA" w:rsidP="005E4E41">
      <w:pPr>
        <w:ind w:firstLine="567"/>
        <w:jc w:val="both"/>
        <w:rPr>
          <w:rFonts w:ascii="Times New Roman" w:hAnsi="Times New Roman" w:cs="Times New Roman"/>
          <w:sz w:val="28"/>
          <w:szCs w:val="28"/>
          <w:lang w:val="ru-RU"/>
        </w:rPr>
      </w:pPr>
    </w:p>
    <w:p w:rsidR="00B86DBA" w:rsidRDefault="00B86DBA" w:rsidP="005E4E41">
      <w:pPr>
        <w:ind w:firstLine="567"/>
        <w:jc w:val="both"/>
        <w:rPr>
          <w:rFonts w:ascii="Times New Roman" w:hAnsi="Times New Roman" w:cs="Times New Roman"/>
          <w:sz w:val="28"/>
          <w:szCs w:val="28"/>
          <w:lang w:val="ru-RU"/>
        </w:rPr>
      </w:pPr>
    </w:p>
    <w:p w:rsidR="00B86DBA" w:rsidRPr="006847C7" w:rsidRDefault="00B86DBA" w:rsidP="005E4E41">
      <w:pPr>
        <w:ind w:firstLine="567"/>
        <w:jc w:val="both"/>
        <w:rPr>
          <w:rFonts w:ascii="Times New Roman" w:hAnsi="Times New Roman" w:cs="Times New Roman"/>
          <w:sz w:val="28"/>
          <w:szCs w:val="28"/>
          <w:lang w:val="ru-RU"/>
        </w:rPr>
      </w:pPr>
    </w:p>
    <w:p w:rsidR="00C61E17" w:rsidRPr="006847C7" w:rsidRDefault="00C61E17"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lastRenderedPageBreak/>
        <w:t xml:space="preserve">Раздел 7. Сведения об основных мерах правового регулирования </w:t>
      </w:r>
    </w:p>
    <w:p w:rsidR="0001474A" w:rsidRDefault="00C61E17"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в сфере реализации Программы</w:t>
      </w:r>
    </w:p>
    <w:p w:rsidR="00924FD7" w:rsidRPr="0001474A" w:rsidRDefault="00924FD7" w:rsidP="005E4E41">
      <w:pPr>
        <w:jc w:val="center"/>
        <w:rPr>
          <w:rFonts w:ascii="Times New Roman" w:hAnsi="Times New Roman" w:cs="Times New Roman"/>
          <w:sz w:val="28"/>
          <w:szCs w:val="28"/>
          <w:lang w:val="ru-RU"/>
        </w:rPr>
      </w:pPr>
    </w:p>
    <w:p w:rsidR="00C61E17" w:rsidRPr="0001474A" w:rsidRDefault="00C61E17" w:rsidP="005E4E41">
      <w:pPr>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Сведения об основных мерах правового регулирования в сфере реализации Программы приведены в приложении № 1</w:t>
      </w:r>
      <w:r w:rsidR="00B717DC">
        <w:rPr>
          <w:rFonts w:ascii="Times New Roman" w:hAnsi="Times New Roman" w:cs="Times New Roman"/>
          <w:sz w:val="28"/>
          <w:szCs w:val="28"/>
          <w:lang w:val="ru-RU"/>
        </w:rPr>
        <w:t>2</w:t>
      </w:r>
      <w:r w:rsidRPr="0001474A">
        <w:rPr>
          <w:rFonts w:ascii="Times New Roman" w:hAnsi="Times New Roman" w:cs="Times New Roman"/>
          <w:sz w:val="28"/>
          <w:szCs w:val="28"/>
          <w:lang w:val="ru-RU"/>
        </w:rPr>
        <w:t>к Программе.</w:t>
      </w:r>
    </w:p>
    <w:p w:rsidR="00C61E17" w:rsidRPr="0001474A" w:rsidRDefault="00C61E17" w:rsidP="005E4E41">
      <w:pPr>
        <w:jc w:val="both"/>
        <w:rPr>
          <w:rFonts w:ascii="Times New Roman" w:hAnsi="Times New Roman" w:cs="Times New Roman"/>
          <w:sz w:val="28"/>
          <w:szCs w:val="28"/>
          <w:lang w:val="ru-RU"/>
        </w:rPr>
      </w:pPr>
    </w:p>
    <w:p w:rsidR="00C61E17" w:rsidRPr="0001474A" w:rsidRDefault="00C61E17" w:rsidP="005E4E41">
      <w:pPr>
        <w:jc w:val="center"/>
        <w:rPr>
          <w:rFonts w:ascii="Times New Roman" w:hAnsi="Times New Roman" w:cs="Times New Roman"/>
          <w:sz w:val="28"/>
          <w:szCs w:val="28"/>
          <w:lang w:val="ru-RU"/>
        </w:rPr>
      </w:pPr>
    </w:p>
    <w:p w:rsidR="00C61E17" w:rsidRPr="0001474A" w:rsidRDefault="00C61E17" w:rsidP="005E4E41">
      <w:pPr>
        <w:jc w:val="center"/>
        <w:rPr>
          <w:rFonts w:ascii="Times New Roman" w:hAnsi="Times New Roman" w:cs="Times New Roman"/>
          <w:sz w:val="28"/>
          <w:szCs w:val="28"/>
          <w:lang w:val="ru-RU"/>
        </w:rPr>
      </w:pPr>
    </w:p>
    <w:p w:rsidR="008D50BA" w:rsidRPr="00DF0A63" w:rsidRDefault="008D50BA" w:rsidP="008D50BA">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З</w:t>
      </w:r>
      <w:r w:rsidRPr="00DF0A63">
        <w:rPr>
          <w:rFonts w:ascii="Times New Roman" w:hAnsi="Times New Roman" w:cs="Times New Roman"/>
          <w:sz w:val="28"/>
          <w:szCs w:val="28"/>
          <w:lang w:val="ru-RU"/>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DF0A63">
        <w:rPr>
          <w:rFonts w:ascii="Times New Roman" w:hAnsi="Times New Roman" w:cs="Times New Roman"/>
          <w:sz w:val="28"/>
          <w:szCs w:val="28"/>
          <w:lang w:val="ru-RU"/>
        </w:rPr>
        <w:t>лавы</w:t>
      </w:r>
      <w:proofErr w:type="spellEnd"/>
      <w:r w:rsidRPr="00DF0A63">
        <w:rPr>
          <w:rFonts w:ascii="Times New Roman" w:hAnsi="Times New Roman" w:cs="Times New Roman"/>
          <w:sz w:val="28"/>
          <w:szCs w:val="28"/>
          <w:lang w:val="ru-RU"/>
        </w:rPr>
        <w:t xml:space="preserve"> администрации </w:t>
      </w:r>
    </w:p>
    <w:p w:rsidR="008D50BA" w:rsidRDefault="008D50BA" w:rsidP="008D50BA">
      <w:pPr>
        <w:jc w:val="both"/>
        <w:rPr>
          <w:rFonts w:ascii="Times New Roman" w:hAnsi="Times New Roman" w:cs="Times New Roman"/>
          <w:sz w:val="28"/>
          <w:szCs w:val="28"/>
          <w:lang w:val="ru-RU"/>
        </w:rPr>
      </w:pPr>
      <w:r w:rsidRPr="00DF0A63">
        <w:rPr>
          <w:rFonts w:ascii="Times New Roman" w:hAnsi="Times New Roman" w:cs="Times New Roman"/>
          <w:sz w:val="28"/>
          <w:szCs w:val="28"/>
          <w:lang w:val="ru-RU"/>
        </w:rPr>
        <w:t>Советского</w:t>
      </w:r>
      <w:r>
        <w:rPr>
          <w:rFonts w:ascii="Times New Roman" w:hAnsi="Times New Roman" w:cs="Times New Roman"/>
          <w:sz w:val="28"/>
          <w:szCs w:val="28"/>
          <w:lang w:val="ru-RU"/>
        </w:rPr>
        <w:t xml:space="preserve"> муниципального </w:t>
      </w:r>
      <w:r w:rsidRPr="00DF0A63">
        <w:rPr>
          <w:rFonts w:ascii="Times New Roman" w:hAnsi="Times New Roman" w:cs="Times New Roman"/>
          <w:sz w:val="28"/>
          <w:szCs w:val="28"/>
          <w:lang w:val="ru-RU"/>
        </w:rPr>
        <w:t xml:space="preserve">округа </w:t>
      </w:r>
    </w:p>
    <w:p w:rsidR="008D50BA" w:rsidRDefault="008D50BA" w:rsidP="008D50BA">
      <w:pPr>
        <w:jc w:val="both"/>
        <w:rPr>
          <w:rFonts w:ascii="Times New Roman" w:hAnsi="Times New Roman" w:cs="Times New Roman"/>
          <w:sz w:val="28"/>
          <w:szCs w:val="28"/>
          <w:lang w:val="ru-RU"/>
        </w:rPr>
      </w:pPr>
      <w:r w:rsidRPr="00DF0A63">
        <w:rPr>
          <w:rFonts w:ascii="Times New Roman" w:hAnsi="Times New Roman" w:cs="Times New Roman"/>
          <w:sz w:val="28"/>
          <w:szCs w:val="28"/>
          <w:lang w:val="ru-RU"/>
        </w:rPr>
        <w:t>Ставропольского края</w:t>
      </w:r>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AA0CF7" w:rsidRDefault="00AA0CF7" w:rsidP="005E4E41">
      <w:pPr>
        <w:rPr>
          <w:rFonts w:ascii="Times New Roman" w:hAnsi="Times New Roman" w:cs="Times New Roman"/>
          <w:sz w:val="28"/>
          <w:szCs w:val="28"/>
          <w:lang w:val="ru-RU"/>
        </w:rPr>
      </w:pPr>
    </w:p>
    <w:p w:rsidR="00AA0CF7" w:rsidRDefault="00AA0CF7" w:rsidP="005E4E41">
      <w:pPr>
        <w:rPr>
          <w:rFonts w:ascii="Times New Roman" w:hAnsi="Times New Roman" w:cs="Times New Roman"/>
          <w:sz w:val="28"/>
          <w:szCs w:val="28"/>
          <w:lang w:val="ru-RU"/>
        </w:rPr>
      </w:pPr>
    </w:p>
    <w:p w:rsidR="00EA3217" w:rsidRDefault="00EA3217" w:rsidP="005E4E41">
      <w:pPr>
        <w:rPr>
          <w:rFonts w:ascii="Times New Roman" w:hAnsi="Times New Roman" w:cs="Times New Roman"/>
          <w:sz w:val="28"/>
          <w:szCs w:val="28"/>
          <w:lang w:val="ru-RU"/>
        </w:rPr>
      </w:pPr>
    </w:p>
    <w:p w:rsidR="00472984" w:rsidRDefault="00472984" w:rsidP="005E4E41">
      <w:pPr>
        <w:rPr>
          <w:rFonts w:ascii="Times New Roman" w:hAnsi="Times New Roman" w:cs="Times New Roman"/>
          <w:sz w:val="28"/>
          <w:szCs w:val="28"/>
          <w:lang w:val="ru-RU"/>
        </w:rPr>
      </w:pPr>
    </w:p>
    <w:p w:rsidR="00472984" w:rsidRDefault="00472984" w:rsidP="005E4E41">
      <w:pPr>
        <w:rPr>
          <w:rFonts w:ascii="Times New Roman" w:hAnsi="Times New Roman" w:cs="Times New Roman"/>
          <w:sz w:val="28"/>
          <w:szCs w:val="28"/>
          <w:lang w:val="ru-RU"/>
        </w:rPr>
      </w:pPr>
    </w:p>
    <w:p w:rsidR="00861D33" w:rsidRDefault="00861D33" w:rsidP="005E4E41">
      <w:pPr>
        <w:rPr>
          <w:rFonts w:ascii="Times New Roman" w:hAnsi="Times New Roman" w:cs="Times New Roman"/>
          <w:sz w:val="28"/>
          <w:szCs w:val="28"/>
          <w:lang w:val="ru-RU"/>
        </w:rPr>
      </w:pPr>
    </w:p>
    <w:p w:rsidR="00861D33" w:rsidRDefault="00861D33" w:rsidP="005E4E41">
      <w:pPr>
        <w:rPr>
          <w:rFonts w:ascii="Times New Roman" w:hAnsi="Times New Roman" w:cs="Times New Roman"/>
          <w:sz w:val="28"/>
          <w:szCs w:val="28"/>
          <w:lang w:val="ru-RU"/>
        </w:rPr>
      </w:pPr>
      <w:r>
        <w:rPr>
          <w:rFonts w:ascii="Times New Roman" w:hAnsi="Times New Roman" w:cs="Times New Roman"/>
          <w:sz w:val="28"/>
          <w:szCs w:val="28"/>
          <w:lang w:val="ru-RU"/>
        </w:rPr>
        <w:br/>
      </w:r>
    </w:p>
    <w:p w:rsidR="00861D33" w:rsidRDefault="00861D33" w:rsidP="005E4E41">
      <w:pPr>
        <w:rPr>
          <w:rFonts w:ascii="Times New Roman" w:hAnsi="Times New Roman" w:cs="Times New Roman"/>
          <w:sz w:val="28"/>
          <w:szCs w:val="28"/>
          <w:lang w:val="ru-RU"/>
        </w:rPr>
      </w:pPr>
    </w:p>
    <w:p w:rsidR="00861D33" w:rsidRDefault="00861D33" w:rsidP="005E4E41">
      <w:pPr>
        <w:rPr>
          <w:rFonts w:ascii="Times New Roman" w:hAnsi="Times New Roman" w:cs="Times New Roman"/>
          <w:sz w:val="28"/>
          <w:szCs w:val="28"/>
          <w:lang w:val="ru-RU"/>
        </w:rPr>
      </w:pPr>
    </w:p>
    <w:p w:rsidR="00861D33" w:rsidRDefault="00861D33" w:rsidP="005E4E41">
      <w:pPr>
        <w:rPr>
          <w:rFonts w:ascii="Times New Roman" w:hAnsi="Times New Roman" w:cs="Times New Roman"/>
          <w:sz w:val="28"/>
          <w:szCs w:val="28"/>
          <w:lang w:val="ru-RU"/>
        </w:rPr>
      </w:pPr>
      <w:r>
        <w:rPr>
          <w:rFonts w:ascii="Times New Roman" w:hAnsi="Times New Roman" w:cs="Times New Roman"/>
          <w:sz w:val="28"/>
          <w:szCs w:val="28"/>
          <w:lang w:val="ru-RU"/>
        </w:rPr>
        <w:br/>
      </w:r>
    </w:p>
    <w:p w:rsidR="00BD1493" w:rsidRDefault="00BD1493" w:rsidP="005E4E41">
      <w:pPr>
        <w:rPr>
          <w:rFonts w:ascii="Times New Roman" w:hAnsi="Times New Roman" w:cs="Times New Roman"/>
          <w:sz w:val="28"/>
          <w:szCs w:val="28"/>
          <w:lang w:val="ru-RU"/>
        </w:rPr>
      </w:pPr>
    </w:p>
    <w:p w:rsidR="00BD1493" w:rsidRDefault="00BD1493" w:rsidP="005E4E41">
      <w:pPr>
        <w:rPr>
          <w:rFonts w:ascii="Times New Roman" w:hAnsi="Times New Roman" w:cs="Times New Roman"/>
          <w:sz w:val="28"/>
          <w:szCs w:val="28"/>
          <w:lang w:val="ru-RU"/>
        </w:rPr>
      </w:pPr>
    </w:p>
    <w:p w:rsidR="008D50BA" w:rsidRDefault="008D50BA" w:rsidP="005E4E41">
      <w:pPr>
        <w:rPr>
          <w:rFonts w:ascii="Times New Roman" w:hAnsi="Times New Roman" w:cs="Times New Roman"/>
          <w:sz w:val="28"/>
          <w:szCs w:val="28"/>
          <w:lang w:val="ru-RU"/>
        </w:rPr>
      </w:pPr>
    </w:p>
    <w:p w:rsidR="008D50BA" w:rsidRDefault="008D50BA"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C45FAB" w:rsidRDefault="00C45FAB" w:rsidP="005E4E41">
      <w:pPr>
        <w:rPr>
          <w:rFonts w:ascii="Times New Roman" w:hAnsi="Times New Roman" w:cs="Times New Roman"/>
          <w:sz w:val="28"/>
          <w:szCs w:val="28"/>
          <w:lang w:val="ru-RU"/>
        </w:rPr>
      </w:pPr>
    </w:p>
    <w:p w:rsidR="00BD1493" w:rsidRDefault="00BD1493" w:rsidP="005E4E41">
      <w:pPr>
        <w:rPr>
          <w:rFonts w:ascii="Times New Roman" w:hAnsi="Times New Roman" w:cs="Times New Roman"/>
          <w:sz w:val="28"/>
          <w:szCs w:val="28"/>
          <w:lang w:val="ru-RU"/>
        </w:rPr>
      </w:pPr>
    </w:p>
    <w:p w:rsidR="00AA0CF7" w:rsidRDefault="00AA0CF7" w:rsidP="005E4E41">
      <w:pPr>
        <w:rPr>
          <w:rFonts w:ascii="Times New Roman" w:hAnsi="Times New Roman" w:cs="Times New Roman"/>
          <w:sz w:val="28"/>
          <w:szCs w:val="28"/>
          <w:lang w:val="ru-RU"/>
        </w:rPr>
      </w:pPr>
    </w:p>
    <w:p w:rsidR="00AA0CF7" w:rsidRDefault="00AA0CF7" w:rsidP="005E4E41">
      <w:pPr>
        <w:rPr>
          <w:rFonts w:ascii="Times New Roman" w:hAnsi="Times New Roman" w:cs="Times New Roman"/>
          <w:sz w:val="28"/>
          <w:szCs w:val="28"/>
          <w:lang w:val="ru-RU"/>
        </w:rPr>
      </w:pPr>
    </w:p>
    <w:p w:rsidR="00AA0CF7" w:rsidRDefault="00AA0CF7" w:rsidP="005E4E41">
      <w:pPr>
        <w:rPr>
          <w:rFonts w:ascii="Times New Roman" w:hAnsi="Times New Roman" w:cs="Times New Roman"/>
          <w:sz w:val="28"/>
          <w:szCs w:val="28"/>
          <w:lang w:val="ru-RU"/>
        </w:rPr>
      </w:pPr>
    </w:p>
    <w:tbl>
      <w:tblPr>
        <w:tblStyle w:val="af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961"/>
      </w:tblGrid>
      <w:tr w:rsidR="00AA0CF7" w:rsidRPr="000C7E28" w:rsidTr="009838B0">
        <w:tc>
          <w:tcPr>
            <w:tcW w:w="4786" w:type="dxa"/>
          </w:tcPr>
          <w:p w:rsidR="00AA0CF7" w:rsidRDefault="00AA0CF7" w:rsidP="005E4E41">
            <w:pPr>
              <w:rPr>
                <w:rFonts w:ascii="Times New Roman" w:hAnsi="Times New Roman" w:cs="Times New Roman"/>
                <w:sz w:val="28"/>
                <w:szCs w:val="28"/>
                <w:lang w:val="ru-RU"/>
              </w:rPr>
            </w:pPr>
          </w:p>
        </w:tc>
        <w:tc>
          <w:tcPr>
            <w:tcW w:w="4961" w:type="dxa"/>
          </w:tcPr>
          <w:p w:rsidR="00AA0CF7" w:rsidRDefault="00AA0CF7" w:rsidP="005E4E41">
            <w:pPr>
              <w:ind w:left="34"/>
              <w:rPr>
                <w:rFonts w:ascii="Times New Roman" w:hAnsi="Times New Roman" w:cs="Times New Roman"/>
                <w:sz w:val="28"/>
                <w:szCs w:val="28"/>
                <w:lang w:val="ru-RU"/>
              </w:rPr>
            </w:pPr>
            <w:r>
              <w:rPr>
                <w:rFonts w:ascii="Times New Roman" w:hAnsi="Times New Roman" w:cs="Times New Roman"/>
                <w:sz w:val="28"/>
                <w:szCs w:val="28"/>
                <w:lang w:val="ru-RU"/>
              </w:rPr>
              <w:t>П</w:t>
            </w:r>
            <w:r w:rsidRPr="00CB4251">
              <w:rPr>
                <w:rFonts w:ascii="Times New Roman" w:hAnsi="Times New Roman" w:cs="Times New Roman"/>
                <w:sz w:val="28"/>
                <w:szCs w:val="28"/>
                <w:lang w:val="ru-RU"/>
              </w:rPr>
              <w:t xml:space="preserve">риложение № </w:t>
            </w:r>
            <w:r>
              <w:rPr>
                <w:rFonts w:ascii="Times New Roman" w:hAnsi="Times New Roman" w:cs="Times New Roman"/>
                <w:sz w:val="28"/>
                <w:szCs w:val="28"/>
                <w:lang w:val="ru-RU"/>
              </w:rPr>
              <w:t>5</w:t>
            </w:r>
          </w:p>
          <w:p w:rsidR="00AA0CF7" w:rsidRPr="00CB4251" w:rsidRDefault="00AA0CF7" w:rsidP="005E4E41">
            <w:pPr>
              <w:ind w:left="34"/>
              <w:rPr>
                <w:rFonts w:ascii="Times New Roman" w:hAnsi="Times New Roman" w:cs="Times New Roman"/>
                <w:sz w:val="28"/>
                <w:szCs w:val="28"/>
                <w:lang w:val="ru-RU"/>
              </w:rPr>
            </w:pPr>
            <w:r w:rsidRPr="006847C7">
              <w:rPr>
                <w:rFonts w:ascii="Times New Roman" w:hAnsi="Times New Roman" w:cs="Times New Roman"/>
                <w:sz w:val="28"/>
                <w:szCs w:val="28"/>
                <w:lang w:val="ru-RU"/>
              </w:rPr>
              <w:t>к муниципальной программе</w:t>
            </w:r>
          </w:p>
          <w:p w:rsidR="00AA0CF7" w:rsidRDefault="00AA0CF7" w:rsidP="005E4E41">
            <w:pPr>
              <w:autoSpaceDE w:val="0"/>
              <w:autoSpaceDN w:val="0"/>
              <w:adjustRightInd w:val="0"/>
              <w:ind w:left="35" w:hanging="35"/>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Советского </w:t>
            </w:r>
            <w:r w:rsidR="00BD1493">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w:t>
            </w:r>
          </w:p>
          <w:p w:rsidR="00AA0CF7" w:rsidRDefault="00AA0CF7" w:rsidP="005E4E41">
            <w:pPr>
              <w:autoSpaceDE w:val="0"/>
              <w:autoSpaceDN w:val="0"/>
              <w:adjustRightInd w:val="0"/>
              <w:ind w:left="35" w:hanging="35"/>
              <w:rPr>
                <w:rFonts w:ascii="Times New Roman" w:hAnsi="Times New Roman" w:cs="Times New Roman"/>
                <w:sz w:val="28"/>
                <w:szCs w:val="28"/>
                <w:lang w:val="ru-RU"/>
              </w:rPr>
            </w:pPr>
            <w:r w:rsidRPr="006847C7">
              <w:rPr>
                <w:rFonts w:ascii="Times New Roman" w:hAnsi="Times New Roman" w:cs="Times New Roman"/>
                <w:sz w:val="28"/>
                <w:szCs w:val="28"/>
                <w:lang w:val="ru-RU"/>
              </w:rPr>
              <w:t>Ставропольского края</w:t>
            </w:r>
          </w:p>
          <w:p w:rsidR="00AA0CF7" w:rsidRDefault="00AA0CF7" w:rsidP="005E4E41">
            <w:pPr>
              <w:autoSpaceDE w:val="0"/>
              <w:autoSpaceDN w:val="0"/>
              <w:adjustRightInd w:val="0"/>
              <w:ind w:left="35" w:hanging="35"/>
              <w:rPr>
                <w:rFonts w:ascii="Times New Roman" w:hAnsi="Times New Roman" w:cs="Times New Roman"/>
                <w:sz w:val="28"/>
                <w:szCs w:val="28"/>
                <w:lang w:val="ru-RU"/>
              </w:rPr>
            </w:pPr>
            <w:r w:rsidRPr="006847C7">
              <w:rPr>
                <w:rFonts w:ascii="Times New Roman" w:hAnsi="Times New Roman" w:cs="Times New Roman"/>
                <w:sz w:val="28"/>
                <w:szCs w:val="28"/>
                <w:lang w:val="ru-RU"/>
              </w:rPr>
              <w:t>«Модернизация, развитие и</w:t>
            </w:r>
          </w:p>
          <w:p w:rsidR="00AA0CF7" w:rsidRDefault="00AA0CF7" w:rsidP="005E4E41">
            <w:pPr>
              <w:autoSpaceDE w:val="0"/>
              <w:autoSpaceDN w:val="0"/>
              <w:adjustRightInd w:val="0"/>
              <w:ind w:left="35" w:hanging="35"/>
              <w:rPr>
                <w:rFonts w:ascii="Times New Roman" w:hAnsi="Times New Roman" w:cs="Times New Roman"/>
                <w:sz w:val="28"/>
                <w:szCs w:val="28"/>
                <w:lang w:val="ru-RU"/>
              </w:rPr>
            </w:pPr>
            <w:r w:rsidRPr="006847C7">
              <w:rPr>
                <w:rFonts w:ascii="Times New Roman" w:hAnsi="Times New Roman" w:cs="Times New Roman"/>
                <w:sz w:val="28"/>
                <w:szCs w:val="28"/>
                <w:lang w:val="ru-RU"/>
              </w:rPr>
              <w:t>содержание коммунального хозяйства</w:t>
            </w:r>
          </w:p>
          <w:p w:rsidR="00AA0CF7" w:rsidRDefault="00AA0CF7" w:rsidP="005E4E41">
            <w:pPr>
              <w:autoSpaceDE w:val="0"/>
              <w:autoSpaceDN w:val="0"/>
              <w:adjustRightInd w:val="0"/>
              <w:ind w:left="35" w:hanging="35"/>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Советского </w:t>
            </w:r>
            <w:r w:rsidR="00C45FAB">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w:t>
            </w:r>
          </w:p>
          <w:p w:rsidR="00AA0CF7" w:rsidRDefault="00AA0CF7" w:rsidP="005E4E41">
            <w:pPr>
              <w:autoSpaceDE w:val="0"/>
              <w:autoSpaceDN w:val="0"/>
              <w:adjustRightInd w:val="0"/>
              <w:ind w:left="35" w:hanging="35"/>
              <w:rPr>
                <w:rFonts w:ascii="Times New Roman" w:hAnsi="Times New Roman" w:cs="Times New Roman"/>
                <w:sz w:val="28"/>
                <w:szCs w:val="28"/>
                <w:lang w:val="ru-RU"/>
              </w:rPr>
            </w:pPr>
            <w:r w:rsidRPr="006847C7">
              <w:rPr>
                <w:rFonts w:ascii="Times New Roman" w:hAnsi="Times New Roman" w:cs="Times New Roman"/>
                <w:sz w:val="28"/>
                <w:szCs w:val="28"/>
                <w:lang w:val="ru-RU"/>
              </w:rPr>
              <w:t>Ставропольского края»</w:t>
            </w:r>
          </w:p>
          <w:p w:rsidR="00AA0CF7" w:rsidRDefault="00AA0CF7" w:rsidP="00282FE7">
            <w:pPr>
              <w:autoSpaceDE w:val="0"/>
              <w:autoSpaceDN w:val="0"/>
              <w:adjustRightInd w:val="0"/>
              <w:ind w:left="35" w:hanging="35"/>
              <w:rPr>
                <w:rFonts w:ascii="Times New Roman" w:hAnsi="Times New Roman" w:cs="Times New Roman"/>
                <w:sz w:val="28"/>
                <w:szCs w:val="28"/>
                <w:lang w:val="ru-RU"/>
              </w:rPr>
            </w:pPr>
          </w:p>
        </w:tc>
      </w:tr>
    </w:tbl>
    <w:p w:rsidR="00AA0CF7" w:rsidRPr="006847C7" w:rsidRDefault="00AA0CF7" w:rsidP="005E4E41">
      <w:pPr>
        <w:jc w:val="center"/>
        <w:rPr>
          <w:rFonts w:ascii="Times New Roman" w:hAnsi="Times New Roman" w:cs="Times New Roman"/>
          <w:sz w:val="28"/>
          <w:szCs w:val="28"/>
          <w:lang w:val="ru-RU"/>
        </w:rPr>
      </w:pPr>
      <w:proofErr w:type="gramStart"/>
      <w:r w:rsidRPr="006847C7">
        <w:rPr>
          <w:rFonts w:ascii="Times New Roman" w:hAnsi="Times New Roman" w:cs="Times New Roman"/>
          <w:sz w:val="28"/>
          <w:szCs w:val="28"/>
          <w:lang w:val="ru-RU"/>
        </w:rPr>
        <w:t>П</w:t>
      </w:r>
      <w:proofErr w:type="gramEnd"/>
      <w:r w:rsidRPr="006847C7">
        <w:rPr>
          <w:rFonts w:ascii="Times New Roman" w:hAnsi="Times New Roman" w:cs="Times New Roman"/>
          <w:sz w:val="28"/>
          <w:szCs w:val="28"/>
          <w:lang w:val="ru-RU"/>
        </w:rPr>
        <w:t xml:space="preserve"> А С П О Р Т</w:t>
      </w:r>
    </w:p>
    <w:p w:rsidR="00AA0CF7" w:rsidRPr="006847C7" w:rsidRDefault="00AA0CF7"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подпрограммы «</w:t>
      </w:r>
      <w:r>
        <w:rPr>
          <w:rFonts w:ascii="Times New Roman" w:hAnsi="Times New Roman" w:cs="Times New Roman"/>
          <w:sz w:val="28"/>
          <w:szCs w:val="28"/>
          <w:lang w:val="ru-RU"/>
        </w:rPr>
        <w:t>Приобретение специализированной техники для нужд жилищно-коммунального обслуживания</w:t>
      </w:r>
      <w:r w:rsidRPr="006847C7">
        <w:rPr>
          <w:rFonts w:ascii="Times New Roman" w:hAnsi="Times New Roman" w:cs="Times New Roman"/>
          <w:sz w:val="28"/>
          <w:szCs w:val="28"/>
          <w:lang w:val="ru-RU"/>
        </w:rPr>
        <w:t>»</w:t>
      </w:r>
    </w:p>
    <w:p w:rsidR="00AA0CF7" w:rsidRPr="006847C7" w:rsidRDefault="00AA0CF7"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муниципальной программы Советского </w:t>
      </w:r>
      <w:r w:rsidR="00BD1493">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proofErr w:type="spellStart"/>
      <w:r w:rsidR="00906177">
        <w:rPr>
          <w:rFonts w:ascii="Times New Roman" w:hAnsi="Times New Roman" w:cs="Times New Roman"/>
          <w:sz w:val="28"/>
          <w:szCs w:val="28"/>
          <w:lang w:val="ru-RU"/>
        </w:rPr>
        <w:t>миуниципального</w:t>
      </w:r>
      <w:r w:rsidRPr="006847C7">
        <w:rPr>
          <w:rFonts w:ascii="Times New Roman" w:hAnsi="Times New Roman" w:cs="Times New Roman"/>
          <w:sz w:val="28"/>
          <w:szCs w:val="28"/>
          <w:lang w:val="ru-RU"/>
        </w:rPr>
        <w:t>округа</w:t>
      </w:r>
      <w:proofErr w:type="spellEnd"/>
      <w:r w:rsidRPr="006847C7">
        <w:rPr>
          <w:rFonts w:ascii="Times New Roman" w:hAnsi="Times New Roman" w:cs="Times New Roman"/>
          <w:sz w:val="28"/>
          <w:szCs w:val="28"/>
          <w:lang w:val="ru-RU"/>
        </w:rPr>
        <w:t xml:space="preserve"> Ставропольского края»</w:t>
      </w:r>
    </w:p>
    <w:p w:rsidR="00AA0CF7" w:rsidRPr="006847C7" w:rsidRDefault="00AA0CF7" w:rsidP="005E4E41">
      <w:pPr>
        <w:jc w:val="center"/>
        <w:rPr>
          <w:rFonts w:ascii="Times New Roman" w:hAnsi="Times New Roman" w:cs="Times New Roman"/>
          <w:sz w:val="28"/>
          <w:szCs w:val="28"/>
          <w:lang w:val="ru-RU"/>
        </w:rPr>
      </w:pPr>
    </w:p>
    <w:tbl>
      <w:tblPr>
        <w:tblStyle w:val="af4"/>
        <w:tblW w:w="9606" w:type="dxa"/>
        <w:tblLayout w:type="fixed"/>
        <w:tblLook w:val="04A0"/>
      </w:tblPr>
      <w:tblGrid>
        <w:gridCol w:w="3510"/>
        <w:gridCol w:w="6096"/>
      </w:tblGrid>
      <w:tr w:rsidR="00AA0CF7" w:rsidRPr="000C7E28" w:rsidTr="00B86DBA">
        <w:tc>
          <w:tcPr>
            <w:tcW w:w="3510" w:type="dxa"/>
          </w:tcPr>
          <w:p w:rsidR="00AA0CF7" w:rsidRPr="0001474A" w:rsidRDefault="00AA0CF7" w:rsidP="00BD1493">
            <w:pPr>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Ответственный исполнитель подпрограммы Советского </w:t>
            </w:r>
            <w:r w:rsidR="00BD1493">
              <w:rPr>
                <w:rFonts w:ascii="Times New Roman" w:hAnsi="Times New Roman" w:cs="Times New Roman"/>
                <w:sz w:val="28"/>
                <w:szCs w:val="28"/>
                <w:lang w:val="ru-RU"/>
              </w:rPr>
              <w:t>муниципального</w:t>
            </w:r>
            <w:r w:rsidRPr="0001474A">
              <w:rPr>
                <w:rFonts w:ascii="Times New Roman" w:hAnsi="Times New Roman" w:cs="Times New Roman"/>
                <w:sz w:val="28"/>
                <w:szCs w:val="28"/>
                <w:lang w:val="ru-RU"/>
              </w:rPr>
              <w:t xml:space="preserve"> округа Ставропольского края «Модернизация, развитие и содержание коммунального хозяйства  Советского </w:t>
            </w:r>
            <w:r w:rsidR="00C45FAB">
              <w:rPr>
                <w:rFonts w:ascii="Times New Roman" w:hAnsi="Times New Roman" w:cs="Times New Roman"/>
                <w:sz w:val="28"/>
                <w:szCs w:val="28"/>
                <w:lang w:val="ru-RU"/>
              </w:rPr>
              <w:t>муниципального</w:t>
            </w:r>
            <w:r w:rsidRPr="0001474A">
              <w:rPr>
                <w:rFonts w:ascii="Times New Roman" w:hAnsi="Times New Roman" w:cs="Times New Roman"/>
                <w:sz w:val="28"/>
                <w:szCs w:val="28"/>
                <w:lang w:val="ru-RU"/>
              </w:rPr>
              <w:t xml:space="preserve"> округа Ставропольского края» муниципальной программы Советского </w:t>
            </w:r>
            <w:proofErr w:type="spellStart"/>
            <w:r w:rsidR="00BD1493">
              <w:rPr>
                <w:rFonts w:ascii="Times New Roman" w:hAnsi="Times New Roman" w:cs="Times New Roman"/>
                <w:sz w:val="28"/>
                <w:szCs w:val="28"/>
                <w:lang w:val="ru-RU"/>
              </w:rPr>
              <w:t>муниципального</w:t>
            </w:r>
            <w:r w:rsidRPr="0001474A">
              <w:rPr>
                <w:rFonts w:ascii="Times New Roman" w:hAnsi="Times New Roman" w:cs="Times New Roman"/>
                <w:sz w:val="28"/>
                <w:szCs w:val="28"/>
                <w:lang w:val="ru-RU"/>
              </w:rPr>
              <w:t>округа</w:t>
            </w:r>
            <w:proofErr w:type="spellEnd"/>
            <w:r w:rsidRPr="0001474A">
              <w:rPr>
                <w:rFonts w:ascii="Times New Roman" w:hAnsi="Times New Roman" w:cs="Times New Roman"/>
                <w:sz w:val="28"/>
                <w:szCs w:val="28"/>
                <w:lang w:val="ru-RU"/>
              </w:rPr>
              <w:t xml:space="preserve"> Ставропольского края «Модернизация, развитие и содержание коммунального хозяйства  Советского городского округа Ставропольского края»  (далее соответственно – Подпрограмма, Программа) </w:t>
            </w:r>
          </w:p>
        </w:tc>
        <w:tc>
          <w:tcPr>
            <w:tcW w:w="6096" w:type="dxa"/>
          </w:tcPr>
          <w:p w:rsidR="00AA0CF7" w:rsidRPr="006847C7" w:rsidRDefault="00D57090" w:rsidP="00C45FAB">
            <w:pPr>
              <w:suppressAutoHyphens/>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администрация Советского </w:t>
            </w:r>
            <w:r w:rsidR="00C45FAB">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 (далее – администрация округа) в лице </w:t>
            </w:r>
            <w:proofErr w:type="spellStart"/>
            <w:r>
              <w:rPr>
                <w:rFonts w:ascii="Times New Roman" w:hAnsi="Times New Roman" w:cs="Times New Roman"/>
                <w:sz w:val="28"/>
                <w:szCs w:val="28"/>
                <w:lang w:val="ru-RU"/>
              </w:rPr>
              <w:t>з</w:t>
            </w:r>
            <w:r w:rsidRPr="00DF0A63">
              <w:rPr>
                <w:rFonts w:ascii="Times New Roman" w:hAnsi="Times New Roman" w:cs="Times New Roman"/>
                <w:sz w:val="28"/>
                <w:szCs w:val="28"/>
                <w:lang w:val="ru-RU"/>
              </w:rPr>
              <w:t>аместител</w:t>
            </w:r>
            <w:r>
              <w:rPr>
                <w:rFonts w:ascii="Times New Roman" w:hAnsi="Times New Roman" w:cs="Times New Roman"/>
                <w:sz w:val="28"/>
                <w:szCs w:val="28"/>
                <w:lang w:val="ru-RU"/>
              </w:rPr>
              <w:t>я</w:t>
            </w:r>
            <w:r w:rsidRPr="00FD4908">
              <w:rPr>
                <w:rFonts w:ascii="Times New Roman" w:hAnsi="Times New Roman" w:cs="Times New Roman"/>
                <w:sz w:val="28"/>
                <w:szCs w:val="28"/>
                <w:lang w:val="ru-RU"/>
              </w:rPr>
              <w:t>Г</w:t>
            </w:r>
            <w:r w:rsidRPr="00DF0A63">
              <w:rPr>
                <w:rFonts w:ascii="Times New Roman" w:hAnsi="Times New Roman" w:cs="Times New Roman"/>
                <w:sz w:val="28"/>
                <w:szCs w:val="28"/>
                <w:lang w:val="ru-RU"/>
              </w:rPr>
              <w:t>лавы</w:t>
            </w:r>
            <w:proofErr w:type="spellEnd"/>
            <w:r w:rsidRPr="00DF0A63">
              <w:rPr>
                <w:rFonts w:ascii="Times New Roman" w:hAnsi="Times New Roman" w:cs="Times New Roman"/>
                <w:sz w:val="28"/>
                <w:szCs w:val="28"/>
                <w:lang w:val="ru-RU"/>
              </w:rPr>
              <w:t xml:space="preserve"> администрации - </w:t>
            </w:r>
            <w:proofErr w:type="spellStart"/>
            <w:r w:rsidRPr="00DF0A63">
              <w:rPr>
                <w:rFonts w:ascii="Times New Roman" w:hAnsi="Times New Roman" w:cs="Times New Roman"/>
                <w:sz w:val="28"/>
                <w:szCs w:val="28"/>
                <w:lang w:val="ru-RU"/>
              </w:rPr>
              <w:t>начальник</w:t>
            </w:r>
            <w:r>
              <w:rPr>
                <w:rFonts w:ascii="Times New Roman" w:hAnsi="Times New Roman" w:cs="Times New Roman"/>
                <w:sz w:val="28"/>
                <w:szCs w:val="28"/>
                <w:lang w:val="ru-RU"/>
              </w:rPr>
              <w:t>а</w:t>
            </w:r>
            <w:r w:rsidR="00C45FAB">
              <w:rPr>
                <w:rFonts w:ascii="Times New Roman" w:hAnsi="Times New Roman" w:cs="Times New Roman"/>
                <w:sz w:val="28"/>
                <w:szCs w:val="28"/>
                <w:lang w:val="ru-RU"/>
              </w:rPr>
              <w:t>у</w:t>
            </w:r>
            <w:r w:rsidRPr="00DF0A63">
              <w:rPr>
                <w:rFonts w:ascii="Times New Roman" w:hAnsi="Times New Roman" w:cs="Times New Roman"/>
                <w:sz w:val="28"/>
                <w:szCs w:val="28"/>
                <w:lang w:val="ru-RU"/>
              </w:rPr>
              <w:t>правления</w:t>
            </w:r>
            <w:proofErr w:type="spellEnd"/>
            <w:r w:rsidRPr="00DF0A63">
              <w:rPr>
                <w:rFonts w:ascii="Times New Roman" w:hAnsi="Times New Roman" w:cs="Times New Roman"/>
                <w:sz w:val="28"/>
                <w:szCs w:val="28"/>
                <w:lang w:val="ru-RU"/>
              </w:rPr>
              <w:t xml:space="preserve"> сельского хозяйства и охраны окружающей среды администрации округа </w:t>
            </w:r>
            <w:r w:rsidRPr="00FD4908">
              <w:rPr>
                <w:rFonts w:ascii="Times New Roman" w:hAnsi="Times New Roman" w:cs="Times New Roman"/>
                <w:sz w:val="28"/>
                <w:szCs w:val="28"/>
                <w:lang w:val="ru-RU"/>
              </w:rPr>
              <w:t xml:space="preserve">В.А. </w:t>
            </w:r>
            <w:proofErr w:type="spellStart"/>
            <w:r w:rsidRPr="00FD4908">
              <w:rPr>
                <w:rFonts w:ascii="Times New Roman" w:hAnsi="Times New Roman" w:cs="Times New Roman"/>
                <w:sz w:val="28"/>
                <w:szCs w:val="28"/>
                <w:lang w:val="ru-RU"/>
              </w:rPr>
              <w:t>Фомиченко</w:t>
            </w:r>
            <w:proofErr w:type="spellEnd"/>
          </w:p>
        </w:tc>
      </w:tr>
      <w:tr w:rsidR="00AA0CF7" w:rsidRPr="000C7E28" w:rsidTr="00B86DBA">
        <w:tc>
          <w:tcPr>
            <w:tcW w:w="3510" w:type="dxa"/>
          </w:tcPr>
          <w:p w:rsidR="00AA0CF7" w:rsidRPr="00FA779C" w:rsidRDefault="00AA0CF7"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СоисполнителиПодпрограммы</w:t>
            </w:r>
            <w:proofErr w:type="spellEnd"/>
          </w:p>
        </w:tc>
        <w:tc>
          <w:tcPr>
            <w:tcW w:w="6096" w:type="dxa"/>
          </w:tcPr>
          <w:p w:rsidR="00AA0CF7" w:rsidRPr="006847C7" w:rsidRDefault="00AA0CF7" w:rsidP="008B0BBE">
            <w:pPr>
              <w:pStyle w:val="ConsPlusNonformat"/>
              <w:jc w:val="both"/>
              <w:rPr>
                <w:rFonts w:ascii="Times New Roman" w:hAnsi="Times New Roman" w:cs="Times New Roman"/>
                <w:bCs/>
                <w:sz w:val="28"/>
                <w:szCs w:val="28"/>
              </w:rPr>
            </w:pPr>
            <w:r w:rsidRPr="00FA779C">
              <w:rPr>
                <w:rFonts w:ascii="Times New Roman" w:hAnsi="Times New Roman" w:cs="Times New Roman"/>
                <w:sz w:val="28"/>
                <w:szCs w:val="28"/>
              </w:rPr>
              <w:t xml:space="preserve">- администрация округа в лице отдела </w:t>
            </w:r>
            <w:r>
              <w:rPr>
                <w:rFonts w:ascii="Times New Roman" w:hAnsi="Times New Roman" w:cs="Times New Roman"/>
                <w:sz w:val="28"/>
                <w:szCs w:val="28"/>
              </w:rPr>
              <w:t xml:space="preserve">городского </w:t>
            </w:r>
            <w:r w:rsidRPr="00FA779C">
              <w:rPr>
                <w:rFonts w:ascii="Times New Roman" w:hAnsi="Times New Roman" w:cs="Times New Roman"/>
                <w:sz w:val="28"/>
                <w:szCs w:val="28"/>
              </w:rPr>
              <w:t xml:space="preserve"> хозяйства администрации округа </w:t>
            </w:r>
          </w:p>
        </w:tc>
      </w:tr>
      <w:tr w:rsidR="00AA0CF7" w:rsidRPr="000C7E28" w:rsidTr="00B86DBA">
        <w:tc>
          <w:tcPr>
            <w:tcW w:w="3510" w:type="dxa"/>
          </w:tcPr>
          <w:p w:rsidR="00AA0CF7" w:rsidRPr="00FA779C" w:rsidRDefault="00AA0CF7"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УчастникиПодпрограммы</w:t>
            </w:r>
            <w:proofErr w:type="spellEnd"/>
          </w:p>
        </w:tc>
        <w:tc>
          <w:tcPr>
            <w:tcW w:w="6096" w:type="dxa"/>
          </w:tcPr>
          <w:p w:rsidR="00AA0CF7" w:rsidRPr="006847C7" w:rsidRDefault="00AA0CF7"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муниципальное унитарное предприятие «ЖКХ </w:t>
            </w:r>
            <w:proofErr w:type="gramStart"/>
            <w:r>
              <w:rPr>
                <w:rFonts w:ascii="Times New Roman" w:hAnsi="Times New Roman" w:cs="Times New Roman"/>
                <w:sz w:val="28"/>
                <w:szCs w:val="28"/>
                <w:lang w:val="ru-RU"/>
              </w:rPr>
              <w:t>г</w:t>
            </w:r>
            <w:proofErr w:type="gramEnd"/>
            <w:r>
              <w:rPr>
                <w:rFonts w:ascii="Times New Roman" w:hAnsi="Times New Roman" w:cs="Times New Roman"/>
                <w:sz w:val="28"/>
                <w:szCs w:val="28"/>
                <w:lang w:val="ru-RU"/>
              </w:rPr>
              <w:t>. Зеленокумска» (далее – МУП ЖКХ г. Зеленокумска)</w:t>
            </w:r>
          </w:p>
        </w:tc>
      </w:tr>
      <w:tr w:rsidR="00AA0CF7" w:rsidRPr="000C7E28" w:rsidTr="00B86DBA">
        <w:tc>
          <w:tcPr>
            <w:tcW w:w="3510" w:type="dxa"/>
          </w:tcPr>
          <w:p w:rsidR="00AA0CF7" w:rsidRPr="009033AA" w:rsidRDefault="00AA0CF7" w:rsidP="005E4E41">
            <w:pPr>
              <w:rPr>
                <w:rFonts w:ascii="Times New Roman" w:hAnsi="Times New Roman" w:cs="Times New Roman"/>
                <w:sz w:val="28"/>
                <w:szCs w:val="28"/>
                <w:lang w:val="ru-RU"/>
              </w:rPr>
            </w:pPr>
            <w:r w:rsidRPr="009033AA">
              <w:rPr>
                <w:rFonts w:ascii="Times New Roman" w:hAnsi="Times New Roman" w:cs="Times New Roman"/>
                <w:sz w:val="28"/>
                <w:szCs w:val="28"/>
                <w:lang w:val="ru-RU"/>
              </w:rPr>
              <w:lastRenderedPageBreak/>
              <w:t>Задач</w:t>
            </w:r>
            <w:r>
              <w:rPr>
                <w:rFonts w:ascii="Times New Roman" w:hAnsi="Times New Roman" w:cs="Times New Roman"/>
                <w:sz w:val="28"/>
                <w:szCs w:val="28"/>
                <w:lang w:val="ru-RU"/>
              </w:rPr>
              <w:t>а</w:t>
            </w:r>
            <w:r w:rsidRPr="009033AA">
              <w:rPr>
                <w:rFonts w:ascii="Times New Roman" w:hAnsi="Times New Roman" w:cs="Times New Roman"/>
                <w:sz w:val="28"/>
                <w:szCs w:val="28"/>
                <w:lang w:val="ru-RU"/>
              </w:rPr>
              <w:t xml:space="preserve"> Подпрограммы</w:t>
            </w:r>
          </w:p>
          <w:p w:rsidR="00AA0CF7" w:rsidRPr="009033AA" w:rsidRDefault="00AA0CF7" w:rsidP="005E4E41">
            <w:pPr>
              <w:jc w:val="center"/>
              <w:rPr>
                <w:rFonts w:ascii="Times New Roman" w:hAnsi="Times New Roman" w:cs="Times New Roman"/>
                <w:b/>
                <w:sz w:val="28"/>
                <w:szCs w:val="28"/>
                <w:lang w:val="ru-RU"/>
              </w:rPr>
            </w:pPr>
          </w:p>
        </w:tc>
        <w:tc>
          <w:tcPr>
            <w:tcW w:w="6096" w:type="dxa"/>
          </w:tcPr>
          <w:p w:rsidR="00AA0CF7" w:rsidRPr="006847C7" w:rsidRDefault="00AA0CF7" w:rsidP="005E4E41">
            <w:pPr>
              <w:jc w:val="both"/>
              <w:rPr>
                <w:rFonts w:ascii="Times New Roman" w:hAnsi="Times New Roman" w:cs="Times New Roman"/>
                <w:b/>
                <w:sz w:val="28"/>
                <w:szCs w:val="28"/>
                <w:lang w:val="ru-RU"/>
              </w:rPr>
            </w:pPr>
            <w:r>
              <w:rPr>
                <w:rFonts w:ascii="Times New Roman" w:hAnsi="Times New Roman" w:cs="Times New Roman"/>
                <w:sz w:val="28"/>
                <w:szCs w:val="28"/>
                <w:lang w:val="ru-RU"/>
              </w:rPr>
              <w:t>- улучшение материально-технической базы предприятий коммунального комплекса округа за счет обеспечения специализированной коммунальной техникой</w:t>
            </w:r>
          </w:p>
        </w:tc>
      </w:tr>
      <w:tr w:rsidR="00AA0CF7" w:rsidRPr="000C7E28" w:rsidTr="00B86DBA">
        <w:tc>
          <w:tcPr>
            <w:tcW w:w="3510" w:type="dxa"/>
          </w:tcPr>
          <w:tbl>
            <w:tblPr>
              <w:tblW w:w="0" w:type="auto"/>
              <w:tblCellSpacing w:w="0" w:type="dxa"/>
              <w:tblLayout w:type="fixed"/>
              <w:tblCellMar>
                <w:left w:w="0" w:type="dxa"/>
                <w:right w:w="0" w:type="dxa"/>
              </w:tblCellMar>
              <w:tblLook w:val="04A0"/>
            </w:tblPr>
            <w:tblGrid>
              <w:gridCol w:w="4885"/>
            </w:tblGrid>
            <w:tr w:rsidR="00AA0CF7" w:rsidRPr="00FA779C" w:rsidTr="00B86DBA">
              <w:trPr>
                <w:tblCellSpacing w:w="0" w:type="dxa"/>
              </w:trPr>
              <w:tc>
                <w:tcPr>
                  <w:tcW w:w="4885" w:type="dxa"/>
                  <w:vAlign w:val="center"/>
                  <w:hideMark/>
                </w:tcPr>
                <w:p w:rsidR="00AA0CF7" w:rsidRPr="00FA779C" w:rsidRDefault="00AA0CF7"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ПоказателирешениязадачПодпрограммы</w:t>
                  </w:r>
                  <w:proofErr w:type="spellEnd"/>
                </w:p>
                <w:tbl>
                  <w:tblPr>
                    <w:tblW w:w="0" w:type="auto"/>
                    <w:tblCellSpacing w:w="0" w:type="dxa"/>
                    <w:tblLayout w:type="fixed"/>
                    <w:tblCellMar>
                      <w:left w:w="0" w:type="dxa"/>
                      <w:right w:w="0" w:type="dxa"/>
                    </w:tblCellMar>
                    <w:tblLook w:val="04A0"/>
                  </w:tblPr>
                  <w:tblGrid>
                    <w:gridCol w:w="20"/>
                  </w:tblGrid>
                  <w:tr w:rsidR="00AA0CF7" w:rsidRPr="00FA779C" w:rsidTr="00B86DBA">
                    <w:trPr>
                      <w:tblCellSpacing w:w="0" w:type="dxa"/>
                    </w:trPr>
                    <w:tc>
                      <w:tcPr>
                        <w:tcW w:w="6" w:type="dxa"/>
                        <w:vAlign w:val="center"/>
                        <w:hideMark/>
                      </w:tcPr>
                      <w:p w:rsidR="00AA0CF7" w:rsidRPr="00FA779C" w:rsidRDefault="00AA0CF7" w:rsidP="005E4E41">
                        <w:pPr>
                          <w:rPr>
                            <w:rFonts w:ascii="Times New Roman" w:hAnsi="Times New Roman" w:cs="Times New Roman"/>
                            <w:b/>
                            <w:i/>
                          </w:rPr>
                        </w:pPr>
                      </w:p>
                    </w:tc>
                  </w:tr>
                  <w:tr w:rsidR="00AA0CF7" w:rsidRPr="00FA779C" w:rsidTr="00B86DBA">
                    <w:trPr>
                      <w:tblCellSpacing w:w="0" w:type="dxa"/>
                    </w:trPr>
                    <w:tc>
                      <w:tcPr>
                        <w:tcW w:w="6" w:type="dxa"/>
                        <w:vAlign w:val="center"/>
                        <w:hideMark/>
                      </w:tcPr>
                      <w:p w:rsidR="00AA0CF7" w:rsidRPr="00FA779C" w:rsidRDefault="00AA0CF7" w:rsidP="005E4E41">
                        <w:pPr>
                          <w:rPr>
                            <w:rFonts w:ascii="Times New Roman" w:hAnsi="Times New Roman" w:cs="Times New Roman"/>
                            <w:b/>
                            <w:i/>
                          </w:rPr>
                        </w:pPr>
                      </w:p>
                    </w:tc>
                  </w:tr>
                </w:tbl>
                <w:p w:rsidR="00AA0CF7" w:rsidRPr="00FA779C" w:rsidRDefault="00AA0CF7" w:rsidP="005E4E41">
                  <w:pPr>
                    <w:rPr>
                      <w:rFonts w:ascii="Times New Roman" w:hAnsi="Times New Roman" w:cs="Times New Roman"/>
                      <w:b/>
                      <w:i/>
                    </w:rPr>
                  </w:pPr>
                </w:p>
              </w:tc>
            </w:tr>
            <w:tr w:rsidR="00AA0CF7" w:rsidRPr="00FA779C" w:rsidTr="00B86DBA">
              <w:trPr>
                <w:tblCellSpacing w:w="0" w:type="dxa"/>
              </w:trPr>
              <w:tc>
                <w:tcPr>
                  <w:tcW w:w="4885" w:type="dxa"/>
                  <w:vAlign w:val="center"/>
                  <w:hideMark/>
                </w:tcPr>
                <w:p w:rsidR="00AA0CF7" w:rsidRPr="00FA779C" w:rsidRDefault="00AA0CF7" w:rsidP="005E4E41">
                  <w:pPr>
                    <w:rPr>
                      <w:rFonts w:ascii="Times New Roman" w:hAnsi="Times New Roman" w:cs="Times New Roman"/>
                      <w:b/>
                      <w:i/>
                    </w:rPr>
                  </w:pPr>
                </w:p>
              </w:tc>
            </w:tr>
          </w:tbl>
          <w:p w:rsidR="00AA0CF7" w:rsidRPr="00FA779C" w:rsidRDefault="00AA0CF7" w:rsidP="005E4E41">
            <w:pPr>
              <w:rPr>
                <w:rFonts w:ascii="Times New Roman" w:hAnsi="Times New Roman" w:cs="Times New Roman"/>
                <w:sz w:val="28"/>
                <w:szCs w:val="28"/>
              </w:rPr>
            </w:pPr>
          </w:p>
        </w:tc>
        <w:tc>
          <w:tcPr>
            <w:tcW w:w="6096" w:type="dxa"/>
          </w:tcPr>
          <w:p w:rsidR="00AA0CF7" w:rsidRPr="0083352F" w:rsidRDefault="00AA0CF7"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темп роста увеличения количественных и качественных проводимых  работ за счет расширения сферы оказания услуг для населения</w:t>
            </w:r>
          </w:p>
        </w:tc>
      </w:tr>
      <w:tr w:rsidR="00AA0CF7" w:rsidRPr="000C7E28" w:rsidTr="00B86DBA">
        <w:tc>
          <w:tcPr>
            <w:tcW w:w="3510" w:type="dxa"/>
          </w:tcPr>
          <w:p w:rsidR="00AA0CF7" w:rsidRPr="006847C7" w:rsidRDefault="00AA0CF7"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Этапы и сроки реализации Подпрограммы</w:t>
            </w:r>
          </w:p>
        </w:tc>
        <w:tc>
          <w:tcPr>
            <w:tcW w:w="6096" w:type="dxa"/>
          </w:tcPr>
          <w:p w:rsidR="00AA0CF7" w:rsidRPr="006847C7" w:rsidRDefault="00AA0CF7" w:rsidP="005E4E41">
            <w:pPr>
              <w:rPr>
                <w:rFonts w:ascii="Times New Roman" w:hAnsi="Times New Roman" w:cs="Times New Roman"/>
                <w:sz w:val="28"/>
                <w:szCs w:val="28"/>
                <w:lang w:val="ru-RU"/>
              </w:rPr>
            </w:pPr>
            <w:r>
              <w:rPr>
                <w:rFonts w:ascii="Times New Roman" w:hAnsi="Times New Roman" w:cs="Times New Roman"/>
                <w:sz w:val="28"/>
                <w:szCs w:val="28"/>
                <w:lang w:val="ru-RU"/>
              </w:rPr>
              <w:t>Срок реализации Подпрограммы</w:t>
            </w:r>
          </w:p>
          <w:p w:rsidR="00AA0CF7" w:rsidRPr="006847C7" w:rsidRDefault="008E0F85" w:rsidP="005E4E41">
            <w:pPr>
              <w:rPr>
                <w:rFonts w:ascii="Times New Roman" w:hAnsi="Times New Roman" w:cs="Times New Roman"/>
                <w:sz w:val="28"/>
                <w:szCs w:val="28"/>
                <w:lang w:val="ru-RU"/>
              </w:rPr>
            </w:pPr>
            <w:r>
              <w:rPr>
                <w:rFonts w:ascii="Times New Roman" w:hAnsi="Times New Roman" w:cs="Times New Roman"/>
                <w:sz w:val="28"/>
                <w:szCs w:val="28"/>
                <w:lang w:val="ru-RU"/>
              </w:rPr>
              <w:t>2021 - 2023</w:t>
            </w:r>
            <w:r w:rsidR="00AA0CF7">
              <w:rPr>
                <w:rFonts w:ascii="Times New Roman" w:hAnsi="Times New Roman" w:cs="Times New Roman"/>
                <w:sz w:val="28"/>
                <w:szCs w:val="28"/>
                <w:lang w:val="ru-RU"/>
              </w:rPr>
              <w:t xml:space="preserve"> год</w:t>
            </w:r>
            <w:r>
              <w:rPr>
                <w:rFonts w:ascii="Times New Roman" w:hAnsi="Times New Roman" w:cs="Times New Roman"/>
                <w:sz w:val="28"/>
                <w:szCs w:val="28"/>
                <w:lang w:val="ru-RU"/>
              </w:rPr>
              <w:t>ы</w:t>
            </w:r>
          </w:p>
          <w:p w:rsidR="00AA0CF7" w:rsidRPr="006847C7" w:rsidRDefault="00AA0CF7" w:rsidP="005E4E41">
            <w:pPr>
              <w:rPr>
                <w:rFonts w:ascii="Times New Roman" w:hAnsi="Times New Roman" w:cs="Times New Roman"/>
                <w:sz w:val="28"/>
                <w:szCs w:val="28"/>
                <w:lang w:val="ru-RU"/>
              </w:rPr>
            </w:pPr>
            <w:r w:rsidRPr="006847C7">
              <w:rPr>
                <w:rFonts w:ascii="Times New Roman" w:hAnsi="Times New Roman" w:cs="Times New Roman"/>
                <w:sz w:val="28"/>
                <w:szCs w:val="28"/>
                <w:lang w:val="ru-RU"/>
              </w:rPr>
              <w:t>Этапы реализации Подпрограммы не выделяются.</w:t>
            </w:r>
          </w:p>
        </w:tc>
      </w:tr>
      <w:tr w:rsidR="00AA0CF7" w:rsidRPr="000C7E28" w:rsidTr="00B86DBA">
        <w:tc>
          <w:tcPr>
            <w:tcW w:w="3510" w:type="dxa"/>
          </w:tcPr>
          <w:p w:rsidR="00AA0CF7" w:rsidRPr="00FA779C" w:rsidRDefault="00AA0CF7" w:rsidP="005E4E41">
            <w:pPr>
              <w:rPr>
                <w:rFonts w:ascii="Times New Roman" w:hAnsi="Times New Roman" w:cs="Times New Roman"/>
                <w:sz w:val="28"/>
                <w:szCs w:val="28"/>
              </w:rPr>
            </w:pPr>
            <w:proofErr w:type="spellStart"/>
            <w:r w:rsidRPr="00FA779C">
              <w:rPr>
                <w:rFonts w:ascii="Times New Roman" w:hAnsi="Times New Roman" w:cs="Times New Roman"/>
                <w:sz w:val="28"/>
                <w:szCs w:val="28"/>
              </w:rPr>
              <w:t>ОбъемыбюджетныхассигнованийПодпрограммы</w:t>
            </w:r>
            <w:proofErr w:type="spellEnd"/>
          </w:p>
          <w:p w:rsidR="00AA0CF7" w:rsidRPr="00FA779C" w:rsidRDefault="00AA0CF7" w:rsidP="005E4E41">
            <w:pPr>
              <w:rPr>
                <w:rFonts w:ascii="Times New Roman" w:hAnsi="Times New Roman" w:cs="Times New Roman"/>
                <w:sz w:val="28"/>
                <w:szCs w:val="28"/>
              </w:rPr>
            </w:pPr>
          </w:p>
          <w:p w:rsidR="00AA0CF7" w:rsidRPr="00FA779C" w:rsidRDefault="00AA0CF7" w:rsidP="005E4E41">
            <w:pPr>
              <w:rPr>
                <w:rFonts w:ascii="Times New Roman" w:hAnsi="Times New Roman" w:cs="Times New Roman"/>
                <w:sz w:val="28"/>
                <w:szCs w:val="28"/>
              </w:rPr>
            </w:pPr>
          </w:p>
          <w:p w:rsidR="00AA0CF7" w:rsidRPr="00FA779C" w:rsidRDefault="00AA0CF7" w:rsidP="005E4E41">
            <w:pPr>
              <w:rPr>
                <w:rFonts w:ascii="Times New Roman" w:hAnsi="Times New Roman" w:cs="Times New Roman"/>
                <w:sz w:val="28"/>
                <w:szCs w:val="28"/>
              </w:rPr>
            </w:pPr>
          </w:p>
          <w:p w:rsidR="00AA0CF7" w:rsidRPr="00FA779C" w:rsidRDefault="00AA0CF7" w:rsidP="005E4E41">
            <w:pPr>
              <w:rPr>
                <w:rFonts w:ascii="Times New Roman" w:hAnsi="Times New Roman" w:cs="Times New Roman"/>
                <w:sz w:val="28"/>
                <w:szCs w:val="28"/>
              </w:rPr>
            </w:pPr>
          </w:p>
        </w:tc>
        <w:tc>
          <w:tcPr>
            <w:tcW w:w="6096" w:type="dxa"/>
          </w:tcPr>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Объемы бюджетных ассигнований Подпрограммы составляют </w:t>
            </w:r>
            <w:r w:rsidR="00F51A8B">
              <w:rPr>
                <w:rFonts w:ascii="Times New Roman" w:hAnsi="Times New Roman" w:cs="Times New Roman"/>
                <w:sz w:val="28"/>
                <w:szCs w:val="28"/>
                <w:lang w:val="ru-RU"/>
              </w:rPr>
              <w:t>7724,06</w:t>
            </w:r>
            <w:r w:rsidRPr="008D477E">
              <w:rPr>
                <w:rFonts w:ascii="Times New Roman" w:hAnsi="Times New Roman" w:cs="Times New Roman"/>
                <w:sz w:val="28"/>
                <w:szCs w:val="28"/>
                <w:lang w:val="ru-RU"/>
              </w:rPr>
              <w:t xml:space="preserve"> тыс. рублей (выпадающие доходы – 0,00 тыс. рублей</w:t>
            </w:r>
            <w:proofErr w:type="gramStart"/>
            <w:r w:rsidRPr="008D477E">
              <w:rPr>
                <w:rFonts w:ascii="Times New Roman" w:hAnsi="Times New Roman" w:cs="Times New Roman"/>
                <w:sz w:val="28"/>
                <w:szCs w:val="28"/>
                <w:lang w:val="ru-RU"/>
              </w:rPr>
              <w:t>)в</w:t>
            </w:r>
            <w:proofErr w:type="gramEnd"/>
            <w:r w:rsidRPr="008D477E">
              <w:rPr>
                <w:rFonts w:ascii="Times New Roman" w:hAnsi="Times New Roman" w:cs="Times New Roman"/>
                <w:sz w:val="28"/>
                <w:szCs w:val="28"/>
                <w:lang w:val="ru-RU"/>
              </w:rPr>
              <w:t xml:space="preserve"> том числе по годам реализации:</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696,00</w:t>
            </w:r>
            <w:r w:rsidRPr="008D477E">
              <w:rPr>
                <w:rFonts w:ascii="Times New Roman" w:hAnsi="Times New Roman" w:cs="Times New Roman"/>
                <w:sz w:val="28"/>
                <w:szCs w:val="28"/>
                <w:lang w:val="ru-RU"/>
              </w:rPr>
              <w:t xml:space="preserve"> тыс. рублей (выпадающие доходы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2022 году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 (выпадающие доходы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2023 году – </w:t>
            </w:r>
            <w:r w:rsidR="00F51A8B">
              <w:rPr>
                <w:rFonts w:ascii="Times New Roman" w:hAnsi="Times New Roman" w:cs="Times New Roman"/>
                <w:sz w:val="28"/>
                <w:szCs w:val="28"/>
                <w:lang w:val="ru-RU"/>
              </w:rPr>
              <w:t>7028,06</w:t>
            </w:r>
            <w:r w:rsidRPr="008D477E">
              <w:rPr>
                <w:rFonts w:ascii="Times New Roman" w:hAnsi="Times New Roman" w:cs="Times New Roman"/>
                <w:sz w:val="28"/>
                <w:szCs w:val="28"/>
                <w:lang w:val="ru-RU"/>
              </w:rPr>
              <w:t xml:space="preserve"> тыс. рубле</w:t>
            </w:r>
            <w:proofErr w:type="gramStart"/>
            <w:r w:rsidRPr="008D477E">
              <w:rPr>
                <w:rFonts w:ascii="Times New Roman" w:hAnsi="Times New Roman" w:cs="Times New Roman"/>
                <w:sz w:val="28"/>
                <w:szCs w:val="28"/>
                <w:lang w:val="ru-RU"/>
              </w:rPr>
              <w:t>й(</w:t>
            </w:r>
            <w:proofErr w:type="gramEnd"/>
            <w:r w:rsidRPr="008D477E">
              <w:rPr>
                <w:rFonts w:ascii="Times New Roman" w:hAnsi="Times New Roman" w:cs="Times New Roman"/>
                <w:sz w:val="28"/>
                <w:szCs w:val="28"/>
                <w:lang w:val="ru-RU"/>
              </w:rPr>
              <w:t>выпада</w:t>
            </w:r>
            <w:r>
              <w:rPr>
                <w:rFonts w:ascii="Times New Roman" w:hAnsi="Times New Roman" w:cs="Times New Roman"/>
                <w:sz w:val="28"/>
                <w:szCs w:val="28"/>
                <w:lang w:val="ru-RU"/>
              </w:rPr>
              <w:t>ющие доходы – 0,00 тыс. рублей);</w:t>
            </w:r>
          </w:p>
          <w:p w:rsidR="00BD1493"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8D477E">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w:t>
            </w:r>
            <w:proofErr w:type="gramStart"/>
            <w:r w:rsidRPr="008D477E">
              <w:rPr>
                <w:rFonts w:ascii="Times New Roman" w:hAnsi="Times New Roman" w:cs="Times New Roman"/>
                <w:sz w:val="28"/>
                <w:szCs w:val="28"/>
                <w:lang w:val="ru-RU"/>
              </w:rPr>
              <w:t>й(</w:t>
            </w:r>
            <w:proofErr w:type="gramEnd"/>
            <w:r w:rsidRPr="008D477E">
              <w:rPr>
                <w:rFonts w:ascii="Times New Roman" w:hAnsi="Times New Roman" w:cs="Times New Roman"/>
                <w:sz w:val="28"/>
                <w:szCs w:val="28"/>
                <w:lang w:val="ru-RU"/>
              </w:rPr>
              <w:t>выпада</w:t>
            </w:r>
            <w:r>
              <w:rPr>
                <w:rFonts w:ascii="Times New Roman" w:hAnsi="Times New Roman" w:cs="Times New Roman"/>
                <w:sz w:val="28"/>
                <w:szCs w:val="28"/>
                <w:lang w:val="ru-RU"/>
              </w:rPr>
              <w:t>ющие доходы – 0,00 тыс. рублей);</w:t>
            </w:r>
            <w:r w:rsidRPr="008D477E">
              <w:rPr>
                <w:rFonts w:ascii="Times New Roman" w:hAnsi="Times New Roman" w:cs="Times New Roman"/>
                <w:sz w:val="28"/>
                <w:szCs w:val="28"/>
                <w:lang w:val="ru-RU"/>
              </w:rPr>
              <w:t xml:space="preserve"> - в 202</w:t>
            </w:r>
            <w:r>
              <w:rPr>
                <w:rFonts w:ascii="Times New Roman" w:hAnsi="Times New Roman" w:cs="Times New Roman"/>
                <w:sz w:val="28"/>
                <w:szCs w:val="28"/>
                <w:lang w:val="ru-RU"/>
              </w:rPr>
              <w:t>5</w:t>
            </w:r>
            <w:r w:rsidRPr="008D477E">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рублей(выпада</w:t>
            </w:r>
            <w:r w:rsidR="00BD1493">
              <w:rPr>
                <w:rFonts w:ascii="Times New Roman" w:hAnsi="Times New Roman" w:cs="Times New Roman"/>
                <w:sz w:val="28"/>
                <w:szCs w:val="28"/>
                <w:lang w:val="ru-RU"/>
              </w:rPr>
              <w:t>ющие доходы – 0,00 тыс. рублей);</w:t>
            </w:r>
            <w:r w:rsidR="00BD1493" w:rsidRPr="008D477E">
              <w:rPr>
                <w:rFonts w:ascii="Times New Roman" w:hAnsi="Times New Roman" w:cs="Times New Roman"/>
                <w:sz w:val="28"/>
                <w:szCs w:val="28"/>
                <w:lang w:val="ru-RU"/>
              </w:rPr>
              <w:t>- в 202</w:t>
            </w:r>
            <w:r w:rsidR="00BD1493">
              <w:rPr>
                <w:rFonts w:ascii="Times New Roman" w:hAnsi="Times New Roman" w:cs="Times New Roman"/>
                <w:sz w:val="28"/>
                <w:szCs w:val="28"/>
                <w:lang w:val="ru-RU"/>
              </w:rPr>
              <w:t>6</w:t>
            </w:r>
            <w:r w:rsidR="00BD1493" w:rsidRPr="008D477E">
              <w:rPr>
                <w:rFonts w:ascii="Times New Roman" w:hAnsi="Times New Roman" w:cs="Times New Roman"/>
                <w:sz w:val="28"/>
                <w:szCs w:val="28"/>
                <w:lang w:val="ru-RU"/>
              </w:rPr>
              <w:t xml:space="preserve"> году – </w:t>
            </w:r>
            <w:r w:rsidR="00BD1493">
              <w:rPr>
                <w:rFonts w:ascii="Times New Roman" w:hAnsi="Times New Roman" w:cs="Times New Roman"/>
                <w:sz w:val="28"/>
                <w:szCs w:val="28"/>
                <w:lang w:val="ru-RU"/>
              </w:rPr>
              <w:t>0,00</w:t>
            </w:r>
            <w:r w:rsidR="00BD1493" w:rsidRPr="008D477E">
              <w:rPr>
                <w:rFonts w:ascii="Times New Roman" w:hAnsi="Times New Roman" w:cs="Times New Roman"/>
                <w:sz w:val="28"/>
                <w:szCs w:val="28"/>
                <w:lang w:val="ru-RU"/>
              </w:rPr>
              <w:t xml:space="preserve"> тыс. рублей(выпадающие доходы – 0,00 тыс. рублей),</w:t>
            </w:r>
          </w:p>
          <w:p w:rsidR="00AA0CF7"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из них:</w:t>
            </w:r>
          </w:p>
          <w:p w:rsidR="008B0BBE" w:rsidRPr="008D477E" w:rsidRDefault="008B0BBE" w:rsidP="008B0BBE">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бюджета </w:t>
            </w:r>
            <w:r>
              <w:rPr>
                <w:rFonts w:ascii="Times New Roman" w:hAnsi="Times New Roman" w:cs="Times New Roman"/>
                <w:sz w:val="28"/>
                <w:szCs w:val="28"/>
                <w:lang w:val="ru-RU"/>
              </w:rPr>
              <w:t>Российской Федерации (далее – Ф</w:t>
            </w:r>
            <w:r w:rsidRPr="008D477E">
              <w:rPr>
                <w:rFonts w:ascii="Times New Roman" w:hAnsi="Times New Roman" w:cs="Times New Roman"/>
                <w:sz w:val="28"/>
                <w:szCs w:val="28"/>
                <w:lang w:val="ru-RU"/>
              </w:rPr>
              <w:t xml:space="preserve">Б)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 в том числе по годам реализации:</w:t>
            </w:r>
          </w:p>
          <w:p w:rsidR="008B0BBE" w:rsidRPr="008D477E" w:rsidRDefault="008B0BBE" w:rsidP="008B0BBE">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2021 году – 0,00 тыс. рублей;</w:t>
            </w:r>
          </w:p>
          <w:p w:rsidR="008B0BBE" w:rsidRPr="008D477E" w:rsidRDefault="008B0BBE" w:rsidP="008B0BBE">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2022 году – 0,00 тыс. рублей;</w:t>
            </w:r>
          </w:p>
          <w:p w:rsidR="008B0BBE" w:rsidRPr="008D477E" w:rsidRDefault="008B0BBE" w:rsidP="008B0BBE">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w:t>
            </w:r>
            <w:r>
              <w:rPr>
                <w:rFonts w:ascii="Times New Roman" w:hAnsi="Times New Roman" w:cs="Times New Roman"/>
                <w:sz w:val="28"/>
                <w:szCs w:val="28"/>
                <w:lang w:val="ru-RU"/>
              </w:rPr>
              <w:t xml:space="preserve"> в 2023 году – 0,00 тыс. рублей;</w:t>
            </w:r>
          </w:p>
          <w:p w:rsidR="008B0BBE" w:rsidRPr="008D477E" w:rsidRDefault="008B0BBE" w:rsidP="008B0BBE">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4 году – 0,00 тыс. рублей;</w:t>
            </w:r>
          </w:p>
          <w:p w:rsidR="008B0BBE" w:rsidRPr="008D477E" w:rsidRDefault="008B0BBE" w:rsidP="008B0BBE">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5 году – 0,00 тыс. рублей;</w:t>
            </w:r>
          </w:p>
          <w:p w:rsidR="008B0BBE" w:rsidRPr="008D477E" w:rsidRDefault="008B0BBE" w:rsidP="008B0BBE">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8D477E">
              <w:rPr>
                <w:rFonts w:ascii="Times New Roman" w:hAnsi="Times New Roman" w:cs="Times New Roman"/>
                <w:sz w:val="28"/>
                <w:szCs w:val="28"/>
                <w:lang w:val="ru-RU"/>
              </w:rPr>
              <w:t xml:space="preserve"> году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бюджета Ставропольского края (далее – КБ)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 в том числе по годам реализации:</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2021 году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2022 году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w:t>
            </w:r>
            <w:r>
              <w:rPr>
                <w:rFonts w:ascii="Times New Roman" w:hAnsi="Times New Roman" w:cs="Times New Roman"/>
                <w:sz w:val="28"/>
                <w:szCs w:val="28"/>
                <w:lang w:val="ru-RU"/>
              </w:rPr>
              <w:t xml:space="preserve"> в 2023 году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4 году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5</w:t>
            </w:r>
            <w:r w:rsidR="00BD1493">
              <w:rPr>
                <w:rFonts w:ascii="Times New Roman" w:hAnsi="Times New Roman" w:cs="Times New Roman"/>
                <w:sz w:val="28"/>
                <w:szCs w:val="28"/>
                <w:lang w:val="ru-RU"/>
              </w:rPr>
              <w:t xml:space="preserve"> году – 0,00 тыс. рублей;</w:t>
            </w:r>
          </w:p>
          <w:p w:rsidR="00BD1493" w:rsidRPr="008D477E" w:rsidRDefault="00BD1493" w:rsidP="00BD1493">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lastRenderedPageBreak/>
              <w:t>- в 202</w:t>
            </w:r>
            <w:r>
              <w:rPr>
                <w:rFonts w:ascii="Times New Roman" w:hAnsi="Times New Roman" w:cs="Times New Roman"/>
                <w:sz w:val="28"/>
                <w:szCs w:val="28"/>
                <w:lang w:val="ru-RU"/>
              </w:rPr>
              <w:t>6</w:t>
            </w:r>
            <w:r w:rsidRPr="008D477E">
              <w:rPr>
                <w:rFonts w:ascii="Times New Roman" w:hAnsi="Times New Roman" w:cs="Times New Roman"/>
                <w:sz w:val="28"/>
                <w:szCs w:val="28"/>
                <w:lang w:val="ru-RU"/>
              </w:rPr>
              <w:t xml:space="preserve"> году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бюджета </w:t>
            </w:r>
            <w:r w:rsidR="008E0F85">
              <w:rPr>
                <w:rFonts w:ascii="Times New Roman" w:hAnsi="Times New Roman" w:cs="Times New Roman"/>
                <w:sz w:val="28"/>
                <w:szCs w:val="28"/>
                <w:lang w:val="ru-RU"/>
              </w:rPr>
              <w:t xml:space="preserve">округа </w:t>
            </w:r>
            <w:r w:rsidRPr="008D477E">
              <w:rPr>
                <w:rFonts w:ascii="Times New Roman" w:hAnsi="Times New Roman" w:cs="Times New Roman"/>
                <w:sz w:val="28"/>
                <w:szCs w:val="28"/>
                <w:lang w:val="ru-RU"/>
              </w:rPr>
              <w:t>(далее – МБ)</w:t>
            </w:r>
            <w:r w:rsidR="008B0BBE">
              <w:rPr>
                <w:rFonts w:ascii="Times New Roman" w:hAnsi="Times New Roman" w:cs="Times New Roman"/>
                <w:sz w:val="28"/>
                <w:szCs w:val="28"/>
                <w:lang w:val="ru-RU"/>
              </w:rPr>
              <w:t xml:space="preserve"> – </w:t>
            </w:r>
            <w:r w:rsidR="00F51A8B">
              <w:rPr>
                <w:rFonts w:ascii="Times New Roman" w:hAnsi="Times New Roman" w:cs="Times New Roman"/>
                <w:sz w:val="28"/>
                <w:szCs w:val="28"/>
                <w:lang w:val="ru-RU"/>
              </w:rPr>
              <w:t>7724,06</w:t>
            </w:r>
            <w:r w:rsidRPr="008D477E">
              <w:rPr>
                <w:rFonts w:ascii="Times New Roman" w:hAnsi="Times New Roman" w:cs="Times New Roman"/>
                <w:sz w:val="28"/>
                <w:szCs w:val="28"/>
                <w:lang w:val="ru-RU"/>
              </w:rPr>
              <w:t xml:space="preserve"> тыс. рублей,  в том числе по годам:</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696,00</w:t>
            </w:r>
            <w:r w:rsidRPr="008D477E">
              <w:rPr>
                <w:rFonts w:ascii="Times New Roman" w:hAnsi="Times New Roman" w:cs="Times New Roman"/>
                <w:sz w:val="28"/>
                <w:szCs w:val="28"/>
                <w:lang w:val="ru-RU"/>
              </w:rPr>
              <w:t xml:space="preserve"> тыс. рублей (выпадающие доходы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2022 году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 (выпадающие доходы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xml:space="preserve">- в 2023 году – </w:t>
            </w:r>
            <w:r w:rsidR="00F51A8B">
              <w:rPr>
                <w:rFonts w:ascii="Times New Roman" w:hAnsi="Times New Roman" w:cs="Times New Roman"/>
                <w:sz w:val="28"/>
                <w:szCs w:val="28"/>
                <w:lang w:val="ru-RU"/>
              </w:rPr>
              <w:t>7028,06</w:t>
            </w:r>
            <w:r w:rsidRPr="008D477E">
              <w:rPr>
                <w:rFonts w:ascii="Times New Roman" w:hAnsi="Times New Roman" w:cs="Times New Roman"/>
                <w:sz w:val="28"/>
                <w:szCs w:val="28"/>
                <w:lang w:val="ru-RU"/>
              </w:rPr>
              <w:t xml:space="preserve"> тыс. рублей (выпада</w:t>
            </w:r>
            <w:r>
              <w:rPr>
                <w:rFonts w:ascii="Times New Roman" w:hAnsi="Times New Roman" w:cs="Times New Roman"/>
                <w:sz w:val="28"/>
                <w:szCs w:val="28"/>
                <w:lang w:val="ru-RU"/>
              </w:rPr>
              <w:t>ющие доходы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8D477E">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 (выпада</w:t>
            </w:r>
            <w:r>
              <w:rPr>
                <w:rFonts w:ascii="Times New Roman" w:hAnsi="Times New Roman" w:cs="Times New Roman"/>
                <w:sz w:val="28"/>
                <w:szCs w:val="28"/>
                <w:lang w:val="ru-RU"/>
              </w:rPr>
              <w:t>ющие доходы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8D477E">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 (выпада</w:t>
            </w:r>
            <w:r w:rsidR="0084331F">
              <w:rPr>
                <w:rFonts w:ascii="Times New Roman" w:hAnsi="Times New Roman" w:cs="Times New Roman"/>
                <w:sz w:val="28"/>
                <w:szCs w:val="28"/>
                <w:lang w:val="ru-RU"/>
              </w:rPr>
              <w:t>ющие доходы – 0,00 тыс. рублей);</w:t>
            </w:r>
          </w:p>
          <w:p w:rsidR="0084331F" w:rsidRPr="008D477E" w:rsidRDefault="0084331F" w:rsidP="0084331F">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8D477E">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8D477E">
              <w:rPr>
                <w:rFonts w:ascii="Times New Roman" w:hAnsi="Times New Roman" w:cs="Times New Roman"/>
                <w:sz w:val="28"/>
                <w:szCs w:val="28"/>
                <w:lang w:val="ru-RU"/>
              </w:rPr>
              <w:t xml:space="preserve"> тыс. рублей (выпада</w:t>
            </w:r>
            <w:r>
              <w:rPr>
                <w:rFonts w:ascii="Times New Roman" w:hAnsi="Times New Roman" w:cs="Times New Roman"/>
                <w:sz w:val="28"/>
                <w:szCs w:val="28"/>
                <w:lang w:val="ru-RU"/>
              </w:rPr>
              <w:t>ющие доходы – 0,00 тыс. рублей).</w:t>
            </w:r>
          </w:p>
          <w:p w:rsidR="00AA0CF7" w:rsidRPr="008D477E" w:rsidRDefault="00AA0CF7" w:rsidP="005E4E41">
            <w:pPr>
              <w:jc w:val="both"/>
              <w:rPr>
                <w:rFonts w:ascii="Times New Roman" w:hAnsi="Times New Roman" w:cs="Times New Roman"/>
                <w:sz w:val="28"/>
                <w:szCs w:val="28"/>
                <w:lang w:val="ru-RU"/>
              </w:rPr>
            </w:pPr>
            <w:r w:rsidRPr="008D477E">
              <w:rPr>
                <w:rFonts w:ascii="Times New Roman" w:hAnsi="Times New Roman" w:cs="Times New Roman"/>
                <w:sz w:val="28"/>
                <w:szCs w:val="28"/>
                <w:lang w:val="ru-RU"/>
              </w:rPr>
              <w:t>Прогнозируемые суммы уточняются при формировании МБ округа</w:t>
            </w:r>
          </w:p>
        </w:tc>
      </w:tr>
      <w:tr w:rsidR="00AA0CF7" w:rsidRPr="000C7E28" w:rsidTr="00B86DBA">
        <w:tc>
          <w:tcPr>
            <w:tcW w:w="3510" w:type="dxa"/>
          </w:tcPr>
          <w:p w:rsidR="00AA0CF7" w:rsidRPr="00FA779C" w:rsidRDefault="00AA0CF7" w:rsidP="005E4E41">
            <w:pPr>
              <w:rPr>
                <w:rFonts w:ascii="Times New Roman" w:hAnsi="Times New Roman" w:cs="Times New Roman"/>
                <w:b/>
                <w:sz w:val="28"/>
                <w:szCs w:val="28"/>
              </w:rPr>
            </w:pPr>
            <w:proofErr w:type="spellStart"/>
            <w:r w:rsidRPr="00FA779C">
              <w:rPr>
                <w:rFonts w:ascii="Times New Roman" w:hAnsi="Times New Roman" w:cs="Times New Roman"/>
                <w:sz w:val="28"/>
                <w:szCs w:val="28"/>
              </w:rPr>
              <w:lastRenderedPageBreak/>
              <w:t>ОжидаемыерезультатыреализацииПодпрограммы</w:t>
            </w:r>
            <w:proofErr w:type="spellEnd"/>
          </w:p>
        </w:tc>
        <w:tc>
          <w:tcPr>
            <w:tcW w:w="6096" w:type="dxa"/>
          </w:tcPr>
          <w:p w:rsidR="00AA0CF7" w:rsidRPr="006847C7" w:rsidRDefault="00AA0CF7" w:rsidP="005E4E41">
            <w:pPr>
              <w:jc w:val="both"/>
              <w:rPr>
                <w:rFonts w:ascii="Times New Roman" w:hAnsi="Times New Roman" w:cs="Times New Roman"/>
                <w:b/>
                <w:sz w:val="28"/>
                <w:szCs w:val="28"/>
                <w:lang w:val="ru-RU"/>
              </w:rPr>
            </w:pPr>
            <w:r>
              <w:rPr>
                <w:rFonts w:ascii="Times New Roman" w:hAnsi="Times New Roman" w:cs="Times New Roman"/>
                <w:sz w:val="28"/>
                <w:szCs w:val="28"/>
                <w:lang w:val="ru-RU"/>
              </w:rPr>
              <w:t>- увеличение темпа роста количественных и качественных проводимых работ за счет расширения сферы оказания услуг для населения на 4,7%</w:t>
            </w:r>
          </w:p>
        </w:tc>
      </w:tr>
    </w:tbl>
    <w:p w:rsidR="00AA0CF7" w:rsidRPr="006847C7" w:rsidRDefault="00AA0CF7" w:rsidP="005E4E41">
      <w:pPr>
        <w:jc w:val="center"/>
        <w:rPr>
          <w:rFonts w:ascii="Times New Roman" w:hAnsi="Times New Roman" w:cs="Times New Roman"/>
          <w:sz w:val="28"/>
          <w:szCs w:val="28"/>
          <w:lang w:val="ru-RU"/>
        </w:rPr>
      </w:pPr>
    </w:p>
    <w:p w:rsidR="00924FD7" w:rsidRPr="006847C7" w:rsidRDefault="00924FD7" w:rsidP="005E4E41">
      <w:pPr>
        <w:ind w:firstLine="709"/>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Подпрограмм</w:t>
      </w:r>
      <w:r>
        <w:rPr>
          <w:rFonts w:ascii="Times New Roman" w:hAnsi="Times New Roman" w:cs="Times New Roman"/>
          <w:sz w:val="28"/>
          <w:szCs w:val="28"/>
          <w:lang w:val="ru-RU"/>
        </w:rPr>
        <w:t xml:space="preserve">а разработана в соответствии с Федеральными законами от 06 октября </w:t>
      </w:r>
      <w:r w:rsidRPr="006847C7">
        <w:rPr>
          <w:rFonts w:ascii="Times New Roman" w:hAnsi="Times New Roman" w:cs="Times New Roman"/>
          <w:sz w:val="28"/>
          <w:szCs w:val="28"/>
          <w:lang w:val="ru-RU"/>
        </w:rPr>
        <w:t>2003</w:t>
      </w:r>
      <w:r>
        <w:rPr>
          <w:rFonts w:ascii="Times New Roman" w:hAnsi="Times New Roman" w:cs="Times New Roman"/>
          <w:sz w:val="28"/>
          <w:szCs w:val="28"/>
          <w:lang w:val="ru-RU"/>
        </w:rPr>
        <w:t xml:space="preserve"> года</w:t>
      </w:r>
      <w:r w:rsidRPr="006847C7">
        <w:rPr>
          <w:rFonts w:ascii="Times New Roman" w:hAnsi="Times New Roman" w:cs="Times New Roman"/>
          <w:sz w:val="28"/>
          <w:szCs w:val="28"/>
          <w:lang w:val="ru-RU"/>
        </w:rPr>
        <w:t xml:space="preserve"> № 131-ФЗ «Об общих принципах организации местного самоуправления в Российской Федерации», постановлением Правительства Российской Федерации от 14</w:t>
      </w:r>
      <w:r>
        <w:rPr>
          <w:rFonts w:ascii="Times New Roman" w:hAnsi="Times New Roman" w:cs="Times New Roman"/>
          <w:sz w:val="28"/>
          <w:szCs w:val="28"/>
          <w:lang w:val="ru-RU"/>
        </w:rPr>
        <w:t xml:space="preserve"> июня </w:t>
      </w:r>
      <w:r w:rsidRPr="006847C7">
        <w:rPr>
          <w:rFonts w:ascii="Times New Roman" w:hAnsi="Times New Roman" w:cs="Times New Roman"/>
          <w:sz w:val="28"/>
          <w:szCs w:val="28"/>
          <w:lang w:val="ru-RU"/>
        </w:rPr>
        <w:t>2013</w:t>
      </w:r>
      <w:r>
        <w:rPr>
          <w:rFonts w:ascii="Times New Roman" w:hAnsi="Times New Roman" w:cs="Times New Roman"/>
          <w:sz w:val="28"/>
          <w:szCs w:val="28"/>
          <w:lang w:val="ru-RU"/>
        </w:rPr>
        <w:t xml:space="preserve"> года</w:t>
      </w:r>
      <w:r w:rsidRPr="006847C7">
        <w:rPr>
          <w:rFonts w:ascii="Times New Roman" w:hAnsi="Times New Roman" w:cs="Times New Roman"/>
          <w:sz w:val="28"/>
          <w:szCs w:val="28"/>
          <w:lang w:val="ru-RU"/>
        </w:rPr>
        <w:t xml:space="preserve"> № 502 «Об утверждении требований к программам комплексного развития систем коммунальной инфраструктуры поселений, </w:t>
      </w:r>
      <w:r w:rsidR="008B0BBE">
        <w:rPr>
          <w:rFonts w:ascii="Times New Roman" w:hAnsi="Times New Roman" w:cs="Times New Roman"/>
          <w:sz w:val="28"/>
          <w:szCs w:val="28"/>
          <w:lang w:val="ru-RU"/>
        </w:rPr>
        <w:t xml:space="preserve">муниципальных округов, </w:t>
      </w:r>
      <w:r w:rsidRPr="006847C7">
        <w:rPr>
          <w:rFonts w:ascii="Times New Roman" w:hAnsi="Times New Roman" w:cs="Times New Roman"/>
          <w:sz w:val="28"/>
          <w:szCs w:val="28"/>
          <w:lang w:val="ru-RU"/>
        </w:rPr>
        <w:t>городских округов».</w:t>
      </w:r>
    </w:p>
    <w:p w:rsidR="00924FD7" w:rsidRPr="006847C7" w:rsidRDefault="00924FD7" w:rsidP="005E4E41">
      <w:pPr>
        <w:jc w:val="both"/>
        <w:rPr>
          <w:rFonts w:ascii="Times New Roman" w:hAnsi="Times New Roman" w:cs="Times New Roman"/>
          <w:sz w:val="28"/>
          <w:szCs w:val="28"/>
          <w:lang w:val="ru-RU"/>
        </w:rPr>
      </w:pPr>
    </w:p>
    <w:p w:rsidR="00AA0CF7" w:rsidRDefault="00AA0CF7"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1. Приоритеты и цели политики в развитии систем</w:t>
      </w:r>
    </w:p>
    <w:p w:rsidR="00AA0CF7" w:rsidRDefault="00AA0CF7" w:rsidP="005E4E41">
      <w:pPr>
        <w:jc w:val="center"/>
        <w:rPr>
          <w:rFonts w:ascii="Times New Roman" w:hAnsi="Times New Roman" w:cs="Times New Roman"/>
          <w:sz w:val="28"/>
          <w:szCs w:val="28"/>
          <w:lang w:val="ru-RU"/>
        </w:rPr>
      </w:pPr>
      <w:r w:rsidRPr="00CB4251">
        <w:rPr>
          <w:rFonts w:ascii="Times New Roman" w:hAnsi="Times New Roman" w:cs="Times New Roman"/>
          <w:sz w:val="28"/>
          <w:szCs w:val="28"/>
          <w:lang w:val="ru-RU"/>
        </w:rPr>
        <w:t>коммунальной инфраструктуры</w:t>
      </w:r>
    </w:p>
    <w:p w:rsidR="00AA0CF7" w:rsidRDefault="00AA0CF7" w:rsidP="005E4E41">
      <w:pPr>
        <w:tabs>
          <w:tab w:val="left" w:pos="567"/>
        </w:tabs>
        <w:jc w:val="both"/>
        <w:rPr>
          <w:rFonts w:ascii="Times New Roman" w:eastAsia="Calibri" w:hAnsi="Times New Roman" w:cs="Times New Roman"/>
          <w:sz w:val="28"/>
          <w:szCs w:val="28"/>
          <w:lang w:val="ru-RU"/>
        </w:rPr>
      </w:pPr>
    </w:p>
    <w:p w:rsidR="00AA0CF7" w:rsidRDefault="00AA0CF7" w:rsidP="005E4E41">
      <w:pPr>
        <w:tabs>
          <w:tab w:val="left" w:pos="567"/>
        </w:tabs>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ab/>
        <w:t>Предприятия, находящиеся на территории округа испытывают недостаток в различных видах коммунальной техники. В связи с этим у администрации округа возникают существенные трудности при исполнении полномочий в сфере жилищно-коммунального хозяйства. В результате чего поставленные задачи перед администрацией округа не всегда возможно решить оперативно.</w:t>
      </w:r>
      <w:r>
        <w:rPr>
          <w:rFonts w:ascii="Times New Roman" w:eastAsia="Calibri" w:hAnsi="Times New Roman" w:cs="Times New Roman"/>
          <w:sz w:val="28"/>
          <w:szCs w:val="28"/>
          <w:lang w:val="ru-RU"/>
        </w:rPr>
        <w:tab/>
      </w:r>
      <w:r>
        <w:rPr>
          <w:rFonts w:ascii="Times New Roman" w:eastAsia="Calibri" w:hAnsi="Times New Roman" w:cs="Times New Roman"/>
          <w:sz w:val="28"/>
          <w:szCs w:val="28"/>
          <w:lang w:val="ru-RU"/>
        </w:rPr>
        <w:tab/>
        <w:t xml:space="preserve">Главный показатель, по которому население судит о работе предприятий коммунальной сферы – это эффективность и качество предоставляемых </w:t>
      </w:r>
      <w:proofErr w:type="spellStart"/>
      <w:r>
        <w:rPr>
          <w:rFonts w:ascii="Times New Roman" w:eastAsia="Calibri" w:hAnsi="Times New Roman" w:cs="Times New Roman"/>
          <w:sz w:val="28"/>
          <w:szCs w:val="28"/>
          <w:lang w:val="ru-RU"/>
        </w:rPr>
        <w:t>услуг</w:t>
      </w:r>
      <w:proofErr w:type="gramStart"/>
      <w:r>
        <w:rPr>
          <w:rFonts w:ascii="Times New Roman" w:eastAsia="Calibri" w:hAnsi="Times New Roman" w:cs="Times New Roman"/>
          <w:sz w:val="28"/>
          <w:szCs w:val="28"/>
          <w:lang w:val="ru-RU"/>
        </w:rPr>
        <w:t>.Д</w:t>
      </w:r>
      <w:proofErr w:type="gramEnd"/>
      <w:r>
        <w:rPr>
          <w:rFonts w:ascii="Times New Roman" w:eastAsia="Calibri" w:hAnsi="Times New Roman" w:cs="Times New Roman"/>
          <w:sz w:val="28"/>
          <w:szCs w:val="28"/>
          <w:lang w:val="ru-RU"/>
        </w:rPr>
        <w:t>ля</w:t>
      </w:r>
      <w:proofErr w:type="spellEnd"/>
      <w:r>
        <w:rPr>
          <w:rFonts w:ascii="Times New Roman" w:eastAsia="Calibri" w:hAnsi="Times New Roman" w:cs="Times New Roman"/>
          <w:sz w:val="28"/>
          <w:szCs w:val="28"/>
          <w:lang w:val="ru-RU"/>
        </w:rPr>
        <w:t xml:space="preserve"> выполнения поставленных задач необходимо наличие специализированной коммунальной техники.</w:t>
      </w:r>
    </w:p>
    <w:p w:rsidR="00AA0CF7" w:rsidRPr="00CB4251" w:rsidRDefault="00AA0CF7" w:rsidP="005E4E41">
      <w:pPr>
        <w:tabs>
          <w:tab w:val="left" w:pos="567"/>
        </w:tabs>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ab/>
      </w:r>
      <w:r w:rsidRPr="00CB4251">
        <w:rPr>
          <w:rFonts w:ascii="Times New Roman" w:eastAsia="Calibri" w:hAnsi="Times New Roman" w:cs="Times New Roman"/>
          <w:sz w:val="28"/>
          <w:szCs w:val="28"/>
          <w:lang w:val="ru-RU"/>
        </w:rPr>
        <w:t>Подпрограммой предусматриваются:</w:t>
      </w:r>
    </w:p>
    <w:p w:rsidR="00AA0CF7" w:rsidRPr="006847C7" w:rsidRDefault="00AA0CF7" w:rsidP="005E4E41">
      <w:pPr>
        <w:ind w:firstLine="567"/>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повышение уровня обеспеченности округа коммунальной, специализированной техникой, машинами.</w:t>
      </w:r>
    </w:p>
    <w:p w:rsidR="00AA0CF7" w:rsidRPr="00CB4251" w:rsidRDefault="00AA0CF7" w:rsidP="005E4E41">
      <w:pPr>
        <w:ind w:firstLine="567"/>
        <w:jc w:val="both"/>
        <w:rPr>
          <w:rFonts w:ascii="Times New Roman" w:hAnsi="Times New Roman" w:cs="Times New Roman"/>
          <w:sz w:val="28"/>
          <w:szCs w:val="28"/>
          <w:lang w:val="ru-RU"/>
        </w:rPr>
      </w:pPr>
      <w:r w:rsidRPr="00CB4251">
        <w:rPr>
          <w:rFonts w:ascii="Times New Roman" w:hAnsi="Times New Roman" w:cs="Times New Roman"/>
          <w:sz w:val="28"/>
          <w:szCs w:val="28"/>
          <w:lang w:val="ru-RU"/>
        </w:rPr>
        <w:t>Цел</w:t>
      </w:r>
      <w:r>
        <w:rPr>
          <w:rFonts w:ascii="Times New Roman" w:hAnsi="Times New Roman" w:cs="Times New Roman"/>
          <w:sz w:val="28"/>
          <w:szCs w:val="28"/>
          <w:lang w:val="ru-RU"/>
        </w:rPr>
        <w:t>ью</w:t>
      </w:r>
      <w:r w:rsidRPr="00CB4251">
        <w:rPr>
          <w:rFonts w:ascii="Times New Roman" w:hAnsi="Times New Roman" w:cs="Times New Roman"/>
          <w:sz w:val="28"/>
          <w:szCs w:val="28"/>
          <w:lang w:val="ru-RU"/>
        </w:rPr>
        <w:t xml:space="preserve"> Подпрограммы явля</w:t>
      </w:r>
      <w:r>
        <w:rPr>
          <w:rFonts w:ascii="Times New Roman" w:hAnsi="Times New Roman" w:cs="Times New Roman"/>
          <w:sz w:val="28"/>
          <w:szCs w:val="28"/>
          <w:lang w:val="ru-RU"/>
        </w:rPr>
        <w:t>е</w:t>
      </w:r>
      <w:r w:rsidRPr="00CB4251">
        <w:rPr>
          <w:rFonts w:ascii="Times New Roman" w:hAnsi="Times New Roman" w:cs="Times New Roman"/>
          <w:sz w:val="28"/>
          <w:szCs w:val="28"/>
          <w:lang w:val="ru-RU"/>
        </w:rPr>
        <w:t>тся:</w:t>
      </w:r>
    </w:p>
    <w:p w:rsidR="00AA0CF7" w:rsidRDefault="00AA0CF7" w:rsidP="005E4E41">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 улучшение материально-технической базы муниципальных унитарных предприятий округа путем закупки специализированной коммунальной техники, соответствующей нормам и стандартам Российской </w:t>
      </w:r>
      <w:proofErr w:type="spellStart"/>
      <w:r>
        <w:rPr>
          <w:rFonts w:ascii="Times New Roman" w:hAnsi="Times New Roman" w:cs="Times New Roman"/>
          <w:sz w:val="28"/>
          <w:szCs w:val="28"/>
          <w:lang w:val="ru-RU"/>
        </w:rPr>
        <w:t>Федереции</w:t>
      </w:r>
      <w:proofErr w:type="spellEnd"/>
    </w:p>
    <w:p w:rsidR="00AA0CF7" w:rsidRDefault="00AA0CF7" w:rsidP="005E4E41">
      <w:pPr>
        <w:ind w:firstLine="567"/>
        <w:jc w:val="both"/>
        <w:rPr>
          <w:rFonts w:ascii="Times New Roman" w:hAnsi="Times New Roman" w:cs="Times New Roman"/>
          <w:sz w:val="28"/>
          <w:szCs w:val="28"/>
          <w:lang w:val="ru-RU"/>
        </w:rPr>
      </w:pPr>
    </w:p>
    <w:p w:rsidR="00AA0CF7" w:rsidRDefault="00AA0CF7" w:rsidP="005E4E41">
      <w:pPr>
        <w:tabs>
          <w:tab w:val="left" w:pos="720"/>
        </w:tabs>
        <w:suppressAutoHyphens/>
        <w:spacing w:line="240" w:lineRule="atLeast"/>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Раздел 2.  Основные мероприятия Подпрограммы</w:t>
      </w:r>
    </w:p>
    <w:p w:rsidR="00AA0CF7" w:rsidRPr="0001474A" w:rsidRDefault="00AA0CF7" w:rsidP="005E4E41">
      <w:pPr>
        <w:tabs>
          <w:tab w:val="left" w:pos="720"/>
        </w:tabs>
        <w:suppressAutoHyphens/>
        <w:spacing w:line="240" w:lineRule="atLeast"/>
        <w:jc w:val="center"/>
        <w:rPr>
          <w:rFonts w:ascii="Times New Roman" w:hAnsi="Times New Roman" w:cs="Times New Roman"/>
          <w:sz w:val="28"/>
          <w:szCs w:val="28"/>
          <w:lang w:val="ru-RU"/>
        </w:rPr>
      </w:pPr>
    </w:p>
    <w:p w:rsidR="00AA0CF7" w:rsidRPr="0001474A" w:rsidRDefault="00AA0CF7" w:rsidP="005E4E41">
      <w:pPr>
        <w:tabs>
          <w:tab w:val="left" w:pos="567"/>
        </w:tabs>
        <w:suppressAutoHyphens/>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              Сведения об основн</w:t>
      </w:r>
      <w:r>
        <w:rPr>
          <w:rFonts w:ascii="Times New Roman" w:hAnsi="Times New Roman" w:cs="Times New Roman"/>
          <w:sz w:val="28"/>
          <w:szCs w:val="28"/>
          <w:lang w:val="ru-RU"/>
        </w:rPr>
        <w:t>ом</w:t>
      </w:r>
      <w:r w:rsidRPr="0001474A">
        <w:rPr>
          <w:rFonts w:ascii="Times New Roman" w:hAnsi="Times New Roman" w:cs="Times New Roman"/>
          <w:sz w:val="28"/>
          <w:szCs w:val="28"/>
          <w:lang w:val="ru-RU"/>
        </w:rPr>
        <w:t xml:space="preserve"> мероприяти</w:t>
      </w:r>
      <w:r>
        <w:rPr>
          <w:rFonts w:ascii="Times New Roman" w:hAnsi="Times New Roman" w:cs="Times New Roman"/>
          <w:sz w:val="28"/>
          <w:szCs w:val="28"/>
          <w:lang w:val="ru-RU"/>
        </w:rPr>
        <w:t>и</w:t>
      </w:r>
      <w:r w:rsidRPr="0001474A">
        <w:rPr>
          <w:rFonts w:ascii="Times New Roman" w:hAnsi="Times New Roman" w:cs="Times New Roman"/>
          <w:sz w:val="28"/>
          <w:szCs w:val="28"/>
          <w:lang w:val="ru-RU"/>
        </w:rPr>
        <w:t xml:space="preserve"> Подпрограммы с указанием сроков их реализации и ожидаемых результатов приведены в </w:t>
      </w:r>
      <w:r w:rsidR="008B0BBE">
        <w:rPr>
          <w:rFonts w:ascii="Times New Roman" w:hAnsi="Times New Roman" w:cs="Times New Roman"/>
          <w:sz w:val="28"/>
          <w:szCs w:val="28"/>
          <w:lang w:val="ru-RU"/>
        </w:rPr>
        <w:t>П</w:t>
      </w:r>
      <w:r w:rsidRPr="0001474A">
        <w:rPr>
          <w:rFonts w:ascii="Times New Roman" w:hAnsi="Times New Roman" w:cs="Times New Roman"/>
          <w:sz w:val="28"/>
          <w:szCs w:val="28"/>
          <w:lang w:val="ru-RU"/>
        </w:rPr>
        <w:t xml:space="preserve">риложении № </w:t>
      </w:r>
      <w:r>
        <w:rPr>
          <w:rFonts w:ascii="Times New Roman" w:hAnsi="Times New Roman" w:cs="Times New Roman"/>
          <w:sz w:val="28"/>
          <w:szCs w:val="28"/>
          <w:lang w:val="ru-RU"/>
        </w:rPr>
        <w:t>6</w:t>
      </w:r>
      <w:r w:rsidRPr="0001474A">
        <w:rPr>
          <w:rFonts w:ascii="Times New Roman" w:hAnsi="Times New Roman" w:cs="Times New Roman"/>
          <w:sz w:val="28"/>
          <w:szCs w:val="28"/>
          <w:lang w:val="ru-RU"/>
        </w:rPr>
        <w:t xml:space="preserve"> к Программе.</w:t>
      </w:r>
    </w:p>
    <w:p w:rsidR="00AA0CF7" w:rsidRPr="006847C7" w:rsidRDefault="00AA0CF7" w:rsidP="005E4E41">
      <w:pPr>
        <w:suppressAutoHyphens/>
        <w:jc w:val="center"/>
        <w:rPr>
          <w:rFonts w:ascii="Times New Roman" w:hAnsi="Times New Roman" w:cs="Times New Roman"/>
          <w:sz w:val="28"/>
          <w:szCs w:val="28"/>
          <w:lang w:val="ru-RU"/>
        </w:rPr>
      </w:pPr>
    </w:p>
    <w:p w:rsidR="00AA0CF7" w:rsidRPr="006847C7" w:rsidRDefault="00AA0CF7" w:rsidP="005E4E41">
      <w:pPr>
        <w:suppressAutoHyphens/>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3. Сведения о целевых индикаторах и показателях </w:t>
      </w:r>
    </w:p>
    <w:p w:rsidR="00AA0CF7" w:rsidRDefault="00AA0CF7" w:rsidP="005E4E41">
      <w:pPr>
        <w:suppressAutoHyphens/>
        <w:jc w:val="center"/>
        <w:rPr>
          <w:rFonts w:ascii="Times New Roman" w:hAnsi="Times New Roman" w:cs="Times New Roman"/>
          <w:sz w:val="28"/>
          <w:szCs w:val="28"/>
          <w:lang w:val="ru-RU"/>
        </w:rPr>
      </w:pPr>
      <w:r w:rsidRPr="00CB4251">
        <w:rPr>
          <w:rFonts w:ascii="Times New Roman" w:hAnsi="Times New Roman" w:cs="Times New Roman"/>
          <w:sz w:val="28"/>
          <w:szCs w:val="28"/>
          <w:lang w:val="ru-RU"/>
        </w:rPr>
        <w:t>Подпрограммы</w:t>
      </w:r>
    </w:p>
    <w:p w:rsidR="00985D38" w:rsidRPr="00CB4251" w:rsidRDefault="00985D38" w:rsidP="005E4E41">
      <w:pPr>
        <w:suppressAutoHyphens/>
        <w:jc w:val="center"/>
        <w:rPr>
          <w:rFonts w:ascii="Times New Roman" w:hAnsi="Times New Roman" w:cs="Times New Roman"/>
          <w:sz w:val="28"/>
          <w:szCs w:val="28"/>
          <w:lang w:val="ru-RU"/>
        </w:rPr>
      </w:pPr>
    </w:p>
    <w:p w:rsidR="00AA0CF7" w:rsidRPr="006847C7" w:rsidRDefault="00AA0CF7" w:rsidP="005E4E41">
      <w:pPr>
        <w:tabs>
          <w:tab w:val="left" w:pos="-4253"/>
          <w:tab w:val="left" w:pos="567"/>
        </w:tabs>
        <w:ind w:firstLine="567"/>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Сведения о целевых индикаторах и показателях Подпрограммы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w:t>
      </w:r>
      <w:r w:rsidR="008B0BBE">
        <w:rPr>
          <w:rFonts w:ascii="Times New Roman" w:eastAsia="Calibri" w:hAnsi="Times New Roman" w:cs="Times New Roman"/>
          <w:sz w:val="28"/>
          <w:szCs w:val="28"/>
          <w:lang w:val="ru-RU"/>
        </w:rPr>
        <w:t>зателями Программы приведены в П</w:t>
      </w:r>
      <w:r w:rsidRPr="006847C7">
        <w:rPr>
          <w:rFonts w:ascii="Times New Roman" w:eastAsia="Calibri" w:hAnsi="Times New Roman" w:cs="Times New Roman"/>
          <w:sz w:val="28"/>
          <w:szCs w:val="28"/>
          <w:lang w:val="ru-RU"/>
        </w:rPr>
        <w:t xml:space="preserve">риложении № </w:t>
      </w:r>
      <w:r>
        <w:rPr>
          <w:rFonts w:ascii="Times New Roman" w:eastAsia="Calibri" w:hAnsi="Times New Roman" w:cs="Times New Roman"/>
          <w:sz w:val="28"/>
          <w:szCs w:val="28"/>
          <w:lang w:val="ru-RU"/>
        </w:rPr>
        <w:t>7</w:t>
      </w:r>
      <w:r w:rsidRPr="006847C7">
        <w:rPr>
          <w:rFonts w:ascii="Times New Roman" w:eastAsia="Calibri" w:hAnsi="Times New Roman" w:cs="Times New Roman"/>
          <w:sz w:val="28"/>
          <w:szCs w:val="28"/>
          <w:lang w:val="ru-RU"/>
        </w:rPr>
        <w:t xml:space="preserve"> к Программе.</w:t>
      </w:r>
    </w:p>
    <w:p w:rsidR="00AA0CF7" w:rsidRPr="006847C7" w:rsidRDefault="00AA0CF7" w:rsidP="005E4E41">
      <w:pPr>
        <w:ind w:firstLine="567"/>
        <w:jc w:val="both"/>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 xml:space="preserve">Оценка </w:t>
      </w:r>
      <w:r w:rsidRPr="008B0BBE">
        <w:rPr>
          <w:rFonts w:ascii="Times New Roman" w:eastAsia="Calibri" w:hAnsi="Times New Roman" w:cs="Times New Roman"/>
          <w:sz w:val="28"/>
          <w:szCs w:val="28"/>
          <w:lang w:val="ru-RU"/>
        </w:rPr>
        <w:t xml:space="preserve">эффективности Подпрограммы осуществляется по </w:t>
      </w:r>
      <w:r w:rsidR="008B0BBE">
        <w:rPr>
          <w:rFonts w:ascii="Times New Roman" w:eastAsia="Calibri" w:hAnsi="Times New Roman" w:cs="Times New Roman"/>
          <w:sz w:val="28"/>
          <w:szCs w:val="28"/>
          <w:lang w:val="ru-RU"/>
        </w:rPr>
        <w:t xml:space="preserve">порядку проведения </w:t>
      </w:r>
      <w:r w:rsidRPr="008B0BBE">
        <w:rPr>
          <w:rFonts w:ascii="Times New Roman" w:eastAsia="Calibri" w:hAnsi="Times New Roman" w:cs="Times New Roman"/>
          <w:sz w:val="28"/>
          <w:szCs w:val="28"/>
          <w:lang w:val="ru-RU"/>
        </w:rPr>
        <w:t xml:space="preserve">оценки эффективности Программы, утвержденной </w:t>
      </w:r>
      <w:r w:rsidRPr="006847C7">
        <w:rPr>
          <w:rFonts w:ascii="Times New Roman" w:eastAsia="Calibri" w:hAnsi="Times New Roman" w:cs="Times New Roman"/>
          <w:sz w:val="28"/>
          <w:szCs w:val="28"/>
          <w:lang w:val="ru-RU"/>
        </w:rPr>
        <w:t xml:space="preserve">постановлением </w:t>
      </w:r>
      <w:proofErr w:type="spellStart"/>
      <w:r w:rsidRPr="006847C7">
        <w:rPr>
          <w:rFonts w:ascii="Times New Roman" w:eastAsia="Calibri" w:hAnsi="Times New Roman" w:cs="Times New Roman"/>
          <w:sz w:val="28"/>
          <w:szCs w:val="28"/>
          <w:lang w:val="ru-RU"/>
        </w:rPr>
        <w:t>администрации</w:t>
      </w:r>
      <w:r w:rsidR="008B0BBE" w:rsidRPr="006847C7">
        <w:rPr>
          <w:rFonts w:ascii="Times New Roman" w:eastAsia="Calibri" w:hAnsi="Times New Roman" w:cs="Times New Roman"/>
          <w:sz w:val="28"/>
          <w:szCs w:val="28"/>
          <w:lang w:val="ru-RU"/>
        </w:rPr>
        <w:t>Советского</w:t>
      </w:r>
      <w:proofErr w:type="spellEnd"/>
      <w:r w:rsidR="008B0BBE" w:rsidRPr="006847C7">
        <w:rPr>
          <w:rFonts w:ascii="Times New Roman" w:eastAsia="Calibri" w:hAnsi="Times New Roman" w:cs="Times New Roman"/>
          <w:sz w:val="28"/>
          <w:szCs w:val="28"/>
          <w:lang w:val="ru-RU"/>
        </w:rPr>
        <w:t xml:space="preserve"> городского</w:t>
      </w:r>
      <w:r w:rsidRPr="006847C7">
        <w:rPr>
          <w:rFonts w:ascii="Times New Roman" w:eastAsia="Calibri" w:hAnsi="Times New Roman" w:cs="Times New Roman"/>
          <w:sz w:val="28"/>
          <w:szCs w:val="28"/>
          <w:lang w:val="ru-RU"/>
        </w:rPr>
        <w:t xml:space="preserve"> округа </w:t>
      </w:r>
      <w:r w:rsidR="008B0BBE" w:rsidRPr="006847C7">
        <w:rPr>
          <w:rFonts w:ascii="Times New Roman" w:eastAsia="Calibri" w:hAnsi="Times New Roman" w:cs="Times New Roman"/>
          <w:sz w:val="28"/>
          <w:szCs w:val="28"/>
          <w:lang w:val="ru-RU"/>
        </w:rPr>
        <w:t xml:space="preserve">Ставропольского края </w:t>
      </w:r>
      <w:r w:rsidRPr="006847C7">
        <w:rPr>
          <w:rFonts w:ascii="Times New Roman" w:eastAsia="Calibri" w:hAnsi="Times New Roman" w:cs="Times New Roman"/>
          <w:sz w:val="28"/>
          <w:szCs w:val="28"/>
          <w:lang w:val="ru-RU"/>
        </w:rPr>
        <w:t xml:space="preserve">от </w:t>
      </w:r>
      <w:r>
        <w:rPr>
          <w:rFonts w:ascii="Times New Roman" w:eastAsia="Calibri" w:hAnsi="Times New Roman" w:cs="Times New Roman"/>
          <w:sz w:val="28"/>
          <w:szCs w:val="28"/>
          <w:lang w:val="ru-RU"/>
        </w:rPr>
        <w:t>29 декабря 2018 г.</w:t>
      </w:r>
      <w:r w:rsidRPr="006847C7">
        <w:rPr>
          <w:rFonts w:ascii="Times New Roman" w:eastAsia="Calibri" w:hAnsi="Times New Roman" w:cs="Times New Roman"/>
          <w:sz w:val="28"/>
          <w:szCs w:val="28"/>
          <w:lang w:val="ru-RU"/>
        </w:rPr>
        <w:t xml:space="preserve"> № </w:t>
      </w:r>
      <w:r>
        <w:rPr>
          <w:rFonts w:ascii="Times New Roman" w:eastAsia="Calibri" w:hAnsi="Times New Roman" w:cs="Times New Roman"/>
          <w:sz w:val="28"/>
          <w:szCs w:val="28"/>
          <w:lang w:val="ru-RU"/>
        </w:rPr>
        <w:t>1936</w:t>
      </w:r>
      <w:r w:rsidRPr="006847C7">
        <w:rPr>
          <w:rFonts w:ascii="Times New Roman" w:eastAsia="Calibri" w:hAnsi="Times New Roman" w:cs="Times New Roman"/>
          <w:sz w:val="28"/>
          <w:szCs w:val="28"/>
          <w:lang w:val="ru-RU"/>
        </w:rPr>
        <w:t xml:space="preserve"> «Об утверждении </w:t>
      </w:r>
      <w:proofErr w:type="gramStart"/>
      <w:r>
        <w:rPr>
          <w:rFonts w:ascii="Times New Roman" w:eastAsia="Calibri" w:hAnsi="Times New Roman" w:cs="Times New Roman"/>
          <w:sz w:val="28"/>
          <w:szCs w:val="28"/>
          <w:lang w:val="ru-RU"/>
        </w:rPr>
        <w:t>порядка проведения оценки</w:t>
      </w:r>
      <w:r w:rsidRPr="006847C7">
        <w:rPr>
          <w:rFonts w:ascii="Times New Roman" w:eastAsia="Calibri" w:hAnsi="Times New Roman" w:cs="Times New Roman"/>
          <w:sz w:val="28"/>
          <w:szCs w:val="28"/>
          <w:lang w:val="ru-RU"/>
        </w:rPr>
        <w:t xml:space="preserve"> эффективности реализации муниципальных</w:t>
      </w:r>
      <w:proofErr w:type="gramEnd"/>
      <w:r w:rsidRPr="006847C7">
        <w:rPr>
          <w:rFonts w:ascii="Times New Roman" w:eastAsia="Calibri" w:hAnsi="Times New Roman" w:cs="Times New Roman"/>
          <w:sz w:val="28"/>
          <w:szCs w:val="28"/>
          <w:lang w:val="ru-RU"/>
        </w:rPr>
        <w:t xml:space="preserve"> программ, программ Советского городского округа Ставропольского края»</w:t>
      </w:r>
      <w:r w:rsidR="008B0BBE">
        <w:rPr>
          <w:rFonts w:ascii="Times New Roman" w:eastAsia="Calibri" w:hAnsi="Times New Roman" w:cs="Times New Roman"/>
          <w:sz w:val="28"/>
          <w:szCs w:val="28"/>
          <w:lang w:val="ru-RU"/>
        </w:rPr>
        <w:t xml:space="preserve"> (с изменениями)</w:t>
      </w:r>
      <w:r w:rsidRPr="006847C7">
        <w:rPr>
          <w:rFonts w:ascii="Times New Roman" w:eastAsia="Calibri" w:hAnsi="Times New Roman" w:cs="Times New Roman"/>
          <w:sz w:val="28"/>
          <w:szCs w:val="28"/>
          <w:lang w:val="ru-RU"/>
        </w:rPr>
        <w:t>.</w:t>
      </w:r>
    </w:p>
    <w:p w:rsidR="00AA0CF7" w:rsidRPr="006847C7" w:rsidRDefault="00AA0CF7" w:rsidP="005E4E41">
      <w:pPr>
        <w:ind w:firstLine="567"/>
        <w:jc w:val="both"/>
        <w:rPr>
          <w:rFonts w:ascii="Times New Roman" w:eastAsia="Calibri" w:hAnsi="Times New Roman" w:cs="Times New Roman"/>
          <w:color w:val="5A5A5A"/>
          <w:sz w:val="28"/>
          <w:szCs w:val="28"/>
          <w:lang w:val="ru-RU"/>
        </w:rPr>
      </w:pPr>
    </w:p>
    <w:p w:rsidR="00AA0CF7" w:rsidRPr="006847C7" w:rsidRDefault="00AA0CF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4. Сведения об источнике информации и методике расчета </w:t>
      </w:r>
    </w:p>
    <w:p w:rsidR="00AA0CF7" w:rsidRPr="006847C7" w:rsidRDefault="00AA0CF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индикаторов достижения целей Программы и показателей решения </w:t>
      </w:r>
    </w:p>
    <w:p w:rsidR="00AA0CF7" w:rsidRDefault="00AA0CF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задач Подпрограмм Программы</w:t>
      </w:r>
    </w:p>
    <w:p w:rsidR="00AA0CF7" w:rsidRPr="0001474A" w:rsidRDefault="00AA0CF7" w:rsidP="005E4E41">
      <w:pPr>
        <w:widowControl w:val="0"/>
        <w:autoSpaceDE w:val="0"/>
        <w:autoSpaceDN w:val="0"/>
        <w:adjustRightInd w:val="0"/>
        <w:jc w:val="center"/>
        <w:rPr>
          <w:rFonts w:ascii="Times New Roman" w:hAnsi="Times New Roman" w:cs="Times New Roman"/>
          <w:sz w:val="28"/>
          <w:szCs w:val="28"/>
          <w:lang w:val="ru-RU"/>
        </w:rPr>
      </w:pPr>
    </w:p>
    <w:p w:rsidR="00AA0CF7" w:rsidRPr="0001474A" w:rsidRDefault="00AA0CF7" w:rsidP="005E4E41">
      <w:pPr>
        <w:widowControl w:val="0"/>
        <w:autoSpaceDE w:val="0"/>
        <w:autoSpaceDN w:val="0"/>
        <w:adjustRightInd w:val="0"/>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 xml:space="preserve">Сведения об источнике информации и методике </w:t>
      </w:r>
      <w:proofErr w:type="gramStart"/>
      <w:r w:rsidRPr="0001474A">
        <w:rPr>
          <w:rFonts w:ascii="Times New Roman" w:hAnsi="Times New Roman" w:cs="Times New Roman"/>
          <w:sz w:val="28"/>
          <w:szCs w:val="28"/>
          <w:lang w:val="ru-RU"/>
        </w:rPr>
        <w:t>расчета индикаторов достижения целей Подпрограммы</w:t>
      </w:r>
      <w:proofErr w:type="gramEnd"/>
      <w:r w:rsidRPr="0001474A">
        <w:rPr>
          <w:rFonts w:ascii="Times New Roman" w:hAnsi="Times New Roman" w:cs="Times New Roman"/>
          <w:sz w:val="28"/>
          <w:szCs w:val="28"/>
          <w:lang w:val="ru-RU"/>
        </w:rPr>
        <w:t xml:space="preserve"> и показателей решения </w:t>
      </w:r>
      <w:r w:rsidR="008B0BBE">
        <w:rPr>
          <w:rFonts w:ascii="Times New Roman" w:hAnsi="Times New Roman" w:cs="Times New Roman"/>
          <w:sz w:val="28"/>
          <w:szCs w:val="28"/>
          <w:lang w:val="ru-RU"/>
        </w:rPr>
        <w:t>задач Подпрограммы приведены в П</w:t>
      </w:r>
      <w:r w:rsidRPr="0001474A">
        <w:rPr>
          <w:rFonts w:ascii="Times New Roman" w:hAnsi="Times New Roman" w:cs="Times New Roman"/>
          <w:sz w:val="28"/>
          <w:szCs w:val="28"/>
          <w:lang w:val="ru-RU"/>
        </w:rPr>
        <w:t xml:space="preserve">риложении № </w:t>
      </w:r>
      <w:r>
        <w:rPr>
          <w:rFonts w:ascii="Times New Roman" w:hAnsi="Times New Roman" w:cs="Times New Roman"/>
          <w:sz w:val="28"/>
          <w:szCs w:val="28"/>
          <w:lang w:val="ru-RU"/>
        </w:rPr>
        <w:t>8</w:t>
      </w:r>
      <w:r w:rsidRPr="0001474A">
        <w:rPr>
          <w:rFonts w:ascii="Times New Roman" w:hAnsi="Times New Roman" w:cs="Times New Roman"/>
          <w:sz w:val="28"/>
          <w:szCs w:val="28"/>
          <w:lang w:val="ru-RU"/>
        </w:rPr>
        <w:t xml:space="preserve"> к Программе.</w:t>
      </w:r>
    </w:p>
    <w:p w:rsidR="00AA0CF7" w:rsidRPr="0001474A" w:rsidRDefault="00AA0CF7" w:rsidP="005E4E41">
      <w:pPr>
        <w:widowControl w:val="0"/>
        <w:autoSpaceDE w:val="0"/>
        <w:autoSpaceDN w:val="0"/>
        <w:adjustRightInd w:val="0"/>
        <w:jc w:val="both"/>
        <w:rPr>
          <w:rFonts w:ascii="Times New Roman" w:hAnsi="Times New Roman" w:cs="Times New Roman"/>
          <w:sz w:val="28"/>
          <w:szCs w:val="28"/>
          <w:lang w:val="ru-RU"/>
        </w:rPr>
      </w:pPr>
    </w:p>
    <w:p w:rsidR="00AA0CF7" w:rsidRPr="006847C7" w:rsidRDefault="00AA0CF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5. Сведения о весовых коэффициентах, присвоенных целям, </w:t>
      </w:r>
    </w:p>
    <w:p w:rsidR="00AA0CF7" w:rsidRDefault="00AA0CF7" w:rsidP="005E4E41">
      <w:pPr>
        <w:widowControl w:val="0"/>
        <w:autoSpaceDE w:val="0"/>
        <w:autoSpaceDN w:val="0"/>
        <w:adjustRightIn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задачам Подпрограмм </w:t>
      </w:r>
    </w:p>
    <w:p w:rsidR="00AA0CF7" w:rsidRPr="0001474A" w:rsidRDefault="00AA0CF7" w:rsidP="005E4E41">
      <w:pPr>
        <w:widowControl w:val="0"/>
        <w:autoSpaceDE w:val="0"/>
        <w:autoSpaceDN w:val="0"/>
        <w:adjustRightInd w:val="0"/>
        <w:jc w:val="center"/>
        <w:rPr>
          <w:rFonts w:ascii="Times New Roman" w:hAnsi="Times New Roman" w:cs="Times New Roman"/>
          <w:sz w:val="28"/>
          <w:szCs w:val="28"/>
          <w:lang w:val="ru-RU"/>
        </w:rPr>
      </w:pPr>
    </w:p>
    <w:p w:rsidR="00AA0CF7" w:rsidRPr="0001474A" w:rsidRDefault="00AA0CF7" w:rsidP="005E4E41">
      <w:pPr>
        <w:widowControl w:val="0"/>
        <w:autoSpaceDE w:val="0"/>
        <w:autoSpaceDN w:val="0"/>
        <w:adjustRightInd w:val="0"/>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Сведения о весовых коэффициентах, присвоенных целям, за</w:t>
      </w:r>
      <w:r w:rsidR="008B0BBE">
        <w:rPr>
          <w:rFonts w:ascii="Times New Roman" w:hAnsi="Times New Roman" w:cs="Times New Roman"/>
          <w:sz w:val="28"/>
          <w:szCs w:val="28"/>
          <w:lang w:val="ru-RU"/>
        </w:rPr>
        <w:t>дачам Подпрограммы приведены в П</w:t>
      </w:r>
      <w:r w:rsidRPr="0001474A">
        <w:rPr>
          <w:rFonts w:ascii="Times New Roman" w:hAnsi="Times New Roman" w:cs="Times New Roman"/>
          <w:sz w:val="28"/>
          <w:szCs w:val="28"/>
          <w:lang w:val="ru-RU"/>
        </w:rPr>
        <w:t xml:space="preserve">риложении № </w:t>
      </w:r>
      <w:r>
        <w:rPr>
          <w:rFonts w:ascii="Times New Roman" w:hAnsi="Times New Roman" w:cs="Times New Roman"/>
          <w:sz w:val="28"/>
          <w:szCs w:val="28"/>
          <w:lang w:val="ru-RU"/>
        </w:rPr>
        <w:t>9</w:t>
      </w:r>
      <w:r w:rsidRPr="0001474A">
        <w:rPr>
          <w:rFonts w:ascii="Times New Roman" w:hAnsi="Times New Roman" w:cs="Times New Roman"/>
          <w:sz w:val="28"/>
          <w:szCs w:val="28"/>
          <w:lang w:val="ru-RU"/>
        </w:rPr>
        <w:t xml:space="preserve"> к Программе.</w:t>
      </w:r>
    </w:p>
    <w:p w:rsidR="00AA0CF7" w:rsidRPr="0001474A" w:rsidRDefault="00AA0CF7" w:rsidP="005E4E41">
      <w:pPr>
        <w:widowControl w:val="0"/>
        <w:autoSpaceDE w:val="0"/>
        <w:autoSpaceDN w:val="0"/>
        <w:adjustRightInd w:val="0"/>
        <w:ind w:firstLine="709"/>
        <w:jc w:val="both"/>
        <w:rPr>
          <w:rFonts w:ascii="Times New Roman" w:eastAsia="Calibri" w:hAnsi="Times New Roman" w:cs="Times New Roman"/>
          <w:color w:val="5A5A5A"/>
          <w:sz w:val="28"/>
          <w:szCs w:val="28"/>
          <w:lang w:val="ru-RU"/>
        </w:rPr>
      </w:pPr>
    </w:p>
    <w:p w:rsidR="00AA0CF7" w:rsidRDefault="00AA0CF7" w:rsidP="005E4E41">
      <w:pPr>
        <w:ind w:firstLine="567"/>
        <w:jc w:val="center"/>
        <w:rPr>
          <w:rFonts w:ascii="Times New Roman" w:eastAsia="Calibri" w:hAnsi="Times New Roman" w:cs="Times New Roman"/>
          <w:sz w:val="28"/>
          <w:szCs w:val="28"/>
          <w:lang w:val="ru-RU"/>
        </w:rPr>
      </w:pPr>
      <w:r w:rsidRPr="006847C7">
        <w:rPr>
          <w:rFonts w:ascii="Times New Roman" w:eastAsia="Calibri" w:hAnsi="Times New Roman" w:cs="Times New Roman"/>
          <w:sz w:val="28"/>
          <w:szCs w:val="28"/>
          <w:lang w:val="ru-RU"/>
        </w:rPr>
        <w:t>Раздел 6.  Финансовое обеспечение Подпрограммы</w:t>
      </w:r>
    </w:p>
    <w:p w:rsidR="00AA0CF7" w:rsidRPr="0001474A" w:rsidRDefault="00AA0CF7" w:rsidP="005E4E41">
      <w:pPr>
        <w:ind w:firstLine="567"/>
        <w:jc w:val="center"/>
        <w:rPr>
          <w:rFonts w:ascii="Times New Roman" w:eastAsia="Calibri" w:hAnsi="Times New Roman" w:cs="Times New Roman"/>
          <w:sz w:val="28"/>
          <w:szCs w:val="28"/>
          <w:lang w:val="ru-RU"/>
        </w:rPr>
      </w:pPr>
    </w:p>
    <w:p w:rsidR="00AA0CF7" w:rsidRPr="006847C7" w:rsidRDefault="00AA0CF7" w:rsidP="005E4E41">
      <w:pPr>
        <w:widowControl w:val="0"/>
        <w:suppressAutoHyphens/>
        <w:autoSpaceDE w:val="0"/>
        <w:autoSpaceDN w:val="0"/>
        <w:adjustRightInd w:val="0"/>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Информация по финансовому обеспечению Подпрограммы за счет </w:t>
      </w:r>
      <w:r w:rsidR="008B0BBE">
        <w:rPr>
          <w:rFonts w:ascii="Times New Roman" w:hAnsi="Times New Roman" w:cs="Times New Roman"/>
          <w:sz w:val="28"/>
          <w:szCs w:val="28"/>
          <w:lang w:val="ru-RU"/>
        </w:rPr>
        <w:t>МБ</w:t>
      </w:r>
      <w:r w:rsidRPr="006847C7">
        <w:rPr>
          <w:rFonts w:ascii="Times New Roman" w:hAnsi="Times New Roman" w:cs="Times New Roman"/>
          <w:sz w:val="28"/>
          <w:szCs w:val="28"/>
          <w:lang w:val="ru-RU"/>
        </w:rPr>
        <w:t xml:space="preserve"> (с расшифровкой по основным мероприятиям программы, а также по годам реа</w:t>
      </w:r>
      <w:r w:rsidR="008B0BBE">
        <w:rPr>
          <w:rFonts w:ascii="Times New Roman" w:hAnsi="Times New Roman" w:cs="Times New Roman"/>
          <w:sz w:val="28"/>
          <w:szCs w:val="28"/>
          <w:lang w:val="ru-RU"/>
        </w:rPr>
        <w:t>лизации Программы) приведена в П</w:t>
      </w:r>
      <w:r w:rsidRPr="006847C7">
        <w:rPr>
          <w:rFonts w:ascii="Times New Roman" w:hAnsi="Times New Roman" w:cs="Times New Roman"/>
          <w:sz w:val="28"/>
          <w:szCs w:val="28"/>
          <w:lang w:val="ru-RU"/>
        </w:rPr>
        <w:t xml:space="preserve">риложениях № </w:t>
      </w:r>
      <w:r>
        <w:rPr>
          <w:rFonts w:ascii="Times New Roman" w:hAnsi="Times New Roman" w:cs="Times New Roman"/>
          <w:sz w:val="28"/>
          <w:szCs w:val="28"/>
          <w:lang w:val="ru-RU"/>
        </w:rPr>
        <w:t>10 и № 11</w:t>
      </w:r>
      <w:r w:rsidRPr="006847C7">
        <w:rPr>
          <w:rFonts w:ascii="Times New Roman" w:hAnsi="Times New Roman" w:cs="Times New Roman"/>
          <w:sz w:val="28"/>
          <w:szCs w:val="28"/>
          <w:lang w:val="ru-RU"/>
        </w:rPr>
        <w:t xml:space="preserve"> к  Программе.</w:t>
      </w:r>
    </w:p>
    <w:p w:rsidR="00AA0CF7" w:rsidRPr="006847C7" w:rsidRDefault="00AA0CF7" w:rsidP="005E4E41">
      <w:pPr>
        <w:ind w:firstLine="567"/>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lastRenderedPageBreak/>
        <w:t xml:space="preserve">Объемы бюджетных ассигнований Подпрограммы составляют </w:t>
      </w:r>
      <w:r w:rsidR="00F51A8B">
        <w:rPr>
          <w:rFonts w:ascii="Times New Roman" w:hAnsi="Times New Roman" w:cs="Times New Roman"/>
          <w:sz w:val="28"/>
          <w:szCs w:val="28"/>
          <w:lang w:val="ru-RU"/>
        </w:rPr>
        <w:t>7724,06</w:t>
      </w:r>
      <w:r w:rsidRPr="006847C7">
        <w:rPr>
          <w:rFonts w:ascii="Times New Roman" w:hAnsi="Times New Roman" w:cs="Times New Roman"/>
          <w:sz w:val="28"/>
          <w:szCs w:val="28"/>
          <w:lang w:val="ru-RU"/>
        </w:rPr>
        <w:t xml:space="preserve"> тыс. рублей (выпадающие доходы – 0,00 тыс. рублей), в том числе по годам реализации:</w:t>
      </w:r>
    </w:p>
    <w:p w:rsidR="00AA0CF7" w:rsidRPr="006847C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696,00</w:t>
      </w:r>
      <w:r w:rsidRPr="006847C7">
        <w:rPr>
          <w:rFonts w:ascii="Times New Roman" w:hAnsi="Times New Roman" w:cs="Times New Roman"/>
          <w:sz w:val="28"/>
          <w:szCs w:val="28"/>
          <w:lang w:val="ru-RU"/>
        </w:rPr>
        <w:t xml:space="preserve"> тыс. рублей (выпадающие доходы – 0,00 тыс. рублей)</w:t>
      </w:r>
      <w:r w:rsidR="0084331F">
        <w:rPr>
          <w:rFonts w:ascii="Times New Roman" w:hAnsi="Times New Roman" w:cs="Times New Roman"/>
          <w:sz w:val="28"/>
          <w:szCs w:val="28"/>
          <w:lang w:val="ru-RU"/>
        </w:rPr>
        <w:t>;</w:t>
      </w:r>
    </w:p>
    <w:p w:rsidR="00AA0CF7" w:rsidRPr="006847C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 (выпадающие доходы – 0,00 тыс. рублей);</w:t>
      </w:r>
    </w:p>
    <w:p w:rsidR="00AA0CF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sidR="00F51A8B">
        <w:rPr>
          <w:rFonts w:ascii="Times New Roman" w:hAnsi="Times New Roman" w:cs="Times New Roman"/>
          <w:sz w:val="28"/>
          <w:szCs w:val="28"/>
          <w:lang w:val="ru-RU"/>
        </w:rPr>
        <w:t>7028,06</w:t>
      </w:r>
      <w:r w:rsidRPr="006847C7">
        <w:rPr>
          <w:rFonts w:ascii="Times New Roman" w:hAnsi="Times New Roman" w:cs="Times New Roman"/>
          <w:sz w:val="28"/>
          <w:szCs w:val="28"/>
          <w:lang w:val="ru-RU"/>
        </w:rPr>
        <w:t xml:space="preserve"> тыс. рубле</w:t>
      </w:r>
      <w:proofErr w:type="gramStart"/>
      <w:r w:rsidRPr="006847C7">
        <w:rPr>
          <w:rFonts w:ascii="Times New Roman" w:hAnsi="Times New Roman" w:cs="Times New Roman"/>
          <w:sz w:val="28"/>
          <w:szCs w:val="28"/>
          <w:lang w:val="ru-RU"/>
        </w:rPr>
        <w:t>й(</w:t>
      </w:r>
      <w:proofErr w:type="gramEnd"/>
      <w:r w:rsidRPr="006847C7">
        <w:rPr>
          <w:rFonts w:ascii="Times New Roman" w:hAnsi="Times New Roman" w:cs="Times New Roman"/>
          <w:sz w:val="28"/>
          <w:szCs w:val="28"/>
          <w:lang w:val="ru-RU"/>
        </w:rPr>
        <w:t>выпадаю</w:t>
      </w:r>
      <w:r>
        <w:rPr>
          <w:rFonts w:ascii="Times New Roman" w:hAnsi="Times New Roman" w:cs="Times New Roman"/>
          <w:sz w:val="28"/>
          <w:szCs w:val="28"/>
          <w:lang w:val="ru-RU"/>
        </w:rPr>
        <w:t>щие доходы – 0,00 тыс. рублей);</w:t>
      </w:r>
    </w:p>
    <w:p w:rsidR="00AA0CF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w:t>
      </w:r>
      <w:proofErr w:type="gramStart"/>
      <w:r w:rsidRPr="006847C7">
        <w:rPr>
          <w:rFonts w:ascii="Times New Roman" w:hAnsi="Times New Roman" w:cs="Times New Roman"/>
          <w:sz w:val="28"/>
          <w:szCs w:val="28"/>
          <w:lang w:val="ru-RU"/>
        </w:rPr>
        <w:t>й(</w:t>
      </w:r>
      <w:proofErr w:type="gramEnd"/>
      <w:r w:rsidRPr="006847C7">
        <w:rPr>
          <w:rFonts w:ascii="Times New Roman" w:hAnsi="Times New Roman" w:cs="Times New Roman"/>
          <w:sz w:val="28"/>
          <w:szCs w:val="28"/>
          <w:lang w:val="ru-RU"/>
        </w:rPr>
        <w:t>выпада</w:t>
      </w:r>
      <w:r>
        <w:rPr>
          <w:rFonts w:ascii="Times New Roman" w:hAnsi="Times New Roman" w:cs="Times New Roman"/>
          <w:sz w:val="28"/>
          <w:szCs w:val="28"/>
          <w:lang w:val="ru-RU"/>
        </w:rPr>
        <w:t>ющие доходы – 0,00 тыс. рублей);</w:t>
      </w:r>
    </w:p>
    <w:p w:rsidR="00AA0CF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w:t>
      </w:r>
      <w:proofErr w:type="gramStart"/>
      <w:r w:rsidRPr="006847C7">
        <w:rPr>
          <w:rFonts w:ascii="Times New Roman" w:hAnsi="Times New Roman" w:cs="Times New Roman"/>
          <w:sz w:val="28"/>
          <w:szCs w:val="28"/>
          <w:lang w:val="ru-RU"/>
        </w:rPr>
        <w:t>й(</w:t>
      </w:r>
      <w:proofErr w:type="gramEnd"/>
      <w:r w:rsidRPr="006847C7">
        <w:rPr>
          <w:rFonts w:ascii="Times New Roman" w:hAnsi="Times New Roman" w:cs="Times New Roman"/>
          <w:sz w:val="28"/>
          <w:szCs w:val="28"/>
          <w:lang w:val="ru-RU"/>
        </w:rPr>
        <w:t>выпада</w:t>
      </w:r>
      <w:r w:rsidR="00992804">
        <w:rPr>
          <w:rFonts w:ascii="Times New Roman" w:hAnsi="Times New Roman" w:cs="Times New Roman"/>
          <w:sz w:val="28"/>
          <w:szCs w:val="28"/>
          <w:lang w:val="ru-RU"/>
        </w:rPr>
        <w:t>ющие доходы – 0,00 тыс. рублей);</w:t>
      </w:r>
    </w:p>
    <w:p w:rsidR="00992804" w:rsidRDefault="00992804" w:rsidP="00992804">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w:t>
      </w:r>
      <w:proofErr w:type="gramStart"/>
      <w:r w:rsidRPr="006847C7">
        <w:rPr>
          <w:rFonts w:ascii="Times New Roman" w:hAnsi="Times New Roman" w:cs="Times New Roman"/>
          <w:sz w:val="28"/>
          <w:szCs w:val="28"/>
          <w:lang w:val="ru-RU"/>
        </w:rPr>
        <w:t>й(</w:t>
      </w:r>
      <w:proofErr w:type="gramEnd"/>
      <w:r w:rsidRPr="006847C7">
        <w:rPr>
          <w:rFonts w:ascii="Times New Roman" w:hAnsi="Times New Roman" w:cs="Times New Roman"/>
          <w:sz w:val="28"/>
          <w:szCs w:val="28"/>
          <w:lang w:val="ru-RU"/>
        </w:rPr>
        <w:t xml:space="preserve">выпадающие доходы – 0,00 тыс. рублей), </w:t>
      </w:r>
    </w:p>
    <w:p w:rsidR="00AA0CF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из них: </w:t>
      </w:r>
    </w:p>
    <w:p w:rsidR="008B0BBE" w:rsidRPr="006847C7" w:rsidRDefault="008B0BBE" w:rsidP="008B0BBE">
      <w:pPr>
        <w:jc w:val="both"/>
        <w:rPr>
          <w:rFonts w:ascii="Times New Roman" w:hAnsi="Times New Roman" w:cs="Times New Roman"/>
          <w:sz w:val="28"/>
          <w:szCs w:val="28"/>
          <w:lang w:val="ru-RU"/>
        </w:rPr>
      </w:pPr>
      <w:r>
        <w:rPr>
          <w:rFonts w:ascii="Times New Roman" w:hAnsi="Times New Roman" w:cs="Times New Roman"/>
          <w:sz w:val="28"/>
          <w:szCs w:val="28"/>
          <w:lang w:val="ru-RU"/>
        </w:rPr>
        <w:t>Ф</w:t>
      </w:r>
      <w:r w:rsidRPr="006847C7">
        <w:rPr>
          <w:rFonts w:ascii="Times New Roman" w:hAnsi="Times New Roman" w:cs="Times New Roman"/>
          <w:sz w:val="28"/>
          <w:szCs w:val="28"/>
          <w:lang w:val="ru-RU"/>
        </w:rPr>
        <w:t xml:space="preserve">Б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 в том числе по годам реализации:</w:t>
      </w:r>
    </w:p>
    <w:p w:rsidR="008B0BBE" w:rsidRPr="006847C7" w:rsidRDefault="008B0BBE" w:rsidP="008B0BBE">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2021 году – 0,00 тыс. рублей;</w:t>
      </w:r>
    </w:p>
    <w:p w:rsidR="008B0BBE" w:rsidRPr="006847C7" w:rsidRDefault="008B0BBE" w:rsidP="008B0BBE">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2022 году – 0,00 тыс. рублей;</w:t>
      </w:r>
    </w:p>
    <w:p w:rsidR="008B0BBE" w:rsidRDefault="008B0BBE" w:rsidP="008B0BBE">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w:t>
      </w:r>
      <w:r>
        <w:rPr>
          <w:rFonts w:ascii="Times New Roman" w:hAnsi="Times New Roman" w:cs="Times New Roman"/>
          <w:sz w:val="28"/>
          <w:szCs w:val="28"/>
          <w:lang w:val="ru-RU"/>
        </w:rPr>
        <w:t xml:space="preserve"> в 2023 году – 0,00 тыс. рублей;</w:t>
      </w:r>
    </w:p>
    <w:p w:rsidR="008B0BBE" w:rsidRPr="006847C7" w:rsidRDefault="008B0BBE" w:rsidP="008B0BBE">
      <w:pPr>
        <w:jc w:val="both"/>
        <w:rPr>
          <w:rFonts w:ascii="Times New Roman" w:hAnsi="Times New Roman" w:cs="Times New Roman"/>
          <w:sz w:val="28"/>
          <w:szCs w:val="28"/>
          <w:lang w:val="ru-RU"/>
        </w:rPr>
      </w:pPr>
      <w:r>
        <w:rPr>
          <w:rFonts w:ascii="Times New Roman" w:hAnsi="Times New Roman" w:cs="Times New Roman"/>
          <w:sz w:val="28"/>
          <w:szCs w:val="28"/>
          <w:lang w:val="ru-RU"/>
        </w:rPr>
        <w:t>- в 2024 году – 0,00 тыс. рублей;</w:t>
      </w:r>
    </w:p>
    <w:p w:rsidR="008B0BBE" w:rsidRPr="006847C7" w:rsidRDefault="008B0BBE" w:rsidP="008B0BBE">
      <w:pPr>
        <w:jc w:val="both"/>
        <w:rPr>
          <w:rFonts w:ascii="Times New Roman" w:hAnsi="Times New Roman" w:cs="Times New Roman"/>
          <w:sz w:val="28"/>
          <w:szCs w:val="28"/>
          <w:lang w:val="ru-RU"/>
        </w:rPr>
      </w:pPr>
      <w:r>
        <w:rPr>
          <w:rFonts w:ascii="Times New Roman" w:hAnsi="Times New Roman" w:cs="Times New Roman"/>
          <w:sz w:val="28"/>
          <w:szCs w:val="28"/>
          <w:lang w:val="ru-RU"/>
        </w:rPr>
        <w:t>- в 2025 году – 0,00 тыс. рублей;</w:t>
      </w:r>
    </w:p>
    <w:p w:rsidR="008B0BBE" w:rsidRPr="006847C7" w:rsidRDefault="008B0BBE"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в 2026</w:t>
      </w:r>
      <w:r w:rsidRPr="006847C7">
        <w:rPr>
          <w:rFonts w:ascii="Times New Roman" w:hAnsi="Times New Roman" w:cs="Times New Roman"/>
          <w:sz w:val="28"/>
          <w:szCs w:val="28"/>
          <w:lang w:val="ru-RU"/>
        </w:rPr>
        <w:t xml:space="preserve"> году – 0,00 тыс. рублей,</w:t>
      </w:r>
    </w:p>
    <w:p w:rsidR="00AA0CF7" w:rsidRPr="006847C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КБ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 в том числе по годам реализации:</w:t>
      </w:r>
    </w:p>
    <w:p w:rsidR="00AA0CF7" w:rsidRPr="006847C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2021 году – 0,00 тыс. рублей;</w:t>
      </w:r>
    </w:p>
    <w:p w:rsidR="00AA0CF7" w:rsidRPr="006847C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2022 году – 0,00 тыс. рублей;</w:t>
      </w:r>
    </w:p>
    <w:p w:rsidR="00AA0CF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w:t>
      </w:r>
      <w:r w:rsidR="00CE0A2C">
        <w:rPr>
          <w:rFonts w:ascii="Times New Roman" w:hAnsi="Times New Roman" w:cs="Times New Roman"/>
          <w:sz w:val="28"/>
          <w:szCs w:val="28"/>
          <w:lang w:val="ru-RU"/>
        </w:rPr>
        <w:t xml:space="preserve"> в 2023 году – 0,00 тыс. рублей;</w:t>
      </w:r>
    </w:p>
    <w:p w:rsidR="00CE0A2C" w:rsidRPr="006847C7" w:rsidRDefault="00CE0A2C"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в 2024 году – 0,00 тыс. рублей;</w:t>
      </w:r>
    </w:p>
    <w:p w:rsidR="00CE0A2C" w:rsidRPr="006847C7" w:rsidRDefault="00CE0A2C"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 в 2025</w:t>
      </w:r>
      <w:r w:rsidR="00992804">
        <w:rPr>
          <w:rFonts w:ascii="Times New Roman" w:hAnsi="Times New Roman" w:cs="Times New Roman"/>
          <w:sz w:val="28"/>
          <w:szCs w:val="28"/>
          <w:lang w:val="ru-RU"/>
        </w:rPr>
        <w:t xml:space="preserve"> году – 0,00 тыс. рублей;</w:t>
      </w:r>
    </w:p>
    <w:p w:rsidR="00992804" w:rsidRPr="006847C7" w:rsidRDefault="00992804" w:rsidP="00992804">
      <w:pPr>
        <w:jc w:val="both"/>
        <w:rPr>
          <w:rFonts w:ascii="Times New Roman" w:hAnsi="Times New Roman" w:cs="Times New Roman"/>
          <w:sz w:val="28"/>
          <w:szCs w:val="28"/>
          <w:lang w:val="ru-RU"/>
        </w:rPr>
      </w:pPr>
      <w:r>
        <w:rPr>
          <w:rFonts w:ascii="Times New Roman" w:hAnsi="Times New Roman" w:cs="Times New Roman"/>
          <w:sz w:val="28"/>
          <w:szCs w:val="28"/>
          <w:lang w:val="ru-RU"/>
        </w:rPr>
        <w:t>- в 2026</w:t>
      </w:r>
      <w:r w:rsidRPr="006847C7">
        <w:rPr>
          <w:rFonts w:ascii="Times New Roman" w:hAnsi="Times New Roman" w:cs="Times New Roman"/>
          <w:sz w:val="28"/>
          <w:szCs w:val="28"/>
          <w:lang w:val="ru-RU"/>
        </w:rPr>
        <w:t xml:space="preserve"> году – 0,00 тыс. рублей,</w:t>
      </w:r>
    </w:p>
    <w:p w:rsidR="00AA0CF7" w:rsidRPr="006847C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МБ – </w:t>
      </w:r>
      <w:r w:rsidR="00F51A8B">
        <w:rPr>
          <w:rFonts w:ascii="Times New Roman" w:hAnsi="Times New Roman" w:cs="Times New Roman"/>
          <w:sz w:val="28"/>
          <w:szCs w:val="28"/>
          <w:lang w:val="ru-RU"/>
        </w:rPr>
        <w:t>7724,06</w:t>
      </w:r>
      <w:r w:rsidRPr="006847C7">
        <w:rPr>
          <w:rFonts w:ascii="Times New Roman" w:hAnsi="Times New Roman" w:cs="Times New Roman"/>
          <w:sz w:val="28"/>
          <w:szCs w:val="28"/>
          <w:lang w:val="ru-RU"/>
        </w:rPr>
        <w:t xml:space="preserve"> тыс. </w:t>
      </w:r>
      <w:proofErr w:type="gramStart"/>
      <w:r w:rsidRPr="006847C7">
        <w:rPr>
          <w:rFonts w:ascii="Times New Roman" w:hAnsi="Times New Roman" w:cs="Times New Roman"/>
          <w:sz w:val="28"/>
          <w:szCs w:val="28"/>
          <w:lang w:val="ru-RU"/>
        </w:rPr>
        <w:t>рублей</w:t>
      </w:r>
      <w:proofErr w:type="gramEnd"/>
      <w:r w:rsidRPr="006847C7">
        <w:rPr>
          <w:rFonts w:ascii="Times New Roman" w:hAnsi="Times New Roman" w:cs="Times New Roman"/>
          <w:sz w:val="28"/>
          <w:szCs w:val="28"/>
          <w:lang w:val="ru-RU"/>
        </w:rPr>
        <w:t xml:space="preserve"> в том числе по годам:</w:t>
      </w:r>
    </w:p>
    <w:p w:rsidR="00AA0CF7" w:rsidRPr="006847C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2021 году – </w:t>
      </w:r>
      <w:r>
        <w:rPr>
          <w:rFonts w:ascii="Times New Roman" w:hAnsi="Times New Roman" w:cs="Times New Roman"/>
          <w:sz w:val="28"/>
          <w:szCs w:val="28"/>
          <w:lang w:val="ru-RU"/>
        </w:rPr>
        <w:t>696,00</w:t>
      </w:r>
      <w:r w:rsidRPr="006847C7">
        <w:rPr>
          <w:rFonts w:ascii="Times New Roman" w:hAnsi="Times New Roman" w:cs="Times New Roman"/>
          <w:sz w:val="28"/>
          <w:szCs w:val="28"/>
          <w:lang w:val="ru-RU"/>
        </w:rPr>
        <w:t xml:space="preserve"> тыс. рублей (выпадающие доходы – 0,00 тыс. рублей);</w:t>
      </w:r>
    </w:p>
    <w:p w:rsidR="00AA0CF7" w:rsidRPr="006847C7"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2022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 (выпадающие доходы – 0,00 тыс. рублей);</w:t>
      </w:r>
    </w:p>
    <w:p w:rsidR="00CE0A2C" w:rsidRDefault="00AA0CF7"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 в 2023 году – </w:t>
      </w:r>
      <w:r w:rsidR="00F51A8B">
        <w:rPr>
          <w:rFonts w:ascii="Times New Roman" w:hAnsi="Times New Roman" w:cs="Times New Roman"/>
          <w:sz w:val="28"/>
          <w:szCs w:val="28"/>
          <w:lang w:val="ru-RU"/>
        </w:rPr>
        <w:t>7028,06</w:t>
      </w:r>
      <w:r w:rsidRPr="006847C7">
        <w:rPr>
          <w:rFonts w:ascii="Times New Roman" w:hAnsi="Times New Roman" w:cs="Times New Roman"/>
          <w:sz w:val="28"/>
          <w:szCs w:val="28"/>
          <w:lang w:val="ru-RU"/>
        </w:rPr>
        <w:t xml:space="preserve"> тыс. рублей (выпадающие</w:t>
      </w:r>
      <w:r w:rsidR="00CE0A2C">
        <w:rPr>
          <w:rFonts w:ascii="Times New Roman" w:hAnsi="Times New Roman" w:cs="Times New Roman"/>
          <w:sz w:val="28"/>
          <w:szCs w:val="28"/>
          <w:lang w:val="ru-RU"/>
        </w:rPr>
        <w:t xml:space="preserve"> доходы – 0,00 тыс. рублей);</w:t>
      </w:r>
    </w:p>
    <w:p w:rsidR="00CE0A2C" w:rsidRPr="006847C7" w:rsidRDefault="00CE0A2C"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sidR="00992804">
        <w:rPr>
          <w:rFonts w:ascii="Times New Roman" w:hAnsi="Times New Roman" w:cs="Times New Roman"/>
          <w:sz w:val="28"/>
          <w:szCs w:val="28"/>
          <w:lang w:val="ru-RU"/>
        </w:rPr>
        <w:t>4</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 (выпадающие</w:t>
      </w:r>
      <w:r>
        <w:rPr>
          <w:rFonts w:ascii="Times New Roman" w:hAnsi="Times New Roman" w:cs="Times New Roman"/>
          <w:sz w:val="28"/>
          <w:szCs w:val="28"/>
          <w:lang w:val="ru-RU"/>
        </w:rPr>
        <w:t xml:space="preserve"> доходы – 0,00 тыс. рублей);</w:t>
      </w:r>
    </w:p>
    <w:p w:rsidR="00CE0A2C" w:rsidRPr="006847C7" w:rsidRDefault="00CE0A2C" w:rsidP="005E4E41">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sidR="00992804">
        <w:rPr>
          <w:rFonts w:ascii="Times New Roman" w:hAnsi="Times New Roman" w:cs="Times New Roman"/>
          <w:sz w:val="28"/>
          <w:szCs w:val="28"/>
          <w:lang w:val="ru-RU"/>
        </w:rPr>
        <w:t>5</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 (выпадающие</w:t>
      </w:r>
      <w:r w:rsidR="00992804">
        <w:rPr>
          <w:rFonts w:ascii="Times New Roman" w:hAnsi="Times New Roman" w:cs="Times New Roman"/>
          <w:sz w:val="28"/>
          <w:szCs w:val="28"/>
          <w:lang w:val="ru-RU"/>
        </w:rPr>
        <w:t xml:space="preserve"> доходы – 0,00 тыс. рублей);</w:t>
      </w:r>
    </w:p>
    <w:p w:rsidR="00992804" w:rsidRPr="006847C7" w:rsidRDefault="00992804" w:rsidP="00992804">
      <w:pPr>
        <w:jc w:val="both"/>
        <w:rPr>
          <w:rFonts w:ascii="Times New Roman" w:hAnsi="Times New Roman" w:cs="Times New Roman"/>
          <w:sz w:val="28"/>
          <w:szCs w:val="28"/>
          <w:lang w:val="ru-RU"/>
        </w:rPr>
      </w:pPr>
      <w:r w:rsidRPr="006847C7">
        <w:rPr>
          <w:rFonts w:ascii="Times New Roman" w:hAnsi="Times New Roman" w:cs="Times New Roman"/>
          <w:sz w:val="28"/>
          <w:szCs w:val="28"/>
          <w:lang w:val="ru-RU"/>
        </w:rPr>
        <w:t>- в 202</w:t>
      </w:r>
      <w:r>
        <w:rPr>
          <w:rFonts w:ascii="Times New Roman" w:hAnsi="Times New Roman" w:cs="Times New Roman"/>
          <w:sz w:val="28"/>
          <w:szCs w:val="28"/>
          <w:lang w:val="ru-RU"/>
        </w:rPr>
        <w:t>6</w:t>
      </w:r>
      <w:r w:rsidRPr="006847C7">
        <w:rPr>
          <w:rFonts w:ascii="Times New Roman" w:hAnsi="Times New Roman" w:cs="Times New Roman"/>
          <w:sz w:val="28"/>
          <w:szCs w:val="28"/>
          <w:lang w:val="ru-RU"/>
        </w:rPr>
        <w:t xml:space="preserve"> году – </w:t>
      </w:r>
      <w:r>
        <w:rPr>
          <w:rFonts w:ascii="Times New Roman" w:hAnsi="Times New Roman" w:cs="Times New Roman"/>
          <w:sz w:val="28"/>
          <w:szCs w:val="28"/>
          <w:lang w:val="ru-RU"/>
        </w:rPr>
        <w:t>0,00</w:t>
      </w:r>
      <w:r w:rsidRPr="006847C7">
        <w:rPr>
          <w:rFonts w:ascii="Times New Roman" w:hAnsi="Times New Roman" w:cs="Times New Roman"/>
          <w:sz w:val="28"/>
          <w:szCs w:val="28"/>
          <w:lang w:val="ru-RU"/>
        </w:rPr>
        <w:t xml:space="preserve"> тыс. рублей (выпадающие</w:t>
      </w:r>
      <w:r>
        <w:rPr>
          <w:rFonts w:ascii="Times New Roman" w:hAnsi="Times New Roman" w:cs="Times New Roman"/>
          <w:sz w:val="28"/>
          <w:szCs w:val="28"/>
          <w:lang w:val="ru-RU"/>
        </w:rPr>
        <w:t xml:space="preserve"> доходы – 0,00 тыс. рублей).</w:t>
      </w:r>
    </w:p>
    <w:p w:rsidR="00AA0CF7" w:rsidRPr="006847C7" w:rsidRDefault="00992804" w:rsidP="005E4E41">
      <w:pPr>
        <w:jc w:val="both"/>
        <w:rPr>
          <w:rFonts w:ascii="Times New Roman" w:hAnsi="Times New Roman" w:cs="Times New Roman"/>
          <w:sz w:val="28"/>
          <w:szCs w:val="28"/>
          <w:lang w:val="ru-RU"/>
        </w:rPr>
      </w:pPr>
      <w:r>
        <w:rPr>
          <w:rFonts w:ascii="Times New Roman" w:hAnsi="Times New Roman" w:cs="Times New Roman"/>
          <w:sz w:val="28"/>
          <w:szCs w:val="28"/>
          <w:lang w:val="ru-RU"/>
        </w:rPr>
        <w:tab/>
      </w:r>
      <w:r w:rsidR="00AA0CF7" w:rsidRPr="006847C7">
        <w:rPr>
          <w:rFonts w:ascii="Times New Roman" w:hAnsi="Times New Roman" w:cs="Times New Roman"/>
          <w:sz w:val="28"/>
          <w:szCs w:val="28"/>
          <w:lang w:val="ru-RU"/>
        </w:rPr>
        <w:t>Прогнозируемые суммы уточняются при формировании МБ на текущий финансовый год и плановый период.</w:t>
      </w:r>
    </w:p>
    <w:p w:rsidR="00D57090" w:rsidRDefault="00D57090" w:rsidP="005E4E41">
      <w:pPr>
        <w:jc w:val="center"/>
        <w:rPr>
          <w:rFonts w:ascii="Times New Roman" w:hAnsi="Times New Roman" w:cs="Times New Roman"/>
          <w:sz w:val="28"/>
          <w:szCs w:val="28"/>
          <w:lang w:val="ru-RU"/>
        </w:rPr>
      </w:pPr>
    </w:p>
    <w:p w:rsidR="00D57090" w:rsidRPr="006847C7" w:rsidRDefault="00D57090"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Раздел 7. Сведения об основных мерах правового регулирования </w:t>
      </w:r>
    </w:p>
    <w:p w:rsidR="00D57090" w:rsidRDefault="00D57090" w:rsidP="005E4E41">
      <w:pPr>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в сфере реализации Программы</w:t>
      </w:r>
    </w:p>
    <w:p w:rsidR="00D57090" w:rsidRPr="0001474A" w:rsidRDefault="00D57090" w:rsidP="005E4E41">
      <w:pPr>
        <w:jc w:val="center"/>
        <w:rPr>
          <w:rFonts w:ascii="Times New Roman" w:hAnsi="Times New Roman" w:cs="Times New Roman"/>
          <w:sz w:val="28"/>
          <w:szCs w:val="28"/>
          <w:lang w:val="ru-RU"/>
        </w:rPr>
      </w:pPr>
    </w:p>
    <w:p w:rsidR="00D57090" w:rsidRPr="0001474A" w:rsidRDefault="00D57090" w:rsidP="005E4E41">
      <w:pPr>
        <w:ind w:firstLine="709"/>
        <w:jc w:val="both"/>
        <w:rPr>
          <w:rFonts w:ascii="Times New Roman" w:hAnsi="Times New Roman" w:cs="Times New Roman"/>
          <w:sz w:val="28"/>
          <w:szCs w:val="28"/>
          <w:lang w:val="ru-RU"/>
        </w:rPr>
      </w:pPr>
      <w:r w:rsidRPr="0001474A">
        <w:rPr>
          <w:rFonts w:ascii="Times New Roman" w:hAnsi="Times New Roman" w:cs="Times New Roman"/>
          <w:sz w:val="28"/>
          <w:szCs w:val="28"/>
          <w:lang w:val="ru-RU"/>
        </w:rPr>
        <w:t>Сведения об основных мерах правового регулирования в сфере реализации Программы приведены в приложении № 1</w:t>
      </w:r>
      <w:r>
        <w:rPr>
          <w:rFonts w:ascii="Times New Roman" w:hAnsi="Times New Roman" w:cs="Times New Roman"/>
          <w:sz w:val="28"/>
          <w:szCs w:val="28"/>
          <w:lang w:val="ru-RU"/>
        </w:rPr>
        <w:t xml:space="preserve">2 </w:t>
      </w:r>
      <w:r w:rsidRPr="0001474A">
        <w:rPr>
          <w:rFonts w:ascii="Times New Roman" w:hAnsi="Times New Roman" w:cs="Times New Roman"/>
          <w:sz w:val="28"/>
          <w:szCs w:val="28"/>
          <w:lang w:val="ru-RU"/>
        </w:rPr>
        <w:t>к Программе.</w:t>
      </w:r>
    </w:p>
    <w:p w:rsidR="008B0BBE" w:rsidRDefault="008B0BBE" w:rsidP="008D50BA">
      <w:pPr>
        <w:jc w:val="both"/>
        <w:rPr>
          <w:rFonts w:ascii="Times New Roman" w:hAnsi="Times New Roman" w:cs="Times New Roman"/>
          <w:sz w:val="28"/>
          <w:szCs w:val="28"/>
          <w:lang w:val="ru-RU"/>
        </w:rPr>
      </w:pPr>
    </w:p>
    <w:p w:rsidR="008D50BA" w:rsidRPr="007A02A3" w:rsidRDefault="008D50BA" w:rsidP="008D50BA">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З</w:t>
      </w:r>
      <w:r w:rsidRPr="007A02A3">
        <w:rPr>
          <w:rFonts w:ascii="Times New Roman" w:hAnsi="Times New Roman" w:cs="Times New Roman"/>
          <w:sz w:val="28"/>
          <w:szCs w:val="28"/>
          <w:lang w:val="ru-RU"/>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7A02A3">
        <w:rPr>
          <w:rFonts w:ascii="Times New Roman" w:hAnsi="Times New Roman" w:cs="Times New Roman"/>
          <w:sz w:val="28"/>
          <w:szCs w:val="28"/>
          <w:lang w:val="ru-RU"/>
        </w:rPr>
        <w:t>лавы</w:t>
      </w:r>
      <w:proofErr w:type="spellEnd"/>
      <w:r w:rsidRPr="007A02A3">
        <w:rPr>
          <w:rFonts w:ascii="Times New Roman" w:hAnsi="Times New Roman" w:cs="Times New Roman"/>
          <w:sz w:val="28"/>
          <w:szCs w:val="28"/>
          <w:lang w:val="ru-RU"/>
        </w:rPr>
        <w:t xml:space="preserve"> администрации </w:t>
      </w:r>
    </w:p>
    <w:p w:rsidR="008D50BA" w:rsidRDefault="008D50BA" w:rsidP="008D50BA">
      <w:pPr>
        <w:jc w:val="both"/>
        <w:rPr>
          <w:rFonts w:ascii="Times New Roman" w:hAnsi="Times New Roman" w:cs="Times New Roman"/>
          <w:sz w:val="28"/>
          <w:szCs w:val="28"/>
          <w:lang w:val="ru-RU"/>
        </w:rPr>
      </w:pPr>
      <w:r w:rsidRPr="007A02A3">
        <w:rPr>
          <w:rFonts w:ascii="Times New Roman" w:hAnsi="Times New Roman" w:cs="Times New Roman"/>
          <w:sz w:val="28"/>
          <w:szCs w:val="28"/>
          <w:lang w:val="ru-RU"/>
        </w:rPr>
        <w:t>Советского</w:t>
      </w:r>
      <w:r>
        <w:rPr>
          <w:rFonts w:ascii="Times New Roman" w:hAnsi="Times New Roman" w:cs="Times New Roman"/>
          <w:sz w:val="28"/>
          <w:szCs w:val="28"/>
          <w:lang w:val="ru-RU"/>
        </w:rPr>
        <w:t xml:space="preserve"> муниципального </w:t>
      </w:r>
      <w:r w:rsidRPr="007A02A3">
        <w:rPr>
          <w:rFonts w:ascii="Times New Roman" w:hAnsi="Times New Roman" w:cs="Times New Roman"/>
          <w:sz w:val="28"/>
          <w:szCs w:val="28"/>
          <w:lang w:val="ru-RU"/>
        </w:rPr>
        <w:t xml:space="preserve">округа </w:t>
      </w:r>
    </w:p>
    <w:p w:rsidR="008D50BA" w:rsidRDefault="008D50BA" w:rsidP="008D50BA">
      <w:pPr>
        <w:jc w:val="both"/>
        <w:rPr>
          <w:rFonts w:ascii="Times New Roman" w:hAnsi="Times New Roman" w:cs="Times New Roman"/>
          <w:sz w:val="28"/>
          <w:szCs w:val="28"/>
          <w:lang w:val="ru-RU"/>
        </w:rPr>
      </w:pPr>
      <w:r w:rsidRPr="007A02A3">
        <w:rPr>
          <w:rFonts w:ascii="Times New Roman" w:hAnsi="Times New Roman" w:cs="Times New Roman"/>
          <w:sz w:val="28"/>
          <w:szCs w:val="28"/>
          <w:lang w:val="ru-RU"/>
        </w:rPr>
        <w:t>Ставропольского края</w:t>
      </w:r>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D809E6" w:rsidRDefault="00D809E6" w:rsidP="00FA1ADE">
      <w:pPr>
        <w:jc w:val="both"/>
        <w:rPr>
          <w:rFonts w:ascii="Times New Roman" w:hAnsi="Times New Roman" w:cs="Times New Roman"/>
          <w:sz w:val="28"/>
          <w:szCs w:val="28"/>
          <w:lang w:val="ru-RU"/>
        </w:rPr>
      </w:pPr>
    </w:p>
    <w:p w:rsidR="00D809E6" w:rsidRDefault="00D809E6" w:rsidP="00FA1ADE">
      <w:pPr>
        <w:jc w:val="both"/>
        <w:rPr>
          <w:rFonts w:ascii="Times New Roman" w:hAnsi="Times New Roman" w:cs="Times New Roman"/>
          <w:sz w:val="28"/>
          <w:szCs w:val="28"/>
          <w:lang w:val="ru-RU"/>
        </w:rPr>
      </w:pPr>
    </w:p>
    <w:p w:rsidR="00D809E6" w:rsidRDefault="00D809E6" w:rsidP="00FA1ADE">
      <w:pPr>
        <w:jc w:val="both"/>
        <w:rPr>
          <w:rFonts w:ascii="Times New Roman" w:hAnsi="Times New Roman" w:cs="Times New Roman"/>
          <w:sz w:val="28"/>
          <w:szCs w:val="28"/>
          <w:lang w:val="ru-RU"/>
        </w:rPr>
      </w:pPr>
    </w:p>
    <w:p w:rsidR="00472984" w:rsidRPr="00FA779C" w:rsidDel="005B3315" w:rsidRDefault="00472984" w:rsidP="005E4E41">
      <w:pPr>
        <w:pStyle w:val="ab"/>
        <w:suppressLineNumbers/>
        <w:tabs>
          <w:tab w:val="left" w:pos="142"/>
          <w:tab w:val="left" w:pos="284"/>
        </w:tabs>
        <w:suppressAutoHyphens/>
        <w:autoSpaceDE w:val="0"/>
        <w:autoSpaceDN w:val="0"/>
        <w:adjustRightInd w:val="0"/>
        <w:ind w:left="0" w:firstLine="567"/>
        <w:jc w:val="both"/>
        <w:rPr>
          <w:del w:id="0" w:author="Лина" w:date="2019-04-30T16:30:00Z"/>
          <w:rFonts w:ascii="Times New Roman" w:hAnsi="Times New Roman" w:cs="Times New Roman"/>
          <w:sz w:val="28"/>
          <w:szCs w:val="28"/>
        </w:rPr>
        <w:sectPr w:rsidR="00472984" w:rsidRPr="00FA779C" w:rsidDel="005B3315" w:rsidSect="006438B7">
          <w:pgSz w:w="11906" w:h="16838"/>
          <w:pgMar w:top="1134" w:right="567" w:bottom="1134" w:left="1701" w:header="709" w:footer="709" w:gutter="0"/>
          <w:cols w:space="708"/>
          <w:docGrid w:linePitch="360"/>
        </w:sectPr>
      </w:pPr>
    </w:p>
    <w:tbl>
      <w:tblPr>
        <w:tblStyle w:val="af4"/>
        <w:tblW w:w="14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343"/>
        <w:gridCol w:w="6758"/>
      </w:tblGrid>
      <w:tr w:rsidR="00D809E6" w:rsidRPr="000C7E28" w:rsidTr="00D809E6">
        <w:tc>
          <w:tcPr>
            <w:tcW w:w="7343" w:type="dxa"/>
          </w:tcPr>
          <w:p w:rsidR="00D809E6" w:rsidRPr="00D809E6" w:rsidRDefault="00D37073" w:rsidP="00D809E6">
            <w:pPr>
              <w:tabs>
                <w:tab w:val="left" w:pos="7864"/>
              </w:tabs>
              <w:suppressAutoHyphens/>
              <w:autoSpaceDE w:val="0"/>
              <w:autoSpaceDN w:val="0"/>
              <w:adjustRightInd w:val="0"/>
              <w:spacing w:line="240" w:lineRule="exact"/>
              <w:ind w:right="283"/>
              <w:jc w:val="both"/>
              <w:outlineLvl w:val="2"/>
              <w:rPr>
                <w:rFonts w:ascii="Times New Roman" w:hAnsi="Times New Roman" w:cs="Times New Roman"/>
                <w:lang w:val="ru-RU"/>
              </w:rPr>
            </w:pPr>
            <w:r w:rsidRPr="00FA779C">
              <w:rPr>
                <w:rFonts w:ascii="Times New Roman" w:hAnsi="Times New Roman" w:cs="Times New Roman"/>
              </w:rPr>
              <w:lastRenderedPageBreak/>
              <w:t>к</w:t>
            </w:r>
            <w:r w:rsidR="00D809E6">
              <w:rPr>
                <w:rFonts w:ascii="Times New Roman" w:hAnsi="Times New Roman" w:cs="Times New Roman"/>
              </w:rPr>
              <w:tab/>
            </w:r>
            <w:r w:rsidR="00D809E6">
              <w:rPr>
                <w:rFonts w:ascii="Times New Roman" w:hAnsi="Times New Roman" w:cs="Times New Roman"/>
              </w:rPr>
              <w:tab/>
            </w:r>
          </w:p>
        </w:tc>
        <w:tc>
          <w:tcPr>
            <w:tcW w:w="6758" w:type="dxa"/>
          </w:tcPr>
          <w:p w:rsidR="00D809E6" w:rsidRPr="00D809E6" w:rsidRDefault="00D809E6" w:rsidP="00D809E6">
            <w:pPr>
              <w:tabs>
                <w:tab w:val="left" w:pos="6508"/>
                <w:tab w:val="left" w:pos="7864"/>
              </w:tabs>
              <w:suppressAutoHyphens/>
              <w:autoSpaceDE w:val="0"/>
              <w:autoSpaceDN w:val="0"/>
              <w:adjustRightInd w:val="0"/>
              <w:spacing w:line="240" w:lineRule="exact"/>
              <w:ind w:right="283"/>
              <w:jc w:val="both"/>
              <w:outlineLvl w:val="2"/>
              <w:rPr>
                <w:rFonts w:ascii="Times New Roman" w:hAnsi="Times New Roman" w:cs="Times New Roman"/>
                <w:sz w:val="24"/>
                <w:szCs w:val="24"/>
                <w:lang w:val="ru-RU"/>
              </w:rPr>
            </w:pPr>
            <w:r w:rsidRPr="00D809E6">
              <w:rPr>
                <w:rFonts w:ascii="Times New Roman" w:hAnsi="Times New Roman" w:cs="Times New Roman"/>
                <w:sz w:val="24"/>
                <w:szCs w:val="24"/>
                <w:lang w:val="ru-RU"/>
              </w:rPr>
              <w:t>Приложение № 6</w:t>
            </w:r>
          </w:p>
          <w:p w:rsidR="00D809E6" w:rsidRPr="00D809E6" w:rsidRDefault="00D809E6" w:rsidP="00D809E6">
            <w:pPr>
              <w:tabs>
                <w:tab w:val="left" w:pos="6508"/>
                <w:tab w:val="left" w:pos="7864"/>
              </w:tabs>
              <w:suppressAutoHyphens/>
              <w:autoSpaceDE w:val="0"/>
              <w:autoSpaceDN w:val="0"/>
              <w:adjustRightInd w:val="0"/>
              <w:spacing w:line="240" w:lineRule="exact"/>
              <w:ind w:right="283"/>
              <w:jc w:val="both"/>
              <w:outlineLvl w:val="2"/>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к муниципальной программе Советского </w:t>
            </w:r>
            <w:r>
              <w:rPr>
                <w:rFonts w:ascii="Times New Roman" w:hAnsi="Times New Roman" w:cs="Times New Roman"/>
                <w:sz w:val="24"/>
                <w:szCs w:val="24"/>
                <w:lang w:val="ru-RU"/>
              </w:rPr>
              <w:t xml:space="preserve">муниципального </w:t>
            </w:r>
            <w:proofErr w:type="spellStart"/>
            <w:r w:rsidRPr="00D809E6">
              <w:rPr>
                <w:rFonts w:ascii="Times New Roman" w:hAnsi="Times New Roman" w:cs="Times New Roman"/>
                <w:sz w:val="24"/>
                <w:szCs w:val="24"/>
                <w:lang w:val="ru-RU"/>
              </w:rPr>
              <w:t>округаСтавропольского</w:t>
            </w:r>
            <w:proofErr w:type="spellEnd"/>
            <w:r w:rsidRPr="00D809E6">
              <w:rPr>
                <w:rFonts w:ascii="Times New Roman" w:hAnsi="Times New Roman" w:cs="Times New Roman"/>
                <w:sz w:val="24"/>
                <w:szCs w:val="24"/>
                <w:lang w:val="ru-RU"/>
              </w:rPr>
              <w:t xml:space="preserve"> края «Модернизация, развитие и содержание коммунального хозяйства Советского </w:t>
            </w:r>
            <w:r w:rsidR="008B0BBE">
              <w:rPr>
                <w:rFonts w:ascii="Times New Roman" w:hAnsi="Times New Roman" w:cs="Times New Roman"/>
                <w:sz w:val="24"/>
                <w:szCs w:val="24"/>
                <w:lang w:val="ru-RU"/>
              </w:rPr>
              <w:t>муниципального</w:t>
            </w:r>
            <w:r w:rsidRPr="00D809E6">
              <w:rPr>
                <w:rFonts w:ascii="Times New Roman" w:hAnsi="Times New Roman" w:cs="Times New Roman"/>
                <w:sz w:val="24"/>
                <w:szCs w:val="24"/>
                <w:lang w:val="ru-RU"/>
              </w:rPr>
              <w:t xml:space="preserve"> округа Ставропольского края</w:t>
            </w:r>
          </w:p>
          <w:p w:rsidR="00D809E6" w:rsidRPr="00D809E6" w:rsidRDefault="00D809E6" w:rsidP="00D809E6">
            <w:pPr>
              <w:tabs>
                <w:tab w:val="left" w:pos="6508"/>
                <w:tab w:val="left" w:pos="7864"/>
              </w:tabs>
              <w:suppressAutoHyphens/>
              <w:autoSpaceDE w:val="0"/>
              <w:autoSpaceDN w:val="0"/>
              <w:adjustRightInd w:val="0"/>
              <w:spacing w:line="240" w:lineRule="exact"/>
              <w:ind w:right="283"/>
              <w:jc w:val="both"/>
              <w:outlineLvl w:val="2"/>
              <w:rPr>
                <w:rFonts w:ascii="Times New Roman" w:hAnsi="Times New Roman" w:cs="Times New Roman"/>
                <w:lang w:val="ru-RU"/>
              </w:rPr>
            </w:pPr>
          </w:p>
        </w:tc>
      </w:tr>
    </w:tbl>
    <w:p w:rsidR="00D809E6" w:rsidRPr="00D809E6" w:rsidRDefault="00D809E6" w:rsidP="00D809E6">
      <w:pPr>
        <w:tabs>
          <w:tab w:val="left" w:pos="7864"/>
        </w:tabs>
        <w:suppressAutoHyphens/>
        <w:autoSpaceDE w:val="0"/>
        <w:autoSpaceDN w:val="0"/>
        <w:adjustRightInd w:val="0"/>
        <w:spacing w:line="240" w:lineRule="exact"/>
        <w:ind w:right="283"/>
        <w:jc w:val="both"/>
        <w:outlineLvl w:val="2"/>
        <w:rPr>
          <w:rFonts w:ascii="Times New Roman" w:hAnsi="Times New Roman" w:cs="Times New Roman"/>
          <w:lang w:val="ru-RU"/>
        </w:rPr>
      </w:pPr>
    </w:p>
    <w:p w:rsidR="00D809E6" w:rsidRPr="00D809E6" w:rsidRDefault="00D809E6" w:rsidP="00D809E6">
      <w:pPr>
        <w:suppressAutoHyphens/>
        <w:autoSpaceDE w:val="0"/>
        <w:autoSpaceDN w:val="0"/>
        <w:adjustRightInd w:val="0"/>
        <w:spacing w:line="240" w:lineRule="exact"/>
        <w:jc w:val="center"/>
        <w:outlineLvl w:val="2"/>
        <w:rPr>
          <w:rFonts w:ascii="Times New Roman" w:hAnsi="Times New Roman" w:cs="Times New Roman"/>
          <w:caps/>
          <w:sz w:val="28"/>
          <w:szCs w:val="28"/>
          <w:lang w:val="ru-RU"/>
        </w:rPr>
      </w:pPr>
      <w:r w:rsidRPr="00D809E6">
        <w:rPr>
          <w:rFonts w:ascii="Times New Roman" w:hAnsi="Times New Roman" w:cs="Times New Roman"/>
          <w:caps/>
          <w:sz w:val="28"/>
          <w:szCs w:val="28"/>
          <w:lang w:val="ru-RU"/>
        </w:rPr>
        <w:t>СВЕДЕНИЯ</w:t>
      </w:r>
    </w:p>
    <w:p w:rsidR="00D809E6" w:rsidRPr="00D809E6" w:rsidRDefault="00D809E6" w:rsidP="00D809E6">
      <w:pPr>
        <w:widowControl w:val="0"/>
        <w:suppressAutoHyphens/>
        <w:autoSpaceDE w:val="0"/>
        <w:autoSpaceDN w:val="0"/>
        <w:adjustRightInd w:val="0"/>
        <w:ind w:firstLine="720"/>
        <w:jc w:val="center"/>
        <w:rPr>
          <w:rFonts w:ascii="Times New Roman" w:eastAsia="Times New Roman" w:hAnsi="Times New Roman" w:cs="Times New Roman"/>
          <w:sz w:val="28"/>
          <w:szCs w:val="28"/>
          <w:lang w:val="ru-RU" w:eastAsia="ru-RU" w:bidi="ar-SA"/>
        </w:rPr>
      </w:pPr>
      <w:r w:rsidRPr="00D809E6">
        <w:rPr>
          <w:rFonts w:ascii="Times New Roman" w:eastAsia="Times New Roman" w:hAnsi="Times New Roman" w:cs="Times New Roman"/>
          <w:sz w:val="28"/>
          <w:szCs w:val="28"/>
          <w:lang w:val="ru-RU" w:eastAsia="ru-RU" w:bidi="ar-SA"/>
        </w:rPr>
        <w:t xml:space="preserve">об основных мероприятиях подпрограмм муниципальной программы Советского </w:t>
      </w:r>
      <w:r>
        <w:rPr>
          <w:rFonts w:ascii="Times New Roman" w:eastAsia="Times New Roman" w:hAnsi="Times New Roman" w:cs="Times New Roman"/>
          <w:sz w:val="28"/>
          <w:szCs w:val="28"/>
          <w:lang w:val="ru-RU" w:eastAsia="ru-RU" w:bidi="ar-SA"/>
        </w:rPr>
        <w:t>муниципального</w:t>
      </w:r>
      <w:r w:rsidRPr="00D809E6">
        <w:rPr>
          <w:rFonts w:ascii="Times New Roman" w:eastAsia="Times New Roman" w:hAnsi="Times New Roman" w:cs="Times New Roman"/>
          <w:sz w:val="28"/>
          <w:szCs w:val="28"/>
          <w:lang w:val="ru-RU" w:eastAsia="ru-RU" w:bidi="ar-SA"/>
        </w:rPr>
        <w:t xml:space="preserve"> округа</w:t>
      </w:r>
    </w:p>
    <w:p w:rsidR="00D809E6" w:rsidRPr="00D809E6" w:rsidRDefault="00D809E6" w:rsidP="00D809E6">
      <w:pPr>
        <w:widowControl w:val="0"/>
        <w:suppressAutoHyphens/>
        <w:autoSpaceDE w:val="0"/>
        <w:autoSpaceDN w:val="0"/>
        <w:adjustRightInd w:val="0"/>
        <w:ind w:firstLine="720"/>
        <w:jc w:val="center"/>
        <w:rPr>
          <w:rFonts w:ascii="Times New Roman" w:eastAsia="Times New Roman" w:hAnsi="Times New Roman" w:cs="Times New Roman"/>
          <w:sz w:val="28"/>
          <w:szCs w:val="28"/>
          <w:lang w:val="ru-RU" w:eastAsia="ru-RU" w:bidi="ar-SA"/>
        </w:rPr>
      </w:pPr>
      <w:r w:rsidRPr="00D809E6">
        <w:rPr>
          <w:rFonts w:ascii="Times New Roman" w:eastAsia="Times New Roman" w:hAnsi="Times New Roman" w:cs="Times New Roman"/>
          <w:sz w:val="28"/>
          <w:szCs w:val="28"/>
          <w:lang w:val="ru-RU" w:eastAsia="ru-RU" w:bidi="ar-SA"/>
        </w:rPr>
        <w:t>Ставропольского края «Модернизация, развитие и содержание коммунального хозяйства Советского</w:t>
      </w:r>
    </w:p>
    <w:p w:rsidR="00D809E6" w:rsidRPr="00D809E6" w:rsidRDefault="00D809E6" w:rsidP="00D809E6">
      <w:pPr>
        <w:widowControl w:val="0"/>
        <w:suppressAutoHyphens/>
        <w:autoSpaceDE w:val="0"/>
        <w:autoSpaceDN w:val="0"/>
        <w:adjustRightInd w:val="0"/>
        <w:ind w:firstLine="720"/>
        <w:jc w:val="center"/>
        <w:rPr>
          <w:rFonts w:ascii="Times New Roman" w:eastAsia="Times New Roman" w:hAnsi="Times New Roman" w:cs="Times New Roman"/>
          <w:sz w:val="28"/>
          <w:szCs w:val="28"/>
          <w:lang w:val="ru-RU" w:eastAsia="ru-RU" w:bidi="ar-SA"/>
        </w:rPr>
      </w:pPr>
      <w:r w:rsidRPr="00D809E6">
        <w:rPr>
          <w:rFonts w:ascii="Times New Roman" w:eastAsia="Times New Roman" w:hAnsi="Times New Roman" w:cs="Times New Roman"/>
          <w:sz w:val="28"/>
          <w:szCs w:val="28"/>
          <w:lang w:val="ru-RU" w:eastAsia="ru-RU" w:bidi="ar-SA"/>
        </w:rPr>
        <w:t xml:space="preserve"> городского округа Ставропольского края»</w:t>
      </w:r>
    </w:p>
    <w:p w:rsidR="00D809E6" w:rsidRPr="00D809E6" w:rsidRDefault="00D809E6" w:rsidP="00D809E6">
      <w:pPr>
        <w:widowControl w:val="0"/>
        <w:suppressAutoHyphens/>
        <w:autoSpaceDE w:val="0"/>
        <w:autoSpaceDN w:val="0"/>
        <w:adjustRightInd w:val="0"/>
        <w:ind w:firstLine="720"/>
        <w:jc w:val="center"/>
        <w:rPr>
          <w:rFonts w:ascii="Times New Roman" w:eastAsia="Times New Roman" w:hAnsi="Times New Roman" w:cs="Times New Roman"/>
          <w:sz w:val="28"/>
          <w:szCs w:val="28"/>
          <w:lang w:val="ru-RU" w:eastAsia="ru-RU" w:bidi="ar-SA"/>
        </w:rPr>
      </w:pPr>
    </w:p>
    <w:p w:rsidR="00D809E6" w:rsidRPr="00D809E6" w:rsidRDefault="00D809E6" w:rsidP="00D809E6">
      <w:pPr>
        <w:widowControl w:val="0"/>
        <w:suppressAutoHyphens/>
        <w:autoSpaceDE w:val="0"/>
        <w:autoSpaceDN w:val="0"/>
        <w:adjustRightInd w:val="0"/>
        <w:ind w:right="-598"/>
        <w:jc w:val="both"/>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lang w:val="ru-RU" w:eastAsia="ru-RU" w:bidi="ar-SA"/>
        </w:rPr>
        <w:t>&lt;</w:t>
      </w:r>
      <w:r w:rsidRPr="00D809E6">
        <w:rPr>
          <w:rFonts w:ascii="Times New Roman" w:eastAsia="Times New Roman" w:hAnsi="Times New Roman" w:cs="Times New Roman"/>
          <w:sz w:val="24"/>
          <w:szCs w:val="24"/>
          <w:lang w:val="ru-RU" w:eastAsia="ru-RU" w:bidi="ar-SA"/>
        </w:rPr>
        <w:t>1</w:t>
      </w:r>
      <w:proofErr w:type="gramStart"/>
      <w:r w:rsidRPr="00D809E6">
        <w:rPr>
          <w:rFonts w:ascii="Times New Roman" w:eastAsia="Times New Roman" w:hAnsi="Times New Roman" w:cs="Times New Roman"/>
          <w:sz w:val="24"/>
          <w:szCs w:val="24"/>
          <w:lang w:val="ru-RU" w:eastAsia="ru-RU" w:bidi="ar-SA"/>
        </w:rPr>
        <w:t>&gt;Д</w:t>
      </w:r>
      <w:proofErr w:type="gramEnd"/>
      <w:r w:rsidRPr="00D809E6">
        <w:rPr>
          <w:rFonts w:ascii="Times New Roman" w:eastAsia="Times New Roman" w:hAnsi="Times New Roman" w:cs="Times New Roman"/>
          <w:sz w:val="24"/>
          <w:szCs w:val="24"/>
          <w:lang w:val="ru-RU" w:eastAsia="ru-RU" w:bidi="ar-SA"/>
        </w:rPr>
        <w:t xml:space="preserve">алее в настоящем Приложении используются сокращения: округ – Советский </w:t>
      </w:r>
      <w:r>
        <w:rPr>
          <w:rFonts w:ascii="Times New Roman" w:eastAsia="Times New Roman" w:hAnsi="Times New Roman" w:cs="Times New Roman"/>
          <w:sz w:val="24"/>
          <w:szCs w:val="24"/>
          <w:lang w:val="ru-RU" w:eastAsia="ru-RU" w:bidi="ar-SA"/>
        </w:rPr>
        <w:t xml:space="preserve">муниципальный </w:t>
      </w:r>
      <w:r w:rsidRPr="00D809E6">
        <w:rPr>
          <w:rFonts w:ascii="Times New Roman" w:eastAsia="Times New Roman" w:hAnsi="Times New Roman" w:cs="Times New Roman"/>
          <w:sz w:val="24"/>
          <w:szCs w:val="24"/>
          <w:lang w:val="ru-RU" w:eastAsia="ru-RU" w:bidi="ar-SA"/>
        </w:rPr>
        <w:t xml:space="preserve">округ Ставропольского края; Программа – </w:t>
      </w:r>
    </w:p>
    <w:p w:rsidR="00D809E6" w:rsidRPr="00D809E6" w:rsidRDefault="008B0BBE" w:rsidP="00D809E6">
      <w:pPr>
        <w:widowControl w:val="0"/>
        <w:suppressAutoHyphens/>
        <w:autoSpaceDE w:val="0"/>
        <w:autoSpaceDN w:val="0"/>
        <w:adjustRightInd w:val="0"/>
        <w:ind w:left="-74" w:right="-108"/>
        <w:jc w:val="both"/>
        <w:rPr>
          <w:rFonts w:ascii="Times New Roman" w:eastAsia="Times New Roman" w:hAnsi="Times New Roman" w:cs="Times New Roman"/>
          <w:bCs/>
          <w:sz w:val="24"/>
          <w:szCs w:val="24"/>
          <w:lang w:val="ru-RU" w:eastAsia="ru-RU" w:bidi="ar-SA"/>
        </w:rPr>
      </w:pPr>
      <w:r>
        <w:rPr>
          <w:rFonts w:ascii="Times New Roman" w:eastAsia="Times New Roman" w:hAnsi="Times New Roman" w:cs="Times New Roman"/>
          <w:sz w:val="24"/>
          <w:szCs w:val="24"/>
          <w:lang w:val="ru-RU" w:eastAsia="ru-RU" w:bidi="ar-SA"/>
        </w:rPr>
        <w:t xml:space="preserve">муниципальная </w:t>
      </w:r>
      <w:r w:rsidR="00D809E6" w:rsidRPr="00D809E6">
        <w:rPr>
          <w:rFonts w:ascii="Times New Roman" w:eastAsia="Times New Roman" w:hAnsi="Times New Roman" w:cs="Times New Roman"/>
          <w:sz w:val="24"/>
          <w:szCs w:val="24"/>
          <w:lang w:val="ru-RU" w:eastAsia="ru-RU" w:bidi="ar-SA"/>
        </w:rPr>
        <w:t xml:space="preserve">программа округа «Модернизация, развитие и содержание коммунального хозяйства Советского </w:t>
      </w:r>
      <w:r>
        <w:rPr>
          <w:rFonts w:ascii="Times New Roman" w:eastAsia="Times New Roman" w:hAnsi="Times New Roman" w:cs="Times New Roman"/>
          <w:sz w:val="24"/>
          <w:szCs w:val="24"/>
          <w:lang w:val="ru-RU" w:eastAsia="ru-RU" w:bidi="ar-SA"/>
        </w:rPr>
        <w:t>муниципального</w:t>
      </w:r>
      <w:r w:rsidR="00D809E6" w:rsidRPr="00D809E6">
        <w:rPr>
          <w:rFonts w:ascii="Times New Roman" w:eastAsia="Times New Roman" w:hAnsi="Times New Roman" w:cs="Times New Roman"/>
          <w:sz w:val="24"/>
          <w:szCs w:val="24"/>
          <w:lang w:val="ru-RU" w:eastAsia="ru-RU" w:bidi="ar-SA"/>
        </w:rPr>
        <w:t xml:space="preserve"> округа Ставропольского края»; </w:t>
      </w:r>
      <w:proofErr w:type="spellStart"/>
      <w:r w:rsidR="00D809E6" w:rsidRPr="00D809E6">
        <w:rPr>
          <w:rFonts w:ascii="Times New Roman" w:eastAsia="Times New Roman" w:hAnsi="Times New Roman" w:cs="Times New Roman"/>
          <w:sz w:val="24"/>
          <w:szCs w:val="24"/>
          <w:lang w:val="ru-RU" w:eastAsia="ru-RU" w:bidi="ar-SA"/>
        </w:rPr>
        <w:t>ОГТиМХ</w:t>
      </w:r>
      <w:proofErr w:type="spellEnd"/>
      <w:r w:rsidR="00D809E6" w:rsidRPr="00D809E6">
        <w:rPr>
          <w:rFonts w:ascii="Times New Roman" w:eastAsia="Times New Roman" w:hAnsi="Times New Roman" w:cs="Times New Roman"/>
          <w:sz w:val="24"/>
          <w:szCs w:val="24"/>
          <w:lang w:val="ru-RU" w:eastAsia="ru-RU" w:bidi="ar-SA"/>
        </w:rPr>
        <w:t xml:space="preserve"> – отдел градостроительства, транспорта и муниципального хозяйства администрации округа; </w:t>
      </w:r>
      <w:r w:rsidR="00D809E6" w:rsidRPr="00D809E6">
        <w:rPr>
          <w:rFonts w:ascii="Times New Roman" w:eastAsia="Times New Roman" w:hAnsi="Times New Roman" w:cs="Times New Roman"/>
          <w:bCs/>
          <w:sz w:val="24"/>
          <w:szCs w:val="24"/>
          <w:lang w:val="ru-RU" w:eastAsia="ru-RU" w:bidi="ar-SA"/>
        </w:rPr>
        <w:t>ОГХ</w:t>
      </w:r>
      <w:r w:rsidR="00D809E6" w:rsidRPr="00D809E6">
        <w:rPr>
          <w:rFonts w:ascii="Times New Roman" w:eastAsia="Times New Roman" w:hAnsi="Times New Roman" w:cs="Times New Roman"/>
          <w:sz w:val="24"/>
          <w:szCs w:val="24"/>
          <w:lang w:val="ru-RU" w:eastAsia="ru-RU" w:bidi="ar-SA"/>
        </w:rPr>
        <w:t xml:space="preserve"> – отдел городского хозяйства администрации округа</w:t>
      </w:r>
      <w:r w:rsidR="00D809E6" w:rsidRPr="00D809E6">
        <w:rPr>
          <w:rFonts w:ascii="Times New Roman" w:eastAsia="Times New Roman" w:hAnsi="Times New Roman" w:cs="Times New Roman"/>
          <w:bCs/>
          <w:sz w:val="24"/>
          <w:szCs w:val="24"/>
          <w:lang w:val="ru-RU" w:eastAsia="ru-RU" w:bidi="ar-SA"/>
        </w:rPr>
        <w:t xml:space="preserve">; </w:t>
      </w:r>
      <w:proofErr w:type="spellStart"/>
      <w:r w:rsidR="00D809E6" w:rsidRPr="00D809E6">
        <w:rPr>
          <w:rFonts w:ascii="Times New Roman" w:eastAsia="Times New Roman" w:hAnsi="Times New Roman" w:cs="Times New Roman"/>
          <w:bCs/>
          <w:sz w:val="24"/>
          <w:szCs w:val="24"/>
          <w:lang w:val="ru-RU" w:eastAsia="ru-RU" w:bidi="ar-SA"/>
        </w:rPr>
        <w:t>ООБиСР</w:t>
      </w:r>
      <w:proofErr w:type="spellEnd"/>
      <w:r w:rsidR="00D809E6" w:rsidRPr="00D809E6">
        <w:rPr>
          <w:rFonts w:ascii="Times New Roman" w:eastAsia="Times New Roman" w:hAnsi="Times New Roman" w:cs="Times New Roman"/>
          <w:sz w:val="24"/>
          <w:szCs w:val="24"/>
          <w:lang w:val="ru-RU" w:eastAsia="ru-RU" w:bidi="ar-SA"/>
        </w:rPr>
        <w:t xml:space="preserve">  - отдел общественной безопасности и социального развития администрации округа; ТО – </w:t>
      </w:r>
      <w:r w:rsidR="00D809E6" w:rsidRPr="00D809E6">
        <w:rPr>
          <w:rFonts w:ascii="Times New Roman" w:eastAsia="Times New Roman" w:hAnsi="Times New Roman" w:cs="Times New Roman"/>
          <w:bCs/>
          <w:sz w:val="24"/>
          <w:szCs w:val="24"/>
          <w:lang w:val="ru-RU" w:eastAsia="ru-RU" w:bidi="ar-SA"/>
        </w:rPr>
        <w:t>территориальные органы администрации округа; ТКО – твердые коммунальные отходы</w:t>
      </w:r>
    </w:p>
    <w:p w:rsidR="00D809E6" w:rsidRPr="00D809E6" w:rsidRDefault="00D809E6" w:rsidP="00D809E6">
      <w:pPr>
        <w:widowControl w:val="0"/>
        <w:suppressAutoHyphens/>
        <w:autoSpaceDE w:val="0"/>
        <w:autoSpaceDN w:val="0"/>
        <w:adjustRightInd w:val="0"/>
        <w:ind w:left="-74" w:right="-108"/>
        <w:jc w:val="both"/>
        <w:rPr>
          <w:rFonts w:ascii="Times New Roman" w:eastAsia="Times New Roman" w:hAnsi="Times New Roman" w:cs="Times New Roman"/>
          <w:color w:val="FF0000"/>
          <w:lang w:val="ru-RU" w:eastAsia="ru-RU" w:bidi="ar-SA"/>
        </w:rPr>
      </w:pPr>
    </w:p>
    <w:tbl>
      <w:tblPr>
        <w:tblpPr w:leftFromText="180" w:rightFromText="180" w:vertAnchor="text" w:horzAnchor="margin" w:tblpX="-7" w:tblpY="68"/>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0"/>
        <w:gridCol w:w="74"/>
        <w:gridCol w:w="2692"/>
        <w:gridCol w:w="65"/>
        <w:gridCol w:w="427"/>
        <w:gridCol w:w="1775"/>
        <w:gridCol w:w="68"/>
        <w:gridCol w:w="1275"/>
        <w:gridCol w:w="13"/>
        <w:gridCol w:w="832"/>
        <w:gridCol w:w="146"/>
        <w:gridCol w:w="2978"/>
        <w:gridCol w:w="3619"/>
      </w:tblGrid>
      <w:tr w:rsidR="00D809E6" w:rsidRPr="000C7E28" w:rsidTr="00124505">
        <w:trPr>
          <w:trHeight w:val="240"/>
        </w:trPr>
        <w:tc>
          <w:tcPr>
            <w:tcW w:w="1064" w:type="dxa"/>
            <w:gridSpan w:val="2"/>
            <w:vMerge w:val="restart"/>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w:t>
            </w:r>
            <w:r w:rsidRPr="00D809E6">
              <w:rPr>
                <w:rFonts w:ascii="Times New Roman" w:eastAsia="Times New Roman" w:hAnsi="Times New Roman" w:cs="Times New Roman"/>
                <w:lang w:val="ru-RU" w:eastAsia="ru-RU" w:bidi="ar-SA"/>
              </w:rPr>
              <w:br/>
            </w:r>
            <w:proofErr w:type="spellStart"/>
            <w:proofErr w:type="gramStart"/>
            <w:r w:rsidRPr="00D809E6">
              <w:rPr>
                <w:rFonts w:ascii="Times New Roman" w:eastAsia="Times New Roman" w:hAnsi="Times New Roman" w:cs="Times New Roman"/>
                <w:lang w:val="ru-RU" w:eastAsia="ru-RU" w:bidi="ar-SA"/>
              </w:rPr>
              <w:t>п</w:t>
            </w:r>
            <w:proofErr w:type="spellEnd"/>
            <w:proofErr w:type="gramEnd"/>
            <w:r w:rsidRPr="00D809E6">
              <w:rPr>
                <w:rFonts w:ascii="Times New Roman" w:eastAsia="Times New Roman" w:hAnsi="Times New Roman" w:cs="Times New Roman"/>
                <w:lang w:val="ru-RU" w:eastAsia="ru-RU" w:bidi="ar-SA"/>
              </w:rPr>
              <w:t>/</w:t>
            </w:r>
            <w:proofErr w:type="spellStart"/>
            <w:r w:rsidRPr="00D809E6">
              <w:rPr>
                <w:rFonts w:ascii="Times New Roman" w:eastAsia="Times New Roman" w:hAnsi="Times New Roman" w:cs="Times New Roman"/>
                <w:lang w:val="ru-RU" w:eastAsia="ru-RU" w:bidi="ar-SA"/>
              </w:rPr>
              <w:t>п</w:t>
            </w:r>
            <w:proofErr w:type="spellEnd"/>
          </w:p>
        </w:tc>
        <w:tc>
          <w:tcPr>
            <w:tcW w:w="2692" w:type="dxa"/>
            <w:vMerge w:val="restart"/>
          </w:tcPr>
          <w:p w:rsidR="00D809E6" w:rsidRPr="00D809E6" w:rsidRDefault="00D809E6" w:rsidP="00D809E6">
            <w:pPr>
              <w:suppressAutoHyphens/>
              <w:autoSpaceDE w:val="0"/>
              <w:autoSpaceDN w:val="0"/>
              <w:adjustRightInd w:val="0"/>
              <w:ind w:left="-54" w:right="-28"/>
              <w:rPr>
                <w:rFonts w:ascii="Times New Roman" w:eastAsia="Times New Roman" w:hAnsi="Times New Roman" w:cs="Times New Roman"/>
                <w:spacing w:val="-2"/>
                <w:lang w:val="ru-RU" w:eastAsia="ru-RU" w:bidi="ar-SA"/>
              </w:rPr>
            </w:pPr>
            <w:r w:rsidRPr="00D809E6">
              <w:rPr>
                <w:rFonts w:ascii="Times New Roman" w:eastAsia="Times New Roman" w:hAnsi="Times New Roman" w:cs="Times New Roman"/>
                <w:spacing w:val="-2"/>
                <w:lang w:val="ru-RU" w:eastAsia="ru-RU" w:bidi="ar-SA"/>
              </w:rPr>
              <w:t>Наименование основного мероприятия Программы,</w:t>
            </w:r>
          </w:p>
          <w:p w:rsidR="00D809E6" w:rsidRPr="00D809E6" w:rsidRDefault="00D809E6" w:rsidP="00D809E6">
            <w:pPr>
              <w:suppressAutoHyphens/>
              <w:autoSpaceDE w:val="0"/>
              <w:autoSpaceDN w:val="0"/>
              <w:adjustRightInd w:val="0"/>
              <w:ind w:left="-54" w:right="-28"/>
              <w:rPr>
                <w:rFonts w:ascii="Times New Roman" w:eastAsia="Times New Roman" w:hAnsi="Times New Roman" w:cs="Times New Roman"/>
                <w:spacing w:val="-2"/>
                <w:lang w:val="ru-RU" w:eastAsia="ru-RU" w:bidi="ar-SA"/>
              </w:rPr>
            </w:pPr>
            <w:r w:rsidRPr="00D809E6">
              <w:rPr>
                <w:rFonts w:ascii="Times New Roman" w:eastAsia="Times New Roman" w:hAnsi="Times New Roman" w:cs="Times New Roman"/>
                <w:spacing w:val="-2"/>
                <w:lang w:val="ru-RU" w:eastAsia="ru-RU" w:bidi="ar-SA"/>
              </w:rPr>
              <w:t>подпрограммы Программы</w:t>
            </w:r>
          </w:p>
        </w:tc>
        <w:tc>
          <w:tcPr>
            <w:tcW w:w="2267" w:type="dxa"/>
            <w:gridSpan w:val="3"/>
            <w:vMerge w:val="restart"/>
            <w:vAlign w:val="center"/>
          </w:tcPr>
          <w:p w:rsidR="00D809E6" w:rsidRPr="00D809E6" w:rsidRDefault="00D809E6" w:rsidP="00D809E6">
            <w:pPr>
              <w:suppressAutoHyphens/>
              <w:autoSpaceDE w:val="0"/>
              <w:autoSpaceDN w:val="0"/>
              <w:adjustRightInd w:val="0"/>
              <w:jc w:val="both"/>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Ответственный исполнитель Программы, подпрограммы Программы, основного мероприятия соисполнитель основного мероприятия программы</w:t>
            </w:r>
          </w:p>
        </w:tc>
        <w:tc>
          <w:tcPr>
            <w:tcW w:w="2334" w:type="dxa"/>
            <w:gridSpan w:val="5"/>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Срок</w:t>
            </w:r>
          </w:p>
        </w:tc>
        <w:tc>
          <w:tcPr>
            <w:tcW w:w="2978" w:type="dxa"/>
            <w:vMerge w:val="restart"/>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pacing w:val="-2"/>
                <w:lang w:val="ru-RU" w:eastAsia="ru-RU" w:bidi="ar-SA"/>
              </w:rPr>
            </w:pPr>
            <w:r w:rsidRPr="00D809E6">
              <w:rPr>
                <w:rFonts w:ascii="Times New Roman" w:eastAsia="Times New Roman" w:hAnsi="Times New Roman" w:cs="Times New Roman"/>
                <w:spacing w:val="-2"/>
                <w:lang w:val="ru-RU" w:eastAsia="ru-RU" w:bidi="ar-SA"/>
              </w:rPr>
              <w:t>Ожидаемый непосредственный результат основного мероприятия  программы (краткое описание)</w:t>
            </w:r>
          </w:p>
        </w:tc>
        <w:tc>
          <w:tcPr>
            <w:tcW w:w="3619" w:type="dxa"/>
            <w:vMerge w:val="restart"/>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pacing w:val="-4"/>
                <w:lang w:val="ru-RU" w:eastAsia="ru-RU" w:bidi="ar-SA"/>
              </w:rPr>
            </w:pPr>
            <w:r w:rsidRPr="00D809E6">
              <w:rPr>
                <w:rFonts w:ascii="Times New Roman" w:eastAsia="Times New Roman" w:hAnsi="Times New Roman" w:cs="Times New Roman"/>
                <w:spacing w:val="-4"/>
                <w:lang w:val="ru-RU" w:eastAsia="ru-RU" w:bidi="ar-SA"/>
              </w:rPr>
              <w:t>Связь с целевыми индикаторами</w:t>
            </w:r>
          </w:p>
          <w:p w:rsidR="00D809E6" w:rsidRPr="00D809E6" w:rsidRDefault="00D809E6" w:rsidP="00D809E6">
            <w:pPr>
              <w:suppressAutoHyphens/>
              <w:autoSpaceDE w:val="0"/>
              <w:autoSpaceDN w:val="0"/>
              <w:adjustRightInd w:val="0"/>
              <w:jc w:val="center"/>
              <w:rPr>
                <w:rFonts w:ascii="Times New Roman" w:eastAsia="Times New Roman" w:hAnsi="Times New Roman" w:cs="Times New Roman"/>
                <w:spacing w:val="-4"/>
                <w:lang w:val="ru-RU" w:eastAsia="ru-RU" w:bidi="ar-SA"/>
              </w:rPr>
            </w:pPr>
            <w:r w:rsidRPr="00D809E6">
              <w:rPr>
                <w:rFonts w:ascii="Times New Roman" w:eastAsia="Times New Roman" w:hAnsi="Times New Roman" w:cs="Times New Roman"/>
                <w:spacing w:val="-4"/>
                <w:lang w:val="ru-RU" w:eastAsia="ru-RU" w:bidi="ar-SA"/>
              </w:rPr>
              <w:t>и показателями программы</w:t>
            </w:r>
          </w:p>
          <w:p w:rsidR="00D809E6" w:rsidRPr="00D809E6" w:rsidRDefault="00D809E6" w:rsidP="00D809E6">
            <w:pPr>
              <w:suppressAutoHyphens/>
              <w:autoSpaceDE w:val="0"/>
              <w:autoSpaceDN w:val="0"/>
              <w:adjustRightInd w:val="0"/>
              <w:jc w:val="center"/>
              <w:rPr>
                <w:rFonts w:ascii="Times New Roman" w:eastAsia="Times New Roman" w:hAnsi="Times New Roman" w:cs="Times New Roman"/>
                <w:spacing w:val="-4"/>
                <w:lang w:val="ru-RU" w:eastAsia="ru-RU" w:bidi="ar-SA"/>
              </w:rPr>
            </w:pPr>
          </w:p>
        </w:tc>
      </w:tr>
      <w:tr w:rsidR="00D809E6" w:rsidRPr="00D809E6" w:rsidTr="00124505">
        <w:trPr>
          <w:trHeight w:val="720"/>
        </w:trPr>
        <w:tc>
          <w:tcPr>
            <w:tcW w:w="1064" w:type="dxa"/>
            <w:gridSpan w:val="2"/>
            <w:vMerge/>
          </w:tcPr>
          <w:p w:rsidR="00D809E6" w:rsidRPr="00D809E6" w:rsidRDefault="00D809E6" w:rsidP="00D809E6">
            <w:pPr>
              <w:suppressAutoHyphens/>
              <w:autoSpaceDE w:val="0"/>
              <w:autoSpaceDN w:val="0"/>
              <w:adjustRightInd w:val="0"/>
              <w:rPr>
                <w:rFonts w:ascii="Times New Roman" w:eastAsia="Times New Roman" w:hAnsi="Times New Roman" w:cs="Times New Roman"/>
                <w:sz w:val="28"/>
                <w:szCs w:val="28"/>
                <w:lang w:val="ru-RU" w:eastAsia="ru-RU" w:bidi="ar-SA"/>
              </w:rPr>
            </w:pPr>
          </w:p>
        </w:tc>
        <w:tc>
          <w:tcPr>
            <w:tcW w:w="2692" w:type="dxa"/>
            <w:vMerge/>
          </w:tcPr>
          <w:p w:rsidR="00D809E6" w:rsidRPr="00D809E6" w:rsidRDefault="00D809E6" w:rsidP="00D809E6">
            <w:pPr>
              <w:suppressAutoHyphens/>
              <w:autoSpaceDE w:val="0"/>
              <w:autoSpaceDN w:val="0"/>
              <w:adjustRightInd w:val="0"/>
              <w:rPr>
                <w:rFonts w:ascii="Times New Roman" w:eastAsia="Times New Roman" w:hAnsi="Times New Roman" w:cs="Times New Roman"/>
                <w:sz w:val="28"/>
                <w:szCs w:val="28"/>
                <w:lang w:val="ru-RU" w:eastAsia="ru-RU" w:bidi="ar-SA"/>
              </w:rPr>
            </w:pPr>
          </w:p>
        </w:tc>
        <w:tc>
          <w:tcPr>
            <w:tcW w:w="2267" w:type="dxa"/>
            <w:gridSpan w:val="3"/>
            <w:vMerge/>
          </w:tcPr>
          <w:p w:rsidR="00D809E6" w:rsidRPr="00D809E6" w:rsidRDefault="00D809E6" w:rsidP="00D809E6">
            <w:pPr>
              <w:suppressAutoHyphens/>
              <w:autoSpaceDE w:val="0"/>
              <w:autoSpaceDN w:val="0"/>
              <w:adjustRightInd w:val="0"/>
              <w:rPr>
                <w:rFonts w:ascii="Times New Roman" w:eastAsia="Times New Roman" w:hAnsi="Times New Roman" w:cs="Times New Roman"/>
                <w:sz w:val="28"/>
                <w:szCs w:val="28"/>
                <w:lang w:val="ru-RU" w:eastAsia="ru-RU" w:bidi="ar-SA"/>
              </w:rPr>
            </w:pPr>
          </w:p>
        </w:tc>
        <w:tc>
          <w:tcPr>
            <w:tcW w:w="1356" w:type="dxa"/>
            <w:gridSpan w:val="3"/>
            <w:vAlign w:val="center"/>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начала</w:t>
            </w:r>
          </w:p>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реализации</w:t>
            </w:r>
          </w:p>
        </w:tc>
        <w:tc>
          <w:tcPr>
            <w:tcW w:w="978" w:type="dxa"/>
            <w:gridSpan w:val="2"/>
            <w:vAlign w:val="center"/>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окончания реализации</w:t>
            </w:r>
          </w:p>
        </w:tc>
        <w:tc>
          <w:tcPr>
            <w:tcW w:w="2978" w:type="dxa"/>
            <w:vMerge/>
          </w:tcPr>
          <w:p w:rsidR="00D809E6" w:rsidRPr="00D809E6" w:rsidRDefault="00D809E6" w:rsidP="00D809E6">
            <w:pPr>
              <w:suppressAutoHyphens/>
              <w:autoSpaceDE w:val="0"/>
              <w:autoSpaceDN w:val="0"/>
              <w:adjustRightInd w:val="0"/>
              <w:rPr>
                <w:rFonts w:ascii="Times New Roman" w:eastAsia="Times New Roman" w:hAnsi="Times New Roman" w:cs="Times New Roman"/>
                <w:sz w:val="28"/>
                <w:szCs w:val="28"/>
                <w:lang w:val="ru-RU" w:eastAsia="ru-RU" w:bidi="ar-SA"/>
              </w:rPr>
            </w:pPr>
          </w:p>
        </w:tc>
        <w:tc>
          <w:tcPr>
            <w:tcW w:w="3619" w:type="dxa"/>
            <w:vMerge/>
          </w:tcPr>
          <w:p w:rsidR="00D809E6" w:rsidRPr="00D809E6" w:rsidRDefault="00D809E6" w:rsidP="00D809E6">
            <w:pPr>
              <w:suppressAutoHyphens/>
              <w:autoSpaceDE w:val="0"/>
              <w:autoSpaceDN w:val="0"/>
              <w:adjustRightInd w:val="0"/>
              <w:rPr>
                <w:rFonts w:ascii="Times New Roman" w:eastAsia="Times New Roman" w:hAnsi="Times New Roman" w:cs="Times New Roman"/>
                <w:sz w:val="28"/>
                <w:szCs w:val="28"/>
                <w:lang w:val="ru-RU" w:eastAsia="ru-RU" w:bidi="ar-SA"/>
              </w:rPr>
            </w:pPr>
          </w:p>
        </w:tc>
      </w:tr>
      <w:tr w:rsidR="00D809E6" w:rsidRPr="00D809E6" w:rsidTr="00124505">
        <w:trPr>
          <w:trHeight w:val="240"/>
        </w:trPr>
        <w:tc>
          <w:tcPr>
            <w:tcW w:w="1064" w:type="dxa"/>
            <w:gridSpan w:val="2"/>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w:t>
            </w:r>
          </w:p>
        </w:tc>
        <w:tc>
          <w:tcPr>
            <w:tcW w:w="2692" w:type="dxa"/>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w:t>
            </w:r>
          </w:p>
        </w:tc>
        <w:tc>
          <w:tcPr>
            <w:tcW w:w="2267" w:type="dxa"/>
            <w:gridSpan w:val="3"/>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3</w:t>
            </w:r>
          </w:p>
        </w:tc>
        <w:tc>
          <w:tcPr>
            <w:tcW w:w="1356" w:type="dxa"/>
            <w:gridSpan w:val="3"/>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4</w:t>
            </w:r>
          </w:p>
        </w:tc>
        <w:tc>
          <w:tcPr>
            <w:tcW w:w="978" w:type="dxa"/>
            <w:gridSpan w:val="2"/>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5</w:t>
            </w:r>
          </w:p>
        </w:tc>
        <w:tc>
          <w:tcPr>
            <w:tcW w:w="2978" w:type="dxa"/>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6</w:t>
            </w:r>
          </w:p>
        </w:tc>
        <w:tc>
          <w:tcPr>
            <w:tcW w:w="3619" w:type="dxa"/>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7</w:t>
            </w:r>
          </w:p>
        </w:tc>
      </w:tr>
      <w:tr w:rsidR="00D809E6" w:rsidRPr="00D809E6" w:rsidTr="00124505">
        <w:trPr>
          <w:trHeight w:val="240"/>
        </w:trPr>
        <w:tc>
          <w:tcPr>
            <w:tcW w:w="14954" w:type="dxa"/>
            <w:gridSpan w:val="13"/>
          </w:tcPr>
          <w:p w:rsidR="00D809E6" w:rsidRPr="00D809E6" w:rsidRDefault="00D809E6" w:rsidP="00D809E6">
            <w:pPr>
              <w:suppressAutoHyphens/>
              <w:autoSpaceDE w:val="0"/>
              <w:autoSpaceDN w:val="0"/>
              <w:adjustRightInd w:val="0"/>
              <w:ind w:left="108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Цель 1. «Формирование комфортной городской среды для проживания путем предоставления поддержки в решении</w:t>
            </w:r>
          </w:p>
          <w:p w:rsidR="00D809E6" w:rsidRPr="00D809E6" w:rsidRDefault="00D809E6" w:rsidP="00D809E6">
            <w:pPr>
              <w:suppressAutoHyphens/>
              <w:autoSpaceDE w:val="0"/>
              <w:autoSpaceDN w:val="0"/>
              <w:adjustRightInd w:val="0"/>
              <w:ind w:left="108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жилищной проблемы молодым семьям»</w:t>
            </w:r>
          </w:p>
        </w:tc>
      </w:tr>
      <w:tr w:rsidR="00D809E6" w:rsidRPr="000C7E28" w:rsidTr="00124505">
        <w:trPr>
          <w:trHeight w:val="240"/>
        </w:trPr>
        <w:tc>
          <w:tcPr>
            <w:tcW w:w="14954" w:type="dxa"/>
            <w:gridSpan w:val="13"/>
          </w:tcPr>
          <w:p w:rsidR="00D809E6" w:rsidRPr="00D809E6" w:rsidRDefault="00D809E6" w:rsidP="00906177">
            <w:pPr>
              <w:suppressAutoHyphens/>
              <w:autoSpaceDE w:val="0"/>
              <w:autoSpaceDN w:val="0"/>
              <w:adjustRightInd w:val="0"/>
              <w:ind w:left="108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 xml:space="preserve">Подпрограмма «Обеспечение жильем молодых семей в Советском </w:t>
            </w:r>
            <w:r w:rsidR="00906177">
              <w:rPr>
                <w:rFonts w:ascii="Times New Roman" w:eastAsia="Times New Roman" w:hAnsi="Times New Roman" w:cs="Times New Roman"/>
                <w:b/>
                <w:sz w:val="24"/>
                <w:szCs w:val="24"/>
                <w:lang w:val="ru-RU" w:eastAsia="ru-RU" w:bidi="ar-SA"/>
              </w:rPr>
              <w:t>муниципальном</w:t>
            </w:r>
            <w:r w:rsidRPr="00D809E6">
              <w:rPr>
                <w:rFonts w:ascii="Times New Roman" w:eastAsia="Times New Roman" w:hAnsi="Times New Roman" w:cs="Times New Roman"/>
                <w:b/>
                <w:sz w:val="24"/>
                <w:szCs w:val="24"/>
                <w:lang w:val="ru-RU" w:eastAsia="ru-RU" w:bidi="ar-SA"/>
              </w:rPr>
              <w:t xml:space="preserve"> округе Ставропольского края»</w:t>
            </w:r>
          </w:p>
        </w:tc>
      </w:tr>
      <w:tr w:rsidR="00D809E6" w:rsidRPr="000C7E28" w:rsidTr="00124505">
        <w:trPr>
          <w:trHeight w:val="240"/>
        </w:trPr>
        <w:tc>
          <w:tcPr>
            <w:tcW w:w="14954" w:type="dxa"/>
            <w:gridSpan w:val="13"/>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Задача 1.  Организация учета молодых семей, участвующих в Подпрограмме</w:t>
            </w:r>
          </w:p>
        </w:tc>
      </w:tr>
      <w:tr w:rsidR="00D809E6" w:rsidRPr="000C7E28" w:rsidTr="00124505">
        <w:trPr>
          <w:trHeight w:val="240"/>
        </w:trPr>
        <w:tc>
          <w:tcPr>
            <w:tcW w:w="14954" w:type="dxa"/>
            <w:gridSpan w:val="13"/>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 xml:space="preserve">Задача 2. Обеспечение предоставления молодым семьям – участникам Программы, </w:t>
            </w:r>
          </w:p>
          <w:p w:rsidR="00D809E6" w:rsidRDefault="00D809E6" w:rsidP="00D809E6">
            <w:pPr>
              <w:suppressAutoHyphens/>
              <w:autoSpaceDE w:val="0"/>
              <w:autoSpaceDN w:val="0"/>
              <w:adjustRightInd w:val="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социальных выплат на приобретение (строительство</w:t>
            </w:r>
            <w:proofErr w:type="gramStart"/>
            <w:r w:rsidRPr="00D809E6">
              <w:rPr>
                <w:rFonts w:ascii="Times New Roman" w:eastAsia="Times New Roman" w:hAnsi="Times New Roman" w:cs="Times New Roman"/>
                <w:b/>
                <w:sz w:val="24"/>
                <w:szCs w:val="24"/>
                <w:lang w:val="ru-RU" w:eastAsia="ru-RU" w:bidi="ar-SA"/>
              </w:rPr>
              <w:t xml:space="preserve"> )</w:t>
            </w:r>
            <w:proofErr w:type="gramEnd"/>
            <w:r w:rsidRPr="00D809E6">
              <w:rPr>
                <w:rFonts w:ascii="Times New Roman" w:eastAsia="Times New Roman" w:hAnsi="Times New Roman" w:cs="Times New Roman"/>
                <w:b/>
                <w:sz w:val="24"/>
                <w:szCs w:val="24"/>
                <w:lang w:val="ru-RU" w:eastAsia="ru-RU" w:bidi="ar-SA"/>
              </w:rPr>
              <w:t xml:space="preserve"> жилья</w:t>
            </w:r>
          </w:p>
          <w:p w:rsidR="00B86DBA" w:rsidRPr="00D809E6" w:rsidRDefault="00B86DBA" w:rsidP="00D809E6">
            <w:pPr>
              <w:suppressAutoHyphens/>
              <w:autoSpaceDE w:val="0"/>
              <w:autoSpaceDN w:val="0"/>
              <w:adjustRightInd w:val="0"/>
              <w:jc w:val="center"/>
              <w:rPr>
                <w:rFonts w:ascii="Times New Roman" w:eastAsia="Times New Roman" w:hAnsi="Times New Roman" w:cs="Times New Roman"/>
                <w:b/>
                <w:sz w:val="24"/>
                <w:szCs w:val="24"/>
                <w:lang w:val="ru-RU" w:eastAsia="ru-RU" w:bidi="ar-SA"/>
              </w:rPr>
            </w:pPr>
          </w:p>
        </w:tc>
      </w:tr>
      <w:tr w:rsidR="00D809E6" w:rsidRPr="000C7E28" w:rsidTr="00124505">
        <w:trPr>
          <w:trHeight w:val="240"/>
        </w:trPr>
        <w:tc>
          <w:tcPr>
            <w:tcW w:w="990" w:type="dxa"/>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lastRenderedPageBreak/>
              <w:t>1.</w:t>
            </w:r>
          </w:p>
        </w:tc>
        <w:tc>
          <w:tcPr>
            <w:tcW w:w="2766" w:type="dxa"/>
            <w:gridSpan w:val="2"/>
          </w:tcPr>
          <w:p w:rsidR="00D809E6" w:rsidRPr="00D809E6" w:rsidRDefault="00D809E6" w:rsidP="00D809E6">
            <w:pPr>
              <w:widowControl w:val="0"/>
              <w:suppressAutoHyphens/>
              <w:autoSpaceDE w:val="0"/>
              <w:autoSpaceDN w:val="0"/>
              <w:adjustRightInd w:val="0"/>
              <w:jc w:val="both"/>
              <w:rPr>
                <w:rFonts w:ascii="Times New Roman" w:hAnsi="Times New Roman" w:cs="Times New Roman"/>
                <w:b/>
                <w:sz w:val="24"/>
                <w:szCs w:val="24"/>
                <w:lang w:val="ru-RU"/>
              </w:rPr>
            </w:pPr>
            <w:r w:rsidRPr="00D809E6">
              <w:rPr>
                <w:rFonts w:ascii="Times New Roman" w:hAnsi="Times New Roman" w:cs="Times New Roman"/>
                <w:b/>
                <w:sz w:val="24"/>
                <w:szCs w:val="24"/>
                <w:lang w:val="ru-RU"/>
              </w:rPr>
              <w:t>Основное мероприятие</w:t>
            </w:r>
          </w:p>
          <w:p w:rsidR="00D809E6" w:rsidRPr="00D809E6" w:rsidRDefault="00D809E6" w:rsidP="00D809E6">
            <w:pPr>
              <w:widowControl w:val="0"/>
              <w:suppressAutoHyphens/>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Предоставление в установленном порядке с</w:t>
            </w:r>
            <w:r w:rsidR="008B0BBE">
              <w:rPr>
                <w:rFonts w:ascii="Times New Roman" w:hAnsi="Times New Roman" w:cs="Times New Roman"/>
                <w:sz w:val="24"/>
                <w:szCs w:val="24"/>
                <w:lang w:val="ru-RU"/>
              </w:rPr>
              <w:t>оциальных выплат молодым семьям</w:t>
            </w:r>
          </w:p>
        </w:tc>
        <w:tc>
          <w:tcPr>
            <w:tcW w:w="2267" w:type="dxa"/>
            <w:gridSpan w:val="3"/>
          </w:tcPr>
          <w:p w:rsidR="00D809E6" w:rsidRPr="00D809E6" w:rsidRDefault="00D809E6" w:rsidP="00D809E6">
            <w:pPr>
              <w:suppressAutoHyphens/>
              <w:autoSpaceDE w:val="0"/>
              <w:autoSpaceDN w:val="0"/>
              <w:adjustRightInd w:val="0"/>
              <w:jc w:val="both"/>
              <w:rPr>
                <w:rFonts w:ascii="Times New Roman" w:hAnsi="Times New Roman" w:cs="Times New Roman"/>
                <w:sz w:val="24"/>
                <w:szCs w:val="24"/>
              </w:rPr>
            </w:pPr>
            <w:proofErr w:type="spellStart"/>
            <w:r w:rsidRPr="00D809E6">
              <w:rPr>
                <w:rFonts w:ascii="Times New Roman" w:hAnsi="Times New Roman" w:cs="Times New Roman"/>
                <w:sz w:val="24"/>
                <w:szCs w:val="24"/>
              </w:rPr>
              <w:t>ООБиСР</w:t>
            </w:r>
            <w:proofErr w:type="spellEnd"/>
          </w:p>
        </w:tc>
        <w:tc>
          <w:tcPr>
            <w:tcW w:w="1356" w:type="dxa"/>
            <w:gridSpan w:val="3"/>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20</w:t>
            </w:r>
            <w:r w:rsidRPr="00D809E6">
              <w:rPr>
                <w:rFonts w:ascii="Times New Roman" w:hAnsi="Times New Roman" w:cs="Times New Roman"/>
                <w:sz w:val="24"/>
                <w:szCs w:val="24"/>
                <w:lang w:val="ru-RU"/>
              </w:rPr>
              <w:t>2</w:t>
            </w:r>
            <w:r>
              <w:rPr>
                <w:rFonts w:ascii="Times New Roman" w:hAnsi="Times New Roman" w:cs="Times New Roman"/>
                <w:sz w:val="24"/>
                <w:szCs w:val="24"/>
                <w:lang w:val="ru-RU"/>
              </w:rPr>
              <w:t>1</w:t>
            </w:r>
            <w:r w:rsidRPr="00D809E6">
              <w:rPr>
                <w:rFonts w:ascii="Times New Roman" w:hAnsi="Times New Roman" w:cs="Times New Roman"/>
                <w:sz w:val="24"/>
                <w:szCs w:val="24"/>
              </w:rPr>
              <w:t xml:space="preserve"> г</w:t>
            </w:r>
          </w:p>
        </w:tc>
        <w:tc>
          <w:tcPr>
            <w:tcW w:w="978" w:type="dxa"/>
            <w:gridSpan w:val="2"/>
          </w:tcPr>
          <w:p w:rsidR="00D809E6" w:rsidRPr="00D809E6" w:rsidRDefault="00D809E6" w:rsidP="00D809E6">
            <w:pPr>
              <w:suppressAutoHyphens/>
              <w:autoSpaceDE w:val="0"/>
              <w:autoSpaceDN w:val="0"/>
              <w:adjustRightInd w:val="0"/>
              <w:rPr>
                <w:rFonts w:ascii="Times New Roman" w:hAnsi="Times New Roman" w:cs="Times New Roman"/>
                <w:sz w:val="24"/>
                <w:szCs w:val="24"/>
              </w:rPr>
            </w:pPr>
            <w:r w:rsidRPr="00D809E6">
              <w:rPr>
                <w:rFonts w:ascii="Times New Roman" w:hAnsi="Times New Roman" w:cs="Times New Roman"/>
                <w:sz w:val="24"/>
                <w:szCs w:val="24"/>
              </w:rPr>
              <w:t>20</w:t>
            </w:r>
            <w:r>
              <w:rPr>
                <w:rFonts w:ascii="Times New Roman" w:hAnsi="Times New Roman" w:cs="Times New Roman"/>
                <w:sz w:val="24"/>
                <w:szCs w:val="24"/>
                <w:lang w:val="ru-RU"/>
              </w:rPr>
              <w:t>26</w:t>
            </w:r>
            <w:r w:rsidRPr="00D809E6">
              <w:rPr>
                <w:rFonts w:ascii="Times New Roman" w:hAnsi="Times New Roman" w:cs="Times New Roman"/>
                <w:sz w:val="24"/>
                <w:szCs w:val="24"/>
              </w:rPr>
              <w:t>г</w:t>
            </w:r>
          </w:p>
        </w:tc>
        <w:tc>
          <w:tcPr>
            <w:tcW w:w="2978" w:type="dxa"/>
          </w:tcPr>
          <w:p w:rsidR="00D809E6" w:rsidRPr="00D809E6" w:rsidRDefault="00D809E6"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увеличение количества выданных и оплаченных свидетельств о праве на получение социальной выплаты молодым семьям на приобретение жилого помещения или строительство индивидуального жилого дома</w:t>
            </w:r>
          </w:p>
          <w:p w:rsidR="00D809E6" w:rsidRPr="00D809E6" w:rsidRDefault="00D809E6" w:rsidP="00D809E6">
            <w:pPr>
              <w:suppressAutoHyphens/>
              <w:autoSpaceDE w:val="0"/>
              <w:autoSpaceDN w:val="0"/>
              <w:adjustRightInd w:val="0"/>
              <w:jc w:val="both"/>
              <w:rPr>
                <w:rFonts w:ascii="Times New Roman" w:hAnsi="Times New Roman" w:cs="Times New Roman"/>
                <w:sz w:val="24"/>
                <w:szCs w:val="24"/>
                <w:lang w:val="ru-RU"/>
              </w:rPr>
            </w:pPr>
          </w:p>
        </w:tc>
        <w:tc>
          <w:tcPr>
            <w:tcW w:w="3619" w:type="dxa"/>
          </w:tcPr>
          <w:p w:rsidR="00D809E6" w:rsidRPr="00D809E6" w:rsidRDefault="00D809E6" w:rsidP="00906177">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Показатели 1.1, 2.2 Подпрограммы «Обеспечение жильем молодых семей в Советском </w:t>
            </w:r>
            <w:r w:rsidR="00906177">
              <w:rPr>
                <w:rFonts w:ascii="Times New Roman" w:hAnsi="Times New Roman" w:cs="Times New Roman"/>
                <w:sz w:val="24"/>
                <w:szCs w:val="24"/>
                <w:lang w:val="ru-RU"/>
              </w:rPr>
              <w:t xml:space="preserve">муниципальном </w:t>
            </w:r>
            <w:r w:rsidRPr="00D809E6">
              <w:rPr>
                <w:rFonts w:ascii="Times New Roman" w:hAnsi="Times New Roman" w:cs="Times New Roman"/>
                <w:sz w:val="24"/>
                <w:szCs w:val="24"/>
                <w:lang w:val="ru-RU"/>
              </w:rPr>
              <w:t xml:space="preserve"> округе Ставропольского края» приложения № 7 к Программе</w:t>
            </w:r>
          </w:p>
        </w:tc>
      </w:tr>
      <w:tr w:rsidR="00D809E6" w:rsidRPr="000C7E28" w:rsidTr="00124505">
        <w:trPr>
          <w:trHeight w:val="240"/>
        </w:trPr>
        <w:tc>
          <w:tcPr>
            <w:tcW w:w="14954" w:type="dxa"/>
            <w:gridSpan w:val="13"/>
          </w:tcPr>
          <w:p w:rsidR="00D809E6" w:rsidRPr="00D809E6" w:rsidRDefault="00D809E6" w:rsidP="00D809E6">
            <w:pPr>
              <w:autoSpaceDE w:val="0"/>
              <w:autoSpaceDN w:val="0"/>
              <w:adjustRightInd w:val="0"/>
              <w:jc w:val="center"/>
              <w:rPr>
                <w:rFonts w:ascii="Times New Roman" w:hAnsi="Times New Roman" w:cs="Times New Roman"/>
                <w:b/>
                <w:color w:val="262626"/>
                <w:sz w:val="24"/>
                <w:szCs w:val="24"/>
                <w:lang w:val="ru-RU"/>
              </w:rPr>
            </w:pPr>
            <w:r w:rsidRPr="00D809E6">
              <w:rPr>
                <w:rFonts w:ascii="Times New Roman" w:hAnsi="Times New Roman" w:cs="Times New Roman"/>
                <w:b/>
                <w:sz w:val="24"/>
                <w:szCs w:val="24"/>
                <w:lang w:val="ru-RU"/>
              </w:rPr>
              <w:t>Цель 2.  «Внедрение современного технологического и вспомогательного оборудования, новых средств автоматизации»</w:t>
            </w:r>
          </w:p>
        </w:tc>
      </w:tr>
      <w:tr w:rsidR="00D809E6" w:rsidRPr="00FD79CD" w:rsidTr="00124505">
        <w:trPr>
          <w:trHeight w:val="240"/>
        </w:trPr>
        <w:tc>
          <w:tcPr>
            <w:tcW w:w="14954" w:type="dxa"/>
            <w:gridSpan w:val="13"/>
          </w:tcPr>
          <w:p w:rsidR="008B0BBE" w:rsidRDefault="00D809E6" w:rsidP="008B0BBE">
            <w:pPr>
              <w:suppressAutoHyphens/>
              <w:autoSpaceDE w:val="0"/>
              <w:autoSpaceDN w:val="0"/>
              <w:adjustRightInd w:val="0"/>
              <w:ind w:left="108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 xml:space="preserve">Подпрограмма «Модернизация, развитие коммунального хозяйства </w:t>
            </w:r>
            <w:proofErr w:type="gramStart"/>
            <w:r w:rsidRPr="00D809E6">
              <w:rPr>
                <w:rFonts w:ascii="Times New Roman" w:eastAsia="Times New Roman" w:hAnsi="Times New Roman" w:cs="Times New Roman"/>
                <w:b/>
                <w:sz w:val="24"/>
                <w:szCs w:val="24"/>
                <w:lang w:val="ru-RU" w:eastAsia="ru-RU" w:bidi="ar-SA"/>
              </w:rPr>
              <w:t>в</w:t>
            </w:r>
            <w:proofErr w:type="gramEnd"/>
            <w:r w:rsidRPr="00D809E6">
              <w:rPr>
                <w:rFonts w:ascii="Times New Roman" w:eastAsia="Times New Roman" w:hAnsi="Times New Roman" w:cs="Times New Roman"/>
                <w:b/>
                <w:sz w:val="24"/>
                <w:szCs w:val="24"/>
                <w:lang w:val="ru-RU" w:eastAsia="ru-RU" w:bidi="ar-SA"/>
              </w:rPr>
              <w:t xml:space="preserve"> Советском</w:t>
            </w:r>
          </w:p>
          <w:p w:rsidR="00D809E6" w:rsidRPr="00D809E6" w:rsidRDefault="008B0BBE" w:rsidP="008B0BBE">
            <w:pPr>
              <w:suppressAutoHyphens/>
              <w:autoSpaceDE w:val="0"/>
              <w:autoSpaceDN w:val="0"/>
              <w:adjustRightInd w:val="0"/>
              <w:ind w:left="1080"/>
              <w:jc w:val="center"/>
              <w:rPr>
                <w:rFonts w:ascii="Times New Roman" w:eastAsia="Times New Roman" w:hAnsi="Times New Roman" w:cs="Times New Roman"/>
                <w:b/>
                <w:sz w:val="24"/>
                <w:szCs w:val="24"/>
                <w:lang w:val="ru-RU" w:eastAsia="ru-RU" w:bidi="ar-SA"/>
              </w:rPr>
            </w:pPr>
            <w:proofErr w:type="gramStart"/>
            <w:r>
              <w:rPr>
                <w:rFonts w:ascii="Times New Roman" w:eastAsia="Times New Roman" w:hAnsi="Times New Roman" w:cs="Times New Roman"/>
                <w:b/>
                <w:sz w:val="24"/>
                <w:szCs w:val="24"/>
                <w:lang w:val="ru-RU" w:eastAsia="ru-RU" w:bidi="ar-SA"/>
              </w:rPr>
              <w:t xml:space="preserve">муниципальном </w:t>
            </w:r>
            <w:r w:rsidR="00D809E6" w:rsidRPr="00D809E6">
              <w:rPr>
                <w:rFonts w:ascii="Times New Roman" w:eastAsia="Times New Roman" w:hAnsi="Times New Roman" w:cs="Times New Roman"/>
                <w:b/>
                <w:sz w:val="24"/>
                <w:szCs w:val="24"/>
                <w:lang w:val="ru-RU" w:eastAsia="ru-RU" w:bidi="ar-SA"/>
              </w:rPr>
              <w:t>округе Ставропольского края»</w:t>
            </w:r>
            <w:proofErr w:type="gramEnd"/>
          </w:p>
        </w:tc>
      </w:tr>
      <w:tr w:rsidR="00D809E6" w:rsidRPr="000C7E28" w:rsidTr="00124505">
        <w:trPr>
          <w:trHeight w:val="240"/>
        </w:trPr>
        <w:tc>
          <w:tcPr>
            <w:tcW w:w="14954" w:type="dxa"/>
            <w:gridSpan w:val="13"/>
          </w:tcPr>
          <w:p w:rsidR="00D809E6" w:rsidRPr="00D809E6" w:rsidRDefault="00D809E6" w:rsidP="00D809E6">
            <w:pPr>
              <w:suppressAutoHyphens/>
              <w:autoSpaceDE w:val="0"/>
              <w:autoSpaceDN w:val="0"/>
              <w:adjustRightInd w:val="0"/>
              <w:ind w:left="108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Задача 1. «Модернизация коммунальной инфраструктуры (ремонт котельных)</w:t>
            </w:r>
          </w:p>
        </w:tc>
      </w:tr>
      <w:tr w:rsidR="00D809E6" w:rsidRPr="000C7E28" w:rsidTr="00124505">
        <w:trPr>
          <w:trHeight w:val="240"/>
        </w:trPr>
        <w:tc>
          <w:tcPr>
            <w:tcW w:w="990" w:type="dxa"/>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w:t>
            </w:r>
          </w:p>
        </w:tc>
        <w:tc>
          <w:tcPr>
            <w:tcW w:w="2766" w:type="dxa"/>
            <w:gridSpan w:val="2"/>
          </w:tcPr>
          <w:p w:rsidR="00D809E6" w:rsidRPr="00D809E6" w:rsidRDefault="00D809E6" w:rsidP="00D809E6">
            <w:pPr>
              <w:jc w:val="both"/>
              <w:rPr>
                <w:rFonts w:ascii="Times New Roman" w:hAnsi="Times New Roman" w:cs="Times New Roman"/>
                <w:b/>
                <w:sz w:val="24"/>
                <w:szCs w:val="24"/>
                <w:lang w:val="ru-RU"/>
              </w:rPr>
            </w:pPr>
            <w:r w:rsidRPr="00D809E6">
              <w:rPr>
                <w:rFonts w:ascii="Times New Roman" w:hAnsi="Times New Roman" w:cs="Times New Roman"/>
                <w:b/>
                <w:sz w:val="24"/>
                <w:szCs w:val="24"/>
                <w:lang w:val="ru-RU"/>
              </w:rPr>
              <w:t>Основное мероприятие</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Модернизация и развитие сист</w:t>
            </w:r>
            <w:r w:rsidR="008B0BBE">
              <w:rPr>
                <w:rFonts w:ascii="Times New Roman" w:hAnsi="Times New Roman" w:cs="Times New Roman"/>
                <w:sz w:val="24"/>
                <w:szCs w:val="24"/>
                <w:lang w:val="ru-RU"/>
              </w:rPr>
              <w:t>ем  коммунальной инфраструктуры</w:t>
            </w:r>
          </w:p>
        </w:tc>
        <w:tc>
          <w:tcPr>
            <w:tcW w:w="2267" w:type="dxa"/>
            <w:gridSpan w:val="3"/>
          </w:tcPr>
          <w:p w:rsidR="00D809E6" w:rsidRPr="00D809E6" w:rsidRDefault="00D809E6" w:rsidP="00D809E6">
            <w:pPr>
              <w:jc w:val="both"/>
              <w:rPr>
                <w:rFonts w:ascii="Times New Roman" w:hAnsi="Times New Roman" w:cs="Times New Roman"/>
                <w:bCs/>
                <w:sz w:val="24"/>
                <w:szCs w:val="24"/>
                <w:lang w:val="ru-RU"/>
              </w:rPr>
            </w:pPr>
            <w:proofErr w:type="spellStart"/>
            <w:r w:rsidRPr="00D809E6">
              <w:rPr>
                <w:rFonts w:ascii="Times New Roman" w:hAnsi="Times New Roman" w:cs="Times New Roman"/>
                <w:sz w:val="24"/>
                <w:szCs w:val="24"/>
                <w:lang w:val="ru-RU"/>
              </w:rPr>
              <w:t>ОГТиМХ</w:t>
            </w:r>
            <w:proofErr w:type="spellEnd"/>
            <w:r w:rsidRPr="00D809E6">
              <w:rPr>
                <w:rFonts w:ascii="Times New Roman" w:hAnsi="Times New Roman" w:cs="Times New Roman"/>
                <w:sz w:val="24"/>
                <w:szCs w:val="24"/>
                <w:lang w:val="ru-RU"/>
              </w:rPr>
              <w:t xml:space="preserve">; </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bCs/>
                <w:sz w:val="24"/>
                <w:szCs w:val="24"/>
                <w:lang w:val="ru-RU"/>
              </w:rPr>
              <w:t>ОГХ</w:t>
            </w:r>
            <w:r w:rsidRPr="00D809E6">
              <w:rPr>
                <w:rFonts w:ascii="Times New Roman" w:hAnsi="Times New Roman" w:cs="Times New Roman"/>
                <w:sz w:val="24"/>
                <w:szCs w:val="24"/>
                <w:lang w:val="ru-RU"/>
              </w:rPr>
              <w:t>;</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ТО </w:t>
            </w:r>
            <w:proofErr w:type="gramStart"/>
            <w:r w:rsidRPr="00D809E6">
              <w:rPr>
                <w:rFonts w:ascii="Times New Roman" w:hAnsi="Times New Roman" w:cs="Times New Roman"/>
                <w:sz w:val="24"/>
                <w:szCs w:val="24"/>
                <w:lang w:val="ru-RU"/>
              </w:rPr>
              <w:t>с</w:t>
            </w:r>
            <w:proofErr w:type="gramEnd"/>
            <w:r w:rsidRPr="00D809E6">
              <w:rPr>
                <w:rFonts w:ascii="Times New Roman" w:hAnsi="Times New Roman" w:cs="Times New Roman"/>
                <w:sz w:val="24"/>
                <w:szCs w:val="24"/>
                <w:lang w:val="ru-RU"/>
              </w:rPr>
              <w:t>. Горькая Балка</w:t>
            </w:r>
          </w:p>
        </w:tc>
        <w:tc>
          <w:tcPr>
            <w:tcW w:w="1356" w:type="dxa"/>
            <w:gridSpan w:val="3"/>
          </w:tcPr>
          <w:p w:rsidR="00D809E6" w:rsidRPr="00D809E6" w:rsidRDefault="00D809E6" w:rsidP="00F15D7B">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20</w:t>
            </w:r>
            <w:r w:rsidR="00F15D7B">
              <w:rPr>
                <w:rFonts w:ascii="Times New Roman" w:eastAsia="Times New Roman" w:hAnsi="Times New Roman" w:cs="Times New Roman"/>
                <w:sz w:val="24"/>
                <w:szCs w:val="24"/>
                <w:lang w:val="ru-RU" w:eastAsia="ru-RU" w:bidi="ar-SA"/>
              </w:rPr>
              <w:t>21</w:t>
            </w:r>
            <w:r w:rsidRPr="00D809E6">
              <w:rPr>
                <w:rFonts w:ascii="Times New Roman" w:eastAsia="Times New Roman" w:hAnsi="Times New Roman" w:cs="Times New Roman"/>
                <w:sz w:val="24"/>
                <w:szCs w:val="24"/>
                <w:lang w:val="ru-RU" w:eastAsia="ru-RU" w:bidi="ar-SA"/>
              </w:rPr>
              <w:t xml:space="preserve"> г</w:t>
            </w:r>
          </w:p>
        </w:tc>
        <w:tc>
          <w:tcPr>
            <w:tcW w:w="978" w:type="dxa"/>
            <w:gridSpan w:val="2"/>
          </w:tcPr>
          <w:p w:rsidR="00D809E6" w:rsidRPr="00D809E6" w:rsidRDefault="00D809E6" w:rsidP="00F15D7B">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20</w:t>
            </w:r>
            <w:r w:rsidR="00F15D7B">
              <w:rPr>
                <w:rFonts w:ascii="Times New Roman" w:eastAsia="Times New Roman" w:hAnsi="Times New Roman" w:cs="Times New Roman"/>
                <w:sz w:val="24"/>
                <w:szCs w:val="24"/>
                <w:lang w:val="ru-RU" w:eastAsia="ru-RU" w:bidi="ar-SA"/>
              </w:rPr>
              <w:t>26</w:t>
            </w:r>
            <w:r w:rsidRPr="00D809E6">
              <w:rPr>
                <w:rFonts w:ascii="Times New Roman" w:eastAsia="Times New Roman" w:hAnsi="Times New Roman" w:cs="Times New Roman"/>
                <w:sz w:val="24"/>
                <w:szCs w:val="24"/>
                <w:lang w:val="ru-RU" w:eastAsia="ru-RU" w:bidi="ar-SA"/>
              </w:rPr>
              <w:t>г</w:t>
            </w:r>
          </w:p>
        </w:tc>
        <w:tc>
          <w:tcPr>
            <w:tcW w:w="2978" w:type="dxa"/>
          </w:tcPr>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увеличение протяженности  сетей ХВС на 1,5 км;</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увеличение количества реконструированных котельных на 8 шт.</w:t>
            </w:r>
          </w:p>
          <w:p w:rsidR="00D809E6" w:rsidRPr="00D809E6" w:rsidRDefault="00D809E6" w:rsidP="00D809E6">
            <w:pPr>
              <w:jc w:val="both"/>
              <w:rPr>
                <w:rFonts w:ascii="Times New Roman" w:hAnsi="Times New Roman" w:cs="Times New Roman"/>
                <w:sz w:val="24"/>
                <w:szCs w:val="24"/>
                <w:lang w:val="ru-RU"/>
              </w:rPr>
            </w:pPr>
          </w:p>
        </w:tc>
        <w:tc>
          <w:tcPr>
            <w:tcW w:w="3619" w:type="dxa"/>
          </w:tcPr>
          <w:p w:rsidR="00D809E6" w:rsidRPr="00D809E6" w:rsidRDefault="00D809E6" w:rsidP="00906177">
            <w:pPr>
              <w:jc w:val="both"/>
              <w:rPr>
                <w:rFonts w:ascii="Times New Roman" w:hAnsi="Times New Roman" w:cs="Times New Roman"/>
                <w:sz w:val="24"/>
                <w:szCs w:val="24"/>
                <w:lang w:val="ru-RU"/>
              </w:rPr>
            </w:pPr>
            <w:r w:rsidRPr="00D809E6">
              <w:rPr>
                <w:rFonts w:ascii="Times New Roman" w:hAnsi="Times New Roman" w:cs="Times New Roman"/>
                <w:color w:val="262626"/>
                <w:sz w:val="24"/>
                <w:szCs w:val="24"/>
                <w:lang w:val="ru-RU"/>
              </w:rPr>
              <w:t xml:space="preserve">Показатели 1.1, 1.2, 1.3 Подпрограммы </w:t>
            </w:r>
            <w:r w:rsidRPr="00D809E6">
              <w:rPr>
                <w:rFonts w:ascii="Times New Roman" w:hAnsi="Times New Roman" w:cs="Times New Roman"/>
                <w:sz w:val="24"/>
                <w:szCs w:val="24"/>
                <w:lang w:val="ru-RU"/>
              </w:rPr>
              <w:t xml:space="preserve">«Модернизация, развитие коммунального хозяйства в Советском </w:t>
            </w:r>
            <w:proofErr w:type="spellStart"/>
            <w:r w:rsidR="00906177">
              <w:rPr>
                <w:rFonts w:ascii="Times New Roman" w:hAnsi="Times New Roman" w:cs="Times New Roman"/>
                <w:sz w:val="24"/>
                <w:szCs w:val="24"/>
                <w:lang w:val="ru-RU"/>
              </w:rPr>
              <w:t>мугниципальном</w:t>
            </w:r>
            <w:proofErr w:type="spellEnd"/>
            <w:r w:rsidRPr="00D809E6">
              <w:rPr>
                <w:rFonts w:ascii="Times New Roman" w:hAnsi="Times New Roman" w:cs="Times New Roman"/>
                <w:sz w:val="24"/>
                <w:szCs w:val="24"/>
                <w:lang w:val="ru-RU"/>
              </w:rPr>
              <w:t xml:space="preserve"> округе Ставропольского края» приложения № 7 к Программе</w:t>
            </w:r>
          </w:p>
        </w:tc>
      </w:tr>
      <w:tr w:rsidR="00D809E6" w:rsidRPr="000C7E28" w:rsidTr="00124505">
        <w:trPr>
          <w:trHeight w:val="240"/>
        </w:trPr>
        <w:tc>
          <w:tcPr>
            <w:tcW w:w="990" w:type="dxa"/>
          </w:tcPr>
          <w:p w:rsidR="00D809E6" w:rsidRPr="00D809E6" w:rsidRDefault="00D809E6"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2.1.</w:t>
            </w:r>
          </w:p>
        </w:tc>
        <w:tc>
          <w:tcPr>
            <w:tcW w:w="2766" w:type="dxa"/>
            <w:gridSpan w:val="2"/>
          </w:tcPr>
          <w:p w:rsidR="00D809E6" w:rsidRPr="00D809E6" w:rsidRDefault="00D809E6"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Ремонт (реконструкция) котельных</w:t>
            </w:r>
          </w:p>
          <w:p w:rsidR="00D809E6" w:rsidRPr="00D809E6" w:rsidRDefault="00D809E6" w:rsidP="00D809E6">
            <w:pPr>
              <w:widowControl w:val="0"/>
              <w:suppressAutoHyphens/>
              <w:autoSpaceDE w:val="0"/>
              <w:autoSpaceDN w:val="0"/>
              <w:adjustRightInd w:val="0"/>
              <w:jc w:val="both"/>
              <w:rPr>
                <w:rFonts w:ascii="Times New Roman" w:hAnsi="Times New Roman" w:cs="Times New Roman"/>
                <w:sz w:val="24"/>
                <w:szCs w:val="24"/>
              </w:rPr>
            </w:pPr>
          </w:p>
        </w:tc>
        <w:tc>
          <w:tcPr>
            <w:tcW w:w="2267" w:type="dxa"/>
            <w:gridSpan w:val="3"/>
          </w:tcPr>
          <w:p w:rsidR="00D809E6" w:rsidRPr="00D809E6" w:rsidRDefault="00D809E6" w:rsidP="00D809E6">
            <w:pPr>
              <w:jc w:val="both"/>
              <w:rPr>
                <w:rFonts w:ascii="Times New Roman" w:hAnsi="Times New Roman" w:cs="Times New Roman"/>
                <w:bCs/>
                <w:sz w:val="24"/>
                <w:szCs w:val="24"/>
                <w:lang w:val="ru-RU"/>
              </w:rPr>
            </w:pPr>
            <w:proofErr w:type="spellStart"/>
            <w:r w:rsidRPr="00D809E6">
              <w:rPr>
                <w:rFonts w:ascii="Times New Roman" w:hAnsi="Times New Roman" w:cs="Times New Roman"/>
                <w:sz w:val="24"/>
                <w:szCs w:val="24"/>
                <w:lang w:val="ru-RU"/>
              </w:rPr>
              <w:t>ОГТиМХ</w:t>
            </w:r>
            <w:proofErr w:type="spellEnd"/>
            <w:r w:rsidRPr="00D809E6">
              <w:rPr>
                <w:rFonts w:ascii="Times New Roman" w:hAnsi="Times New Roman" w:cs="Times New Roman"/>
                <w:sz w:val="24"/>
                <w:szCs w:val="24"/>
                <w:lang w:val="ru-RU"/>
              </w:rPr>
              <w:t>;</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bCs/>
                <w:sz w:val="24"/>
                <w:szCs w:val="24"/>
                <w:lang w:val="ru-RU"/>
              </w:rPr>
              <w:t>ОГХ</w:t>
            </w:r>
            <w:r w:rsidRPr="00D809E6">
              <w:rPr>
                <w:rFonts w:ascii="Times New Roman" w:hAnsi="Times New Roman" w:cs="Times New Roman"/>
                <w:sz w:val="24"/>
                <w:szCs w:val="24"/>
                <w:lang w:val="ru-RU"/>
              </w:rPr>
              <w:t>;</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ТО </w:t>
            </w:r>
            <w:proofErr w:type="gramStart"/>
            <w:r w:rsidRPr="00D809E6">
              <w:rPr>
                <w:rFonts w:ascii="Times New Roman" w:hAnsi="Times New Roman" w:cs="Times New Roman"/>
                <w:sz w:val="24"/>
                <w:szCs w:val="24"/>
                <w:lang w:val="ru-RU"/>
              </w:rPr>
              <w:t>х</w:t>
            </w:r>
            <w:proofErr w:type="gramEnd"/>
            <w:r w:rsidRPr="00D809E6">
              <w:rPr>
                <w:rFonts w:ascii="Times New Roman" w:hAnsi="Times New Roman" w:cs="Times New Roman"/>
                <w:sz w:val="24"/>
                <w:szCs w:val="24"/>
                <w:lang w:val="ru-RU"/>
              </w:rPr>
              <w:t>. Восточный; ТО с. Нины</w:t>
            </w:r>
          </w:p>
        </w:tc>
        <w:tc>
          <w:tcPr>
            <w:tcW w:w="1356" w:type="dxa"/>
            <w:gridSpan w:val="3"/>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20</w:t>
            </w:r>
            <w:r w:rsidRPr="00D809E6">
              <w:rPr>
                <w:rFonts w:ascii="Times New Roman" w:hAnsi="Times New Roman" w:cs="Times New Roman"/>
                <w:sz w:val="24"/>
                <w:szCs w:val="24"/>
                <w:lang w:val="ru-RU"/>
              </w:rPr>
              <w:t>2</w:t>
            </w:r>
            <w:r>
              <w:rPr>
                <w:rFonts w:ascii="Times New Roman" w:hAnsi="Times New Roman" w:cs="Times New Roman"/>
                <w:sz w:val="24"/>
                <w:szCs w:val="24"/>
                <w:lang w:val="ru-RU"/>
              </w:rPr>
              <w:t>1</w:t>
            </w:r>
            <w:r w:rsidRPr="00D809E6">
              <w:rPr>
                <w:rFonts w:ascii="Times New Roman" w:hAnsi="Times New Roman" w:cs="Times New Roman"/>
                <w:sz w:val="24"/>
                <w:szCs w:val="24"/>
              </w:rPr>
              <w:t xml:space="preserve"> г.</w:t>
            </w:r>
          </w:p>
        </w:tc>
        <w:tc>
          <w:tcPr>
            <w:tcW w:w="978" w:type="dxa"/>
            <w:gridSpan w:val="2"/>
          </w:tcPr>
          <w:p w:rsidR="00D809E6" w:rsidRPr="00D809E6" w:rsidRDefault="00D809E6" w:rsidP="00D809E6">
            <w:pPr>
              <w:suppressAutoHyphens/>
              <w:autoSpaceDE w:val="0"/>
              <w:autoSpaceDN w:val="0"/>
              <w:adjustRightInd w:val="0"/>
              <w:rPr>
                <w:rFonts w:ascii="Times New Roman" w:hAnsi="Times New Roman" w:cs="Times New Roman"/>
                <w:sz w:val="24"/>
                <w:szCs w:val="24"/>
              </w:rPr>
            </w:pPr>
            <w:r w:rsidRPr="00D809E6">
              <w:rPr>
                <w:rFonts w:ascii="Times New Roman" w:hAnsi="Times New Roman" w:cs="Times New Roman"/>
                <w:sz w:val="24"/>
                <w:szCs w:val="24"/>
              </w:rPr>
              <w:t>20</w:t>
            </w:r>
            <w:r w:rsidRPr="00D809E6">
              <w:rPr>
                <w:rFonts w:ascii="Times New Roman" w:hAnsi="Times New Roman" w:cs="Times New Roman"/>
                <w:sz w:val="24"/>
                <w:szCs w:val="24"/>
                <w:lang w:val="ru-RU"/>
              </w:rPr>
              <w:t>2</w:t>
            </w:r>
            <w:r>
              <w:rPr>
                <w:rFonts w:ascii="Times New Roman" w:hAnsi="Times New Roman" w:cs="Times New Roman"/>
                <w:sz w:val="24"/>
                <w:szCs w:val="24"/>
                <w:lang w:val="ru-RU"/>
              </w:rPr>
              <w:t>6</w:t>
            </w:r>
            <w:r w:rsidRPr="00D809E6">
              <w:rPr>
                <w:rFonts w:ascii="Times New Roman" w:hAnsi="Times New Roman" w:cs="Times New Roman"/>
                <w:sz w:val="24"/>
                <w:szCs w:val="24"/>
              </w:rPr>
              <w:t xml:space="preserve"> г.</w:t>
            </w:r>
          </w:p>
        </w:tc>
        <w:tc>
          <w:tcPr>
            <w:tcW w:w="2978" w:type="dxa"/>
          </w:tcPr>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-увеличение количества отремонтированных котельных,  на 5 ед.;</w:t>
            </w:r>
          </w:p>
          <w:p w:rsidR="00D809E6" w:rsidRPr="00D809E6" w:rsidRDefault="00D809E6" w:rsidP="00D809E6">
            <w:pPr>
              <w:widowControl w:val="0"/>
              <w:suppressAutoHyphens/>
              <w:autoSpaceDE w:val="0"/>
              <w:autoSpaceDN w:val="0"/>
              <w:adjustRightInd w:val="0"/>
              <w:jc w:val="both"/>
              <w:rPr>
                <w:rFonts w:ascii="Times New Roman" w:eastAsia="Times New Roman" w:hAnsi="Times New Roman" w:cs="Times New Roman"/>
                <w:sz w:val="24"/>
                <w:szCs w:val="24"/>
                <w:lang w:val="ru-RU" w:eastAsia="ru-RU" w:bidi="ar-SA"/>
              </w:rPr>
            </w:pPr>
          </w:p>
        </w:tc>
        <w:tc>
          <w:tcPr>
            <w:tcW w:w="3619" w:type="dxa"/>
          </w:tcPr>
          <w:p w:rsidR="00D809E6" w:rsidRPr="00D809E6" w:rsidRDefault="00D809E6" w:rsidP="00906177">
            <w:pPr>
              <w:suppressAutoHyphens/>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color w:val="262626"/>
                <w:sz w:val="24"/>
                <w:szCs w:val="24"/>
                <w:lang w:val="ru-RU"/>
              </w:rPr>
              <w:t xml:space="preserve">Показатели 1.1, 1.2, 1.3 Подпрограммы </w:t>
            </w:r>
            <w:r w:rsidRPr="00D809E6">
              <w:rPr>
                <w:rFonts w:ascii="Times New Roman" w:hAnsi="Times New Roman" w:cs="Times New Roman"/>
                <w:sz w:val="24"/>
                <w:szCs w:val="24"/>
                <w:lang w:val="ru-RU"/>
              </w:rPr>
              <w:t xml:space="preserve">«Модернизация, развитие коммунального хозяйства в Советском </w:t>
            </w:r>
            <w:r w:rsidR="00906177">
              <w:rPr>
                <w:rFonts w:ascii="Times New Roman" w:hAnsi="Times New Roman" w:cs="Times New Roman"/>
                <w:sz w:val="24"/>
                <w:szCs w:val="24"/>
                <w:lang w:val="ru-RU"/>
              </w:rPr>
              <w:t xml:space="preserve">муниципальном </w:t>
            </w:r>
            <w:r w:rsidRPr="00D809E6">
              <w:rPr>
                <w:rFonts w:ascii="Times New Roman" w:hAnsi="Times New Roman" w:cs="Times New Roman"/>
                <w:sz w:val="24"/>
                <w:szCs w:val="24"/>
                <w:lang w:val="ru-RU"/>
              </w:rPr>
              <w:t xml:space="preserve"> округе Ставропольского края» приложения № 7 к Программе</w:t>
            </w:r>
          </w:p>
        </w:tc>
      </w:tr>
      <w:tr w:rsidR="00D809E6" w:rsidRPr="000C7E28" w:rsidTr="00124505">
        <w:trPr>
          <w:trHeight w:val="240"/>
        </w:trPr>
        <w:tc>
          <w:tcPr>
            <w:tcW w:w="14954" w:type="dxa"/>
            <w:gridSpan w:val="13"/>
          </w:tcPr>
          <w:p w:rsidR="00D809E6" w:rsidRPr="00D809E6" w:rsidRDefault="00D809E6" w:rsidP="00D809E6">
            <w:pPr>
              <w:autoSpaceDE w:val="0"/>
              <w:autoSpaceDN w:val="0"/>
              <w:adjustRightInd w:val="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Задача 2. Соблюдение экологических норм и требований при  проведении мероприятий</w:t>
            </w:r>
          </w:p>
          <w:p w:rsidR="00D809E6" w:rsidRPr="00D809E6" w:rsidRDefault="00D809E6" w:rsidP="00D809E6">
            <w:pPr>
              <w:suppressAutoHyphens/>
              <w:autoSpaceDE w:val="0"/>
              <w:autoSpaceDN w:val="0"/>
              <w:adjustRightInd w:val="0"/>
              <w:jc w:val="center"/>
              <w:rPr>
                <w:rFonts w:ascii="Times New Roman" w:hAnsi="Times New Roman" w:cs="Times New Roman"/>
                <w:color w:val="262626"/>
                <w:sz w:val="24"/>
                <w:szCs w:val="24"/>
                <w:lang w:val="ru-RU"/>
              </w:rPr>
            </w:pPr>
            <w:r w:rsidRPr="00D809E6">
              <w:rPr>
                <w:rFonts w:ascii="Times New Roman" w:hAnsi="Times New Roman" w:cs="Times New Roman"/>
                <w:b/>
                <w:sz w:val="24"/>
                <w:szCs w:val="24"/>
                <w:lang w:val="ru-RU"/>
              </w:rPr>
              <w:t>по вывозу твердых коммунальных отходов (далее – ТКО)</w:t>
            </w:r>
          </w:p>
        </w:tc>
      </w:tr>
      <w:tr w:rsidR="00D809E6" w:rsidRPr="000C7E28" w:rsidTr="00124505">
        <w:trPr>
          <w:trHeight w:val="240"/>
        </w:trPr>
        <w:tc>
          <w:tcPr>
            <w:tcW w:w="990" w:type="dxa"/>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2.2.</w:t>
            </w:r>
          </w:p>
        </w:tc>
        <w:tc>
          <w:tcPr>
            <w:tcW w:w="2766" w:type="dxa"/>
            <w:gridSpan w:val="2"/>
          </w:tcPr>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Организация  централизованного </w:t>
            </w:r>
            <w:r w:rsidRPr="00D809E6">
              <w:rPr>
                <w:rFonts w:ascii="Times New Roman" w:hAnsi="Times New Roman" w:cs="Times New Roman"/>
                <w:sz w:val="24"/>
                <w:szCs w:val="24"/>
                <w:lang w:val="ru-RU"/>
              </w:rPr>
              <w:lastRenderedPageBreak/>
              <w:t>вывоза  твердых коммунальных отходов</w:t>
            </w:r>
          </w:p>
        </w:tc>
        <w:tc>
          <w:tcPr>
            <w:tcW w:w="2267" w:type="dxa"/>
            <w:gridSpan w:val="3"/>
          </w:tcPr>
          <w:p w:rsidR="00D809E6" w:rsidRPr="00D809E6" w:rsidRDefault="00D809E6" w:rsidP="00D809E6">
            <w:pPr>
              <w:jc w:val="both"/>
              <w:rPr>
                <w:rFonts w:ascii="Times New Roman" w:hAnsi="Times New Roman" w:cs="Times New Roman"/>
                <w:sz w:val="24"/>
                <w:szCs w:val="24"/>
              </w:rPr>
            </w:pPr>
            <w:proofErr w:type="spellStart"/>
            <w:r w:rsidRPr="00D809E6">
              <w:rPr>
                <w:rFonts w:ascii="Times New Roman" w:hAnsi="Times New Roman" w:cs="Times New Roman"/>
                <w:sz w:val="24"/>
                <w:szCs w:val="24"/>
              </w:rPr>
              <w:lastRenderedPageBreak/>
              <w:t>ОГТиМХ</w:t>
            </w:r>
            <w:proofErr w:type="spellEnd"/>
            <w:r w:rsidRPr="00D809E6">
              <w:rPr>
                <w:rFonts w:ascii="Times New Roman" w:hAnsi="Times New Roman" w:cs="Times New Roman"/>
                <w:sz w:val="24"/>
                <w:szCs w:val="24"/>
              </w:rPr>
              <w:t xml:space="preserve">; </w:t>
            </w:r>
          </w:p>
          <w:p w:rsidR="00D809E6" w:rsidRPr="00D809E6" w:rsidRDefault="00D809E6" w:rsidP="00D809E6">
            <w:pPr>
              <w:jc w:val="both"/>
              <w:rPr>
                <w:rFonts w:ascii="Times New Roman" w:hAnsi="Times New Roman" w:cs="Times New Roman"/>
                <w:sz w:val="24"/>
                <w:szCs w:val="24"/>
              </w:rPr>
            </w:pPr>
            <w:r w:rsidRPr="00D809E6">
              <w:rPr>
                <w:rFonts w:ascii="Times New Roman" w:hAnsi="Times New Roman" w:cs="Times New Roman"/>
                <w:bCs/>
                <w:sz w:val="24"/>
                <w:szCs w:val="24"/>
              </w:rPr>
              <w:t>ОГХ</w:t>
            </w:r>
            <w:r w:rsidRPr="00D809E6">
              <w:rPr>
                <w:rFonts w:ascii="Times New Roman" w:hAnsi="Times New Roman" w:cs="Times New Roman"/>
                <w:sz w:val="24"/>
                <w:szCs w:val="24"/>
              </w:rPr>
              <w:t xml:space="preserve">; </w:t>
            </w:r>
          </w:p>
          <w:p w:rsidR="00D809E6" w:rsidRPr="00D809E6" w:rsidRDefault="00D809E6" w:rsidP="00D809E6">
            <w:pPr>
              <w:rPr>
                <w:rFonts w:ascii="Times New Roman" w:hAnsi="Times New Roman" w:cs="Times New Roman"/>
                <w:sz w:val="24"/>
                <w:szCs w:val="24"/>
              </w:rPr>
            </w:pPr>
            <w:r w:rsidRPr="00D809E6">
              <w:rPr>
                <w:rFonts w:ascii="Times New Roman" w:hAnsi="Times New Roman" w:cs="Times New Roman"/>
                <w:sz w:val="24"/>
                <w:szCs w:val="24"/>
              </w:rPr>
              <w:lastRenderedPageBreak/>
              <w:t xml:space="preserve">ТО </w:t>
            </w:r>
            <w:proofErr w:type="spellStart"/>
            <w:r w:rsidRPr="00D809E6">
              <w:rPr>
                <w:rFonts w:ascii="Times New Roman" w:hAnsi="Times New Roman" w:cs="Times New Roman"/>
                <w:sz w:val="24"/>
                <w:szCs w:val="24"/>
              </w:rPr>
              <w:t>округа</w:t>
            </w:r>
            <w:proofErr w:type="spellEnd"/>
          </w:p>
        </w:tc>
        <w:tc>
          <w:tcPr>
            <w:tcW w:w="1356" w:type="dxa"/>
            <w:gridSpan w:val="3"/>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lastRenderedPageBreak/>
              <w:t>20</w:t>
            </w:r>
            <w:r w:rsidRPr="00D809E6">
              <w:rPr>
                <w:rFonts w:ascii="Times New Roman" w:hAnsi="Times New Roman" w:cs="Times New Roman"/>
                <w:sz w:val="24"/>
                <w:szCs w:val="24"/>
                <w:lang w:val="ru-RU"/>
              </w:rPr>
              <w:t>2</w:t>
            </w:r>
            <w:r>
              <w:rPr>
                <w:rFonts w:ascii="Times New Roman" w:hAnsi="Times New Roman" w:cs="Times New Roman"/>
                <w:sz w:val="24"/>
                <w:szCs w:val="24"/>
                <w:lang w:val="ru-RU"/>
              </w:rPr>
              <w:t>1</w:t>
            </w:r>
            <w:r w:rsidRPr="00D809E6">
              <w:rPr>
                <w:rFonts w:ascii="Times New Roman" w:hAnsi="Times New Roman" w:cs="Times New Roman"/>
                <w:sz w:val="24"/>
                <w:szCs w:val="24"/>
              </w:rPr>
              <w:t>г</w:t>
            </w:r>
          </w:p>
        </w:tc>
        <w:tc>
          <w:tcPr>
            <w:tcW w:w="978" w:type="dxa"/>
            <w:gridSpan w:val="2"/>
          </w:tcPr>
          <w:p w:rsidR="00D809E6" w:rsidRPr="00D809E6" w:rsidRDefault="00D809E6" w:rsidP="00D809E6">
            <w:pPr>
              <w:suppressAutoHyphens/>
              <w:autoSpaceDE w:val="0"/>
              <w:autoSpaceDN w:val="0"/>
              <w:adjustRightInd w:val="0"/>
              <w:rPr>
                <w:rFonts w:ascii="Times New Roman" w:hAnsi="Times New Roman" w:cs="Times New Roman"/>
                <w:sz w:val="24"/>
                <w:szCs w:val="24"/>
              </w:rPr>
            </w:pPr>
            <w:r w:rsidRPr="00D809E6">
              <w:rPr>
                <w:rFonts w:ascii="Times New Roman" w:hAnsi="Times New Roman" w:cs="Times New Roman"/>
                <w:sz w:val="24"/>
                <w:szCs w:val="24"/>
              </w:rPr>
              <w:t>202</w:t>
            </w:r>
            <w:r>
              <w:rPr>
                <w:rFonts w:ascii="Times New Roman" w:hAnsi="Times New Roman" w:cs="Times New Roman"/>
                <w:sz w:val="24"/>
                <w:szCs w:val="24"/>
                <w:lang w:val="ru-RU"/>
              </w:rPr>
              <w:t>6</w:t>
            </w:r>
            <w:r w:rsidRPr="00D809E6">
              <w:rPr>
                <w:rFonts w:ascii="Times New Roman" w:hAnsi="Times New Roman" w:cs="Times New Roman"/>
                <w:sz w:val="24"/>
                <w:szCs w:val="24"/>
              </w:rPr>
              <w:t xml:space="preserve"> г</w:t>
            </w:r>
          </w:p>
        </w:tc>
        <w:tc>
          <w:tcPr>
            <w:tcW w:w="2978" w:type="dxa"/>
          </w:tcPr>
          <w:p w:rsidR="00D809E6" w:rsidRPr="00D809E6" w:rsidRDefault="00D809E6" w:rsidP="00D809E6">
            <w:pPr>
              <w:widowControl w:val="0"/>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Calibri" w:hAnsi="Times New Roman" w:cs="Times New Roman"/>
                <w:sz w:val="24"/>
                <w:szCs w:val="24"/>
                <w:lang w:val="ru-RU" w:eastAsia="ru-RU" w:bidi="ar-SA"/>
              </w:rPr>
              <w:t xml:space="preserve">- увеличение количества населения, пользующегося </w:t>
            </w:r>
            <w:r w:rsidRPr="00D809E6">
              <w:rPr>
                <w:rFonts w:ascii="Times New Roman" w:eastAsia="Calibri" w:hAnsi="Times New Roman" w:cs="Times New Roman"/>
                <w:sz w:val="24"/>
                <w:szCs w:val="24"/>
                <w:lang w:val="ru-RU" w:eastAsia="ru-RU" w:bidi="ar-SA"/>
              </w:rPr>
              <w:lastRenderedPageBreak/>
              <w:t>услугой  вывоза ТКО на 1706 чел.</w:t>
            </w:r>
          </w:p>
        </w:tc>
        <w:tc>
          <w:tcPr>
            <w:tcW w:w="3619" w:type="dxa"/>
          </w:tcPr>
          <w:p w:rsidR="00D809E6" w:rsidRPr="00D809E6" w:rsidRDefault="00D809E6" w:rsidP="00906177">
            <w:pPr>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color w:val="262626"/>
                <w:sz w:val="24"/>
                <w:szCs w:val="24"/>
                <w:lang w:val="ru-RU"/>
              </w:rPr>
              <w:lastRenderedPageBreak/>
              <w:t xml:space="preserve">Показатели 2.2, 2.3 Подпрограммы </w:t>
            </w:r>
            <w:r w:rsidRPr="00D809E6">
              <w:rPr>
                <w:rFonts w:ascii="Times New Roman" w:hAnsi="Times New Roman" w:cs="Times New Roman"/>
                <w:sz w:val="24"/>
                <w:szCs w:val="24"/>
                <w:lang w:val="ru-RU"/>
              </w:rPr>
              <w:t xml:space="preserve">«Модернизация, </w:t>
            </w:r>
            <w:r w:rsidRPr="00D809E6">
              <w:rPr>
                <w:rFonts w:ascii="Times New Roman" w:hAnsi="Times New Roman" w:cs="Times New Roman"/>
                <w:sz w:val="24"/>
                <w:szCs w:val="24"/>
                <w:lang w:val="ru-RU"/>
              </w:rPr>
              <w:lastRenderedPageBreak/>
              <w:t xml:space="preserve">развитие коммунального хозяйства в Советском </w:t>
            </w:r>
            <w:r w:rsidR="00906177">
              <w:rPr>
                <w:rFonts w:ascii="Times New Roman" w:hAnsi="Times New Roman" w:cs="Times New Roman"/>
                <w:sz w:val="24"/>
                <w:szCs w:val="24"/>
                <w:lang w:val="ru-RU"/>
              </w:rPr>
              <w:t xml:space="preserve">муниципальном </w:t>
            </w:r>
            <w:r w:rsidRPr="00D809E6">
              <w:rPr>
                <w:rFonts w:ascii="Times New Roman" w:hAnsi="Times New Roman" w:cs="Times New Roman"/>
                <w:sz w:val="24"/>
                <w:szCs w:val="24"/>
                <w:lang w:val="ru-RU"/>
              </w:rPr>
              <w:t>округе Ставропольского края» приложения № 7 к Программе</w:t>
            </w:r>
          </w:p>
        </w:tc>
      </w:tr>
      <w:tr w:rsidR="00D809E6" w:rsidRPr="000C7E28" w:rsidTr="00124505">
        <w:trPr>
          <w:trHeight w:val="240"/>
        </w:trPr>
        <w:tc>
          <w:tcPr>
            <w:tcW w:w="14954" w:type="dxa"/>
            <w:gridSpan w:val="13"/>
          </w:tcPr>
          <w:p w:rsidR="00D809E6" w:rsidRPr="00D809E6" w:rsidRDefault="00D809E6" w:rsidP="00124505">
            <w:pPr>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lastRenderedPageBreak/>
              <w:t xml:space="preserve">Цель 3. «Создание благоприятных условий проживания граждан в Советском </w:t>
            </w:r>
            <w:r w:rsidR="00124505">
              <w:rPr>
                <w:rFonts w:ascii="Times New Roman" w:hAnsi="Times New Roman" w:cs="Times New Roman"/>
                <w:b/>
                <w:sz w:val="24"/>
                <w:szCs w:val="24"/>
                <w:lang w:val="ru-RU"/>
              </w:rPr>
              <w:t>муниципальном</w:t>
            </w:r>
            <w:r w:rsidRPr="00D809E6">
              <w:rPr>
                <w:rFonts w:ascii="Times New Roman" w:hAnsi="Times New Roman" w:cs="Times New Roman"/>
                <w:b/>
                <w:sz w:val="24"/>
                <w:szCs w:val="24"/>
                <w:lang w:val="ru-RU"/>
              </w:rPr>
              <w:t xml:space="preserve"> округе Ставропольского края»</w:t>
            </w:r>
          </w:p>
        </w:tc>
      </w:tr>
      <w:tr w:rsidR="00D809E6" w:rsidRPr="000C7E28" w:rsidTr="00124505">
        <w:trPr>
          <w:trHeight w:val="240"/>
        </w:trPr>
        <w:tc>
          <w:tcPr>
            <w:tcW w:w="14954" w:type="dxa"/>
            <w:gridSpan w:val="13"/>
          </w:tcPr>
          <w:p w:rsidR="00D809E6" w:rsidRPr="00D809E6" w:rsidRDefault="00D809E6" w:rsidP="00D809E6">
            <w:pPr>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Подпрограмма «Содержание, текущий ремонт систем коммунальной инфраструктуры</w:t>
            </w:r>
          </w:p>
          <w:p w:rsidR="00D809E6" w:rsidRPr="00D809E6" w:rsidRDefault="00D809E6" w:rsidP="00D809E6">
            <w:pPr>
              <w:jc w:val="center"/>
              <w:rPr>
                <w:rFonts w:ascii="Times New Roman" w:hAnsi="Times New Roman" w:cs="Times New Roman"/>
                <w:sz w:val="24"/>
                <w:szCs w:val="24"/>
                <w:lang w:val="ru-RU"/>
              </w:rPr>
            </w:pPr>
            <w:r w:rsidRPr="00D809E6">
              <w:rPr>
                <w:rFonts w:ascii="Times New Roman" w:hAnsi="Times New Roman" w:cs="Times New Roman"/>
                <w:b/>
                <w:sz w:val="24"/>
                <w:szCs w:val="24"/>
                <w:lang w:val="ru-RU"/>
              </w:rPr>
              <w:t xml:space="preserve">Советского </w:t>
            </w:r>
            <w:r w:rsidR="00124505">
              <w:rPr>
                <w:rFonts w:ascii="Times New Roman" w:hAnsi="Times New Roman" w:cs="Times New Roman"/>
                <w:b/>
                <w:sz w:val="24"/>
                <w:szCs w:val="24"/>
                <w:lang w:val="ru-RU"/>
              </w:rPr>
              <w:t xml:space="preserve"> муниципального</w:t>
            </w:r>
            <w:r w:rsidRPr="00D809E6">
              <w:rPr>
                <w:rFonts w:ascii="Times New Roman" w:hAnsi="Times New Roman" w:cs="Times New Roman"/>
                <w:b/>
                <w:sz w:val="24"/>
                <w:szCs w:val="24"/>
                <w:lang w:val="ru-RU"/>
              </w:rPr>
              <w:t xml:space="preserve"> округа Ставропольского края»</w:t>
            </w:r>
            <w:r w:rsidRPr="00D809E6">
              <w:rPr>
                <w:rFonts w:ascii="Times New Roman" w:hAnsi="Times New Roman" w:cs="Times New Roman"/>
                <w:sz w:val="24"/>
                <w:szCs w:val="24"/>
                <w:lang w:val="ru-RU"/>
              </w:rPr>
              <w:tab/>
            </w:r>
          </w:p>
        </w:tc>
      </w:tr>
      <w:tr w:rsidR="00D809E6" w:rsidRPr="00D809E6" w:rsidTr="00124505">
        <w:trPr>
          <w:trHeight w:val="240"/>
        </w:trPr>
        <w:tc>
          <w:tcPr>
            <w:tcW w:w="14954" w:type="dxa"/>
            <w:gridSpan w:val="13"/>
          </w:tcPr>
          <w:p w:rsidR="00D809E6" w:rsidRPr="00D809E6" w:rsidRDefault="00D809E6" w:rsidP="00D809E6">
            <w:pPr>
              <w:ind w:left="1080"/>
              <w:contextualSpacing/>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 xml:space="preserve">Задача 1. Улучшение санитарного состояния территории Советского </w:t>
            </w:r>
            <w:r w:rsidR="00124505">
              <w:rPr>
                <w:rFonts w:ascii="Times New Roman" w:hAnsi="Times New Roman" w:cs="Times New Roman"/>
                <w:b/>
                <w:sz w:val="24"/>
                <w:szCs w:val="24"/>
                <w:lang w:val="ru-RU"/>
              </w:rPr>
              <w:t xml:space="preserve"> муниципального</w:t>
            </w:r>
            <w:r w:rsidRPr="00D809E6">
              <w:rPr>
                <w:rFonts w:ascii="Times New Roman" w:hAnsi="Times New Roman" w:cs="Times New Roman"/>
                <w:b/>
                <w:sz w:val="24"/>
                <w:szCs w:val="24"/>
                <w:lang w:val="ru-RU"/>
              </w:rPr>
              <w:t xml:space="preserve"> округа</w:t>
            </w:r>
          </w:p>
          <w:p w:rsidR="00D809E6" w:rsidRPr="00D809E6" w:rsidRDefault="00D809E6" w:rsidP="00D809E6">
            <w:pPr>
              <w:ind w:left="1080"/>
              <w:contextualSpacing/>
              <w:rPr>
                <w:rFonts w:ascii="Times New Roman" w:hAnsi="Times New Roman" w:cs="Times New Roman"/>
                <w:sz w:val="24"/>
                <w:szCs w:val="24"/>
              </w:rPr>
            </w:pPr>
            <w:proofErr w:type="spellStart"/>
            <w:r w:rsidRPr="00D809E6">
              <w:rPr>
                <w:rFonts w:ascii="Times New Roman" w:hAnsi="Times New Roman" w:cs="Times New Roman"/>
                <w:b/>
                <w:sz w:val="24"/>
                <w:szCs w:val="24"/>
              </w:rPr>
              <w:t>Ставропольскогокрая</w:t>
            </w:r>
            <w:proofErr w:type="spellEnd"/>
          </w:p>
        </w:tc>
      </w:tr>
      <w:tr w:rsidR="00D809E6" w:rsidRPr="000C7E28" w:rsidTr="00124505">
        <w:trPr>
          <w:trHeight w:val="240"/>
        </w:trPr>
        <w:tc>
          <w:tcPr>
            <w:tcW w:w="990" w:type="dxa"/>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3.</w:t>
            </w:r>
          </w:p>
        </w:tc>
        <w:tc>
          <w:tcPr>
            <w:tcW w:w="2831" w:type="dxa"/>
            <w:gridSpan w:val="3"/>
          </w:tcPr>
          <w:p w:rsidR="00D809E6" w:rsidRPr="00D809E6" w:rsidRDefault="00D809E6" w:rsidP="00D809E6">
            <w:pPr>
              <w:rPr>
                <w:rFonts w:ascii="Times New Roman" w:hAnsi="Times New Roman" w:cs="Times New Roman"/>
                <w:b/>
                <w:sz w:val="24"/>
                <w:szCs w:val="24"/>
                <w:lang w:val="ru-RU"/>
              </w:rPr>
            </w:pPr>
            <w:r w:rsidRPr="00D809E6">
              <w:rPr>
                <w:rFonts w:ascii="Times New Roman" w:hAnsi="Times New Roman" w:cs="Times New Roman"/>
                <w:b/>
                <w:sz w:val="24"/>
                <w:szCs w:val="24"/>
                <w:lang w:val="ru-RU"/>
              </w:rPr>
              <w:t>Основное мероприятие</w:t>
            </w:r>
          </w:p>
          <w:p w:rsidR="00D809E6" w:rsidRPr="00D809E6" w:rsidRDefault="00D809E6" w:rsidP="00D809E6">
            <w:pPr>
              <w:rPr>
                <w:rFonts w:ascii="Times New Roman" w:hAnsi="Times New Roman" w:cs="Times New Roman"/>
                <w:sz w:val="24"/>
                <w:szCs w:val="24"/>
                <w:lang w:val="ru-RU"/>
              </w:rPr>
            </w:pPr>
            <w:proofErr w:type="gramStart"/>
            <w:r w:rsidRPr="00D809E6">
              <w:rPr>
                <w:rFonts w:ascii="Times New Roman" w:hAnsi="Times New Roman" w:cs="Times New Roman"/>
                <w:sz w:val="24"/>
                <w:szCs w:val="24"/>
                <w:lang w:val="ru-RU"/>
              </w:rPr>
              <w:t>Озеленение (работы по уходу за зелеными насаждениями (спил сухих, аварийных деревьев, обрезка деревьев и кустарников на подходах к школам и перекрестках улиц, создание объектов озеленения, приобретение  саженцев, семян, рассады цветочно-декоративных культур, ликвидация стихийных свалок)</w:t>
            </w:r>
            <w:proofErr w:type="gramEnd"/>
          </w:p>
          <w:p w:rsidR="00D809E6" w:rsidRPr="00D809E6" w:rsidRDefault="00D809E6" w:rsidP="00D809E6">
            <w:pPr>
              <w:rPr>
                <w:rFonts w:ascii="Times New Roman" w:hAnsi="Times New Roman" w:cs="Times New Roman"/>
                <w:sz w:val="24"/>
                <w:szCs w:val="24"/>
                <w:lang w:val="ru-RU"/>
              </w:rPr>
            </w:pPr>
          </w:p>
        </w:tc>
        <w:tc>
          <w:tcPr>
            <w:tcW w:w="2270" w:type="dxa"/>
            <w:gridSpan w:val="3"/>
          </w:tcPr>
          <w:p w:rsidR="00D809E6" w:rsidRPr="00D809E6" w:rsidRDefault="00D809E6" w:rsidP="00D809E6">
            <w:pPr>
              <w:jc w:val="both"/>
              <w:rPr>
                <w:rFonts w:ascii="Times New Roman" w:hAnsi="Times New Roman" w:cs="Times New Roman"/>
                <w:sz w:val="24"/>
                <w:szCs w:val="24"/>
              </w:rPr>
            </w:pPr>
            <w:proofErr w:type="spellStart"/>
            <w:r w:rsidRPr="00D809E6">
              <w:rPr>
                <w:rFonts w:ascii="Times New Roman" w:hAnsi="Times New Roman" w:cs="Times New Roman"/>
                <w:sz w:val="24"/>
                <w:szCs w:val="24"/>
              </w:rPr>
              <w:t>ОГТиМХ</w:t>
            </w:r>
            <w:proofErr w:type="spellEnd"/>
            <w:r w:rsidRPr="00D809E6">
              <w:rPr>
                <w:rFonts w:ascii="Times New Roman" w:hAnsi="Times New Roman" w:cs="Times New Roman"/>
                <w:sz w:val="24"/>
                <w:szCs w:val="24"/>
              </w:rPr>
              <w:t xml:space="preserve">; </w:t>
            </w:r>
          </w:p>
          <w:p w:rsidR="00D809E6" w:rsidRPr="00D809E6" w:rsidRDefault="00D809E6" w:rsidP="00D809E6">
            <w:pPr>
              <w:jc w:val="both"/>
              <w:rPr>
                <w:rFonts w:ascii="Times New Roman" w:hAnsi="Times New Roman" w:cs="Times New Roman"/>
                <w:sz w:val="24"/>
                <w:szCs w:val="24"/>
              </w:rPr>
            </w:pPr>
            <w:r w:rsidRPr="00D809E6">
              <w:rPr>
                <w:rFonts w:ascii="Times New Roman" w:hAnsi="Times New Roman" w:cs="Times New Roman"/>
                <w:bCs/>
                <w:sz w:val="24"/>
                <w:szCs w:val="24"/>
              </w:rPr>
              <w:t>ОГХ</w:t>
            </w:r>
            <w:r w:rsidRPr="00D809E6">
              <w:rPr>
                <w:rFonts w:ascii="Times New Roman" w:hAnsi="Times New Roman" w:cs="Times New Roman"/>
                <w:sz w:val="24"/>
                <w:szCs w:val="24"/>
              </w:rPr>
              <w:t xml:space="preserve">; </w:t>
            </w:r>
          </w:p>
          <w:p w:rsidR="00D809E6" w:rsidRPr="00D809E6" w:rsidRDefault="00D809E6" w:rsidP="00D809E6">
            <w:pPr>
              <w:jc w:val="both"/>
              <w:rPr>
                <w:rFonts w:ascii="Times New Roman" w:hAnsi="Times New Roman" w:cs="Times New Roman"/>
                <w:sz w:val="24"/>
                <w:szCs w:val="24"/>
              </w:rPr>
            </w:pPr>
            <w:proofErr w:type="spellStart"/>
            <w:r w:rsidRPr="00D809E6">
              <w:rPr>
                <w:rFonts w:ascii="Times New Roman" w:hAnsi="Times New Roman" w:cs="Times New Roman"/>
                <w:sz w:val="24"/>
                <w:szCs w:val="24"/>
              </w:rPr>
              <w:t>ТОокруга</w:t>
            </w:r>
            <w:proofErr w:type="spellEnd"/>
          </w:p>
        </w:tc>
        <w:tc>
          <w:tcPr>
            <w:tcW w:w="1275" w:type="dxa"/>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20</w:t>
            </w:r>
            <w:r w:rsidR="00124505">
              <w:rPr>
                <w:rFonts w:ascii="Times New Roman" w:hAnsi="Times New Roman" w:cs="Times New Roman"/>
                <w:sz w:val="24"/>
                <w:szCs w:val="24"/>
                <w:lang w:val="ru-RU"/>
              </w:rPr>
              <w:t>21</w:t>
            </w:r>
            <w:r w:rsidRPr="00D809E6">
              <w:rPr>
                <w:rFonts w:ascii="Times New Roman" w:hAnsi="Times New Roman" w:cs="Times New Roman"/>
                <w:sz w:val="24"/>
                <w:szCs w:val="24"/>
              </w:rPr>
              <w:t xml:space="preserve"> г</w:t>
            </w:r>
          </w:p>
        </w:tc>
        <w:tc>
          <w:tcPr>
            <w:tcW w:w="991" w:type="dxa"/>
            <w:gridSpan w:val="3"/>
          </w:tcPr>
          <w:p w:rsidR="00D809E6" w:rsidRPr="00D809E6" w:rsidRDefault="00D809E6" w:rsidP="00124505">
            <w:pPr>
              <w:suppressAutoHyphens/>
              <w:autoSpaceDE w:val="0"/>
              <w:autoSpaceDN w:val="0"/>
              <w:adjustRightInd w:val="0"/>
              <w:rPr>
                <w:rFonts w:ascii="Times New Roman" w:hAnsi="Times New Roman" w:cs="Times New Roman"/>
                <w:sz w:val="24"/>
                <w:szCs w:val="24"/>
              </w:rPr>
            </w:pPr>
            <w:r w:rsidRPr="00D809E6">
              <w:rPr>
                <w:rFonts w:ascii="Times New Roman" w:hAnsi="Times New Roman" w:cs="Times New Roman"/>
                <w:sz w:val="24"/>
                <w:szCs w:val="24"/>
              </w:rPr>
              <w:t>202</w:t>
            </w:r>
            <w:r w:rsidR="00124505">
              <w:rPr>
                <w:rFonts w:ascii="Times New Roman" w:hAnsi="Times New Roman" w:cs="Times New Roman"/>
                <w:sz w:val="24"/>
                <w:szCs w:val="24"/>
                <w:lang w:val="ru-RU"/>
              </w:rPr>
              <w:t>6</w:t>
            </w:r>
            <w:r w:rsidRPr="00D809E6">
              <w:rPr>
                <w:rFonts w:ascii="Times New Roman" w:hAnsi="Times New Roman" w:cs="Times New Roman"/>
                <w:sz w:val="24"/>
                <w:szCs w:val="24"/>
              </w:rPr>
              <w:t>г</w:t>
            </w:r>
          </w:p>
        </w:tc>
        <w:tc>
          <w:tcPr>
            <w:tcW w:w="2978" w:type="dxa"/>
          </w:tcPr>
          <w:p w:rsidR="00D809E6" w:rsidRPr="00D809E6" w:rsidRDefault="00D809E6" w:rsidP="00D809E6">
            <w:pPr>
              <w:widowControl w:val="0"/>
              <w:autoSpaceDE w:val="0"/>
              <w:autoSpaceDN w:val="0"/>
              <w:adjustRightInd w:val="0"/>
              <w:jc w:val="both"/>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обеспечение ухода за зелеными насаждениями;</w:t>
            </w:r>
          </w:p>
          <w:p w:rsidR="00D809E6" w:rsidRPr="00D809E6" w:rsidRDefault="00D809E6" w:rsidP="00D809E6">
            <w:pPr>
              <w:widowControl w:val="0"/>
              <w:autoSpaceDE w:val="0"/>
              <w:autoSpaceDN w:val="0"/>
              <w:adjustRightInd w:val="0"/>
              <w:jc w:val="both"/>
              <w:rPr>
                <w:rFonts w:ascii="Times New Roman" w:eastAsia="Calibri" w:hAnsi="Times New Roman" w:cs="Times New Roman"/>
                <w:color w:val="5A5A5A"/>
                <w:sz w:val="24"/>
                <w:szCs w:val="24"/>
                <w:lang w:val="ru-RU" w:eastAsia="ru-RU" w:bidi="ar-SA"/>
              </w:rPr>
            </w:pPr>
            <w:r w:rsidRPr="00D809E6">
              <w:rPr>
                <w:rFonts w:ascii="Times New Roman" w:eastAsia="Times New Roman" w:hAnsi="Times New Roman" w:cs="Times New Roman"/>
                <w:sz w:val="24"/>
                <w:szCs w:val="24"/>
                <w:lang w:val="ru-RU" w:eastAsia="ru-RU" w:bidi="ar-SA"/>
              </w:rPr>
              <w:t>- санитарная очистка улиц округа, организация работ по ликвидации: стихийных свалок, сорных и карантинных растений;</w:t>
            </w:r>
          </w:p>
          <w:p w:rsidR="00D809E6" w:rsidRPr="00D809E6" w:rsidRDefault="00D809E6" w:rsidP="00D809E6">
            <w:pPr>
              <w:widowControl w:val="0"/>
              <w:autoSpaceDE w:val="0"/>
              <w:autoSpaceDN w:val="0"/>
              <w:adjustRightInd w:val="0"/>
              <w:jc w:val="both"/>
              <w:rPr>
                <w:rFonts w:ascii="Times New Roman" w:eastAsia="Times New Roman" w:hAnsi="Times New Roman" w:cs="Times New Roman"/>
                <w:sz w:val="24"/>
                <w:szCs w:val="24"/>
                <w:lang w:val="ru-RU" w:eastAsia="ru-RU" w:bidi="ar-SA"/>
              </w:rPr>
            </w:pPr>
          </w:p>
        </w:tc>
        <w:tc>
          <w:tcPr>
            <w:tcW w:w="3619" w:type="dxa"/>
          </w:tcPr>
          <w:p w:rsidR="00D809E6" w:rsidRPr="00D809E6" w:rsidRDefault="00D809E6" w:rsidP="00906177">
            <w:pPr>
              <w:contextualSpacing/>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Показатели 1.1,1.2,1.3,1.4 Подпрограммы «Содержание, текущий ремонт систем коммунальной инфраструктуры  Советского </w:t>
            </w:r>
            <w:r w:rsidR="00906177">
              <w:rPr>
                <w:rFonts w:ascii="Times New Roman" w:hAnsi="Times New Roman" w:cs="Times New Roman"/>
                <w:sz w:val="24"/>
                <w:szCs w:val="24"/>
                <w:lang w:val="ru-RU"/>
              </w:rPr>
              <w:t xml:space="preserve">муниципального </w:t>
            </w:r>
            <w:r w:rsidRPr="00D809E6">
              <w:rPr>
                <w:rFonts w:ascii="Times New Roman" w:hAnsi="Times New Roman" w:cs="Times New Roman"/>
                <w:sz w:val="24"/>
                <w:szCs w:val="24"/>
                <w:lang w:val="ru-RU"/>
              </w:rPr>
              <w:t xml:space="preserve"> </w:t>
            </w:r>
            <w:proofErr w:type="spellStart"/>
            <w:r w:rsidRPr="00D809E6">
              <w:rPr>
                <w:rFonts w:ascii="Times New Roman" w:hAnsi="Times New Roman" w:cs="Times New Roman"/>
                <w:sz w:val="24"/>
                <w:szCs w:val="24"/>
                <w:lang w:val="ru-RU"/>
              </w:rPr>
              <w:t>округаСтавропольского</w:t>
            </w:r>
            <w:proofErr w:type="spellEnd"/>
            <w:r w:rsidRPr="00D809E6">
              <w:rPr>
                <w:rFonts w:ascii="Times New Roman" w:hAnsi="Times New Roman" w:cs="Times New Roman"/>
                <w:sz w:val="24"/>
                <w:szCs w:val="24"/>
                <w:lang w:val="ru-RU"/>
              </w:rPr>
              <w:t xml:space="preserve"> края» приложения № 7 к Программе</w:t>
            </w:r>
          </w:p>
        </w:tc>
      </w:tr>
      <w:tr w:rsidR="00D809E6" w:rsidRPr="000C7E28" w:rsidTr="00124505">
        <w:trPr>
          <w:trHeight w:val="240"/>
        </w:trPr>
        <w:tc>
          <w:tcPr>
            <w:tcW w:w="14954" w:type="dxa"/>
            <w:gridSpan w:val="13"/>
          </w:tcPr>
          <w:p w:rsidR="00D809E6" w:rsidRPr="00D809E6" w:rsidRDefault="00D809E6" w:rsidP="00D809E6">
            <w:pPr>
              <w:autoSpaceDE w:val="0"/>
              <w:autoSpaceDN w:val="0"/>
              <w:adjustRightInd w:val="0"/>
              <w:jc w:val="center"/>
              <w:rPr>
                <w:rFonts w:ascii="Times New Roman" w:eastAsia="Calibri" w:hAnsi="Times New Roman" w:cs="Times New Roman"/>
                <w:b/>
                <w:sz w:val="24"/>
                <w:szCs w:val="24"/>
                <w:lang w:val="ru-RU"/>
              </w:rPr>
            </w:pPr>
            <w:r w:rsidRPr="00D809E6">
              <w:rPr>
                <w:rFonts w:ascii="Times New Roman" w:hAnsi="Times New Roman" w:cs="Times New Roman"/>
                <w:b/>
                <w:sz w:val="24"/>
                <w:szCs w:val="24"/>
                <w:lang w:val="ru-RU"/>
              </w:rPr>
              <w:t>Задача 2. Содержание мест захоронения в соответствии с санитарными требованиями</w:t>
            </w:r>
          </w:p>
        </w:tc>
      </w:tr>
      <w:tr w:rsidR="00D809E6" w:rsidRPr="008B0BBE" w:rsidTr="00124505">
        <w:trPr>
          <w:trHeight w:val="240"/>
        </w:trPr>
        <w:tc>
          <w:tcPr>
            <w:tcW w:w="990" w:type="dxa"/>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4.</w:t>
            </w:r>
          </w:p>
        </w:tc>
        <w:tc>
          <w:tcPr>
            <w:tcW w:w="3258" w:type="dxa"/>
            <w:gridSpan w:val="4"/>
          </w:tcPr>
          <w:p w:rsidR="00D809E6" w:rsidRPr="00D809E6" w:rsidRDefault="00D809E6" w:rsidP="00D809E6">
            <w:pPr>
              <w:rPr>
                <w:rFonts w:ascii="Times New Roman" w:hAnsi="Times New Roman" w:cs="Times New Roman"/>
                <w:b/>
                <w:sz w:val="24"/>
                <w:szCs w:val="24"/>
                <w:lang w:val="ru-RU"/>
              </w:rPr>
            </w:pPr>
            <w:r w:rsidRPr="00D809E6">
              <w:rPr>
                <w:rFonts w:ascii="Times New Roman" w:hAnsi="Times New Roman" w:cs="Times New Roman"/>
                <w:b/>
                <w:sz w:val="24"/>
                <w:szCs w:val="24"/>
                <w:lang w:val="ru-RU"/>
              </w:rPr>
              <w:t>Основное мероприятие</w:t>
            </w:r>
          </w:p>
          <w:p w:rsidR="00D809E6" w:rsidRPr="00D809E6" w:rsidRDefault="00D809E6" w:rsidP="00D809E6">
            <w:pPr>
              <w:rPr>
                <w:rFonts w:ascii="Times New Roman" w:hAnsi="Times New Roman" w:cs="Times New Roman"/>
                <w:sz w:val="24"/>
                <w:szCs w:val="24"/>
                <w:lang w:val="ru-RU"/>
              </w:rPr>
            </w:pPr>
            <w:r w:rsidRPr="00D809E6">
              <w:rPr>
                <w:rFonts w:ascii="Times New Roman" w:hAnsi="Times New Roman" w:cs="Times New Roman"/>
                <w:sz w:val="24"/>
                <w:szCs w:val="24"/>
                <w:lang w:val="ru-RU"/>
              </w:rPr>
              <w:t>Содержание мест захоронения</w:t>
            </w:r>
          </w:p>
        </w:tc>
        <w:tc>
          <w:tcPr>
            <w:tcW w:w="1775" w:type="dxa"/>
          </w:tcPr>
          <w:p w:rsidR="00D809E6" w:rsidRPr="00D809E6" w:rsidRDefault="00D809E6" w:rsidP="00D809E6">
            <w:pPr>
              <w:jc w:val="both"/>
              <w:rPr>
                <w:rFonts w:ascii="Times New Roman" w:hAnsi="Times New Roman" w:cs="Times New Roman"/>
                <w:sz w:val="24"/>
                <w:szCs w:val="24"/>
              </w:rPr>
            </w:pPr>
            <w:proofErr w:type="spellStart"/>
            <w:r w:rsidRPr="00D809E6">
              <w:rPr>
                <w:rFonts w:ascii="Times New Roman" w:hAnsi="Times New Roman" w:cs="Times New Roman"/>
                <w:sz w:val="24"/>
                <w:szCs w:val="24"/>
              </w:rPr>
              <w:t>ОГТиМХ</w:t>
            </w:r>
            <w:proofErr w:type="spellEnd"/>
            <w:r w:rsidRPr="00D809E6">
              <w:rPr>
                <w:rFonts w:ascii="Times New Roman" w:hAnsi="Times New Roman" w:cs="Times New Roman"/>
                <w:sz w:val="24"/>
                <w:szCs w:val="24"/>
              </w:rPr>
              <w:t xml:space="preserve">; </w:t>
            </w:r>
          </w:p>
          <w:p w:rsidR="00D809E6" w:rsidRPr="00D809E6" w:rsidRDefault="00D809E6" w:rsidP="00D809E6">
            <w:pPr>
              <w:jc w:val="both"/>
              <w:rPr>
                <w:rFonts w:ascii="Times New Roman" w:hAnsi="Times New Roman" w:cs="Times New Roman"/>
                <w:sz w:val="24"/>
                <w:szCs w:val="24"/>
              </w:rPr>
            </w:pPr>
            <w:r w:rsidRPr="00D809E6">
              <w:rPr>
                <w:rFonts w:ascii="Times New Roman" w:hAnsi="Times New Roman" w:cs="Times New Roman"/>
                <w:bCs/>
                <w:sz w:val="24"/>
                <w:szCs w:val="24"/>
              </w:rPr>
              <w:t>ОГХ</w:t>
            </w:r>
            <w:r w:rsidRPr="00D809E6">
              <w:rPr>
                <w:rFonts w:ascii="Times New Roman" w:hAnsi="Times New Roman" w:cs="Times New Roman"/>
                <w:sz w:val="24"/>
                <w:szCs w:val="24"/>
              </w:rPr>
              <w:t>;</w:t>
            </w:r>
          </w:p>
          <w:p w:rsidR="00D809E6" w:rsidRPr="00D809E6" w:rsidRDefault="00D809E6" w:rsidP="00D809E6">
            <w:pPr>
              <w:jc w:val="both"/>
              <w:rPr>
                <w:rFonts w:ascii="Times New Roman" w:hAnsi="Times New Roman" w:cs="Times New Roman"/>
                <w:sz w:val="24"/>
                <w:szCs w:val="24"/>
              </w:rPr>
            </w:pPr>
            <w:r w:rsidRPr="00D809E6">
              <w:rPr>
                <w:rFonts w:ascii="Times New Roman" w:hAnsi="Times New Roman" w:cs="Times New Roman"/>
                <w:sz w:val="24"/>
                <w:szCs w:val="24"/>
              </w:rPr>
              <w:t xml:space="preserve">ТО </w:t>
            </w:r>
            <w:proofErr w:type="spellStart"/>
            <w:r w:rsidRPr="00D809E6">
              <w:rPr>
                <w:rFonts w:ascii="Times New Roman" w:hAnsi="Times New Roman" w:cs="Times New Roman"/>
                <w:sz w:val="24"/>
                <w:szCs w:val="24"/>
              </w:rPr>
              <w:t>округа</w:t>
            </w:r>
            <w:proofErr w:type="spellEnd"/>
          </w:p>
        </w:tc>
        <w:tc>
          <w:tcPr>
            <w:tcW w:w="1356" w:type="dxa"/>
            <w:gridSpan w:val="3"/>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20</w:t>
            </w:r>
            <w:r w:rsidR="00124505">
              <w:rPr>
                <w:rFonts w:ascii="Times New Roman" w:hAnsi="Times New Roman" w:cs="Times New Roman"/>
                <w:sz w:val="24"/>
                <w:szCs w:val="24"/>
                <w:lang w:val="ru-RU"/>
              </w:rPr>
              <w:t>21</w:t>
            </w:r>
            <w:r w:rsidRPr="00D809E6">
              <w:rPr>
                <w:rFonts w:ascii="Times New Roman" w:hAnsi="Times New Roman" w:cs="Times New Roman"/>
                <w:sz w:val="24"/>
                <w:szCs w:val="24"/>
              </w:rPr>
              <w:t xml:space="preserve"> г</w:t>
            </w:r>
          </w:p>
        </w:tc>
        <w:tc>
          <w:tcPr>
            <w:tcW w:w="978" w:type="dxa"/>
            <w:gridSpan w:val="2"/>
          </w:tcPr>
          <w:p w:rsidR="00D809E6" w:rsidRPr="00D809E6" w:rsidRDefault="00D809E6" w:rsidP="00124505">
            <w:pPr>
              <w:suppressAutoHyphens/>
              <w:autoSpaceDE w:val="0"/>
              <w:autoSpaceDN w:val="0"/>
              <w:adjustRightInd w:val="0"/>
              <w:rPr>
                <w:rFonts w:ascii="Times New Roman" w:hAnsi="Times New Roman" w:cs="Times New Roman"/>
                <w:sz w:val="24"/>
                <w:szCs w:val="24"/>
              </w:rPr>
            </w:pPr>
            <w:r w:rsidRPr="00D809E6">
              <w:rPr>
                <w:rFonts w:ascii="Times New Roman" w:hAnsi="Times New Roman" w:cs="Times New Roman"/>
                <w:sz w:val="24"/>
                <w:szCs w:val="24"/>
              </w:rPr>
              <w:t>202</w:t>
            </w:r>
            <w:r w:rsidR="00124505">
              <w:rPr>
                <w:rFonts w:ascii="Times New Roman" w:hAnsi="Times New Roman" w:cs="Times New Roman"/>
                <w:sz w:val="24"/>
                <w:szCs w:val="24"/>
                <w:lang w:val="ru-RU"/>
              </w:rPr>
              <w:t>6</w:t>
            </w:r>
            <w:r w:rsidRPr="00D809E6">
              <w:rPr>
                <w:rFonts w:ascii="Times New Roman" w:hAnsi="Times New Roman" w:cs="Times New Roman"/>
                <w:sz w:val="24"/>
                <w:szCs w:val="24"/>
              </w:rPr>
              <w:t xml:space="preserve"> г</w:t>
            </w:r>
          </w:p>
        </w:tc>
        <w:tc>
          <w:tcPr>
            <w:tcW w:w="2978" w:type="dxa"/>
          </w:tcPr>
          <w:p w:rsidR="00D809E6" w:rsidRPr="00D809E6" w:rsidRDefault="00D809E6" w:rsidP="00D809E6">
            <w:pPr>
              <w:widowControl w:val="0"/>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обеспечение содержания мест захоронения</w:t>
            </w:r>
          </w:p>
        </w:tc>
        <w:tc>
          <w:tcPr>
            <w:tcW w:w="3619" w:type="dxa"/>
          </w:tcPr>
          <w:p w:rsidR="00D809E6" w:rsidRPr="00D809E6" w:rsidRDefault="00D809E6" w:rsidP="00D809E6">
            <w:pPr>
              <w:contextualSpacing/>
              <w:jc w:val="both"/>
              <w:rPr>
                <w:rFonts w:ascii="Times New Roman" w:hAnsi="Times New Roman" w:cs="Times New Roman"/>
                <w:sz w:val="24"/>
                <w:szCs w:val="24"/>
                <w:lang w:val="ru-RU"/>
              </w:rPr>
            </w:pPr>
            <w:r w:rsidRPr="00D809E6">
              <w:rPr>
                <w:rFonts w:ascii="Times New Roman" w:hAnsi="Times New Roman" w:cs="Times New Roman"/>
                <w:color w:val="262626"/>
                <w:sz w:val="24"/>
                <w:szCs w:val="24"/>
                <w:lang w:val="ru-RU"/>
              </w:rPr>
              <w:t xml:space="preserve">Показатели 2.1, 2.2 Подпрограммы </w:t>
            </w:r>
            <w:r w:rsidRPr="00D809E6">
              <w:rPr>
                <w:rFonts w:ascii="Times New Roman" w:hAnsi="Times New Roman" w:cs="Times New Roman"/>
                <w:sz w:val="24"/>
                <w:szCs w:val="24"/>
                <w:lang w:val="ru-RU"/>
              </w:rPr>
              <w:t xml:space="preserve">«Содержание, текущий ремонт систем коммунальной инфраструктуры  </w:t>
            </w:r>
            <w:proofErr w:type="gramStart"/>
            <w:r w:rsidRPr="00D809E6">
              <w:rPr>
                <w:rFonts w:ascii="Times New Roman" w:hAnsi="Times New Roman" w:cs="Times New Roman"/>
                <w:sz w:val="24"/>
                <w:szCs w:val="24"/>
                <w:lang w:val="ru-RU"/>
              </w:rPr>
              <w:t>Советского</w:t>
            </w:r>
            <w:proofErr w:type="gramEnd"/>
            <w:r w:rsidRPr="00D809E6">
              <w:rPr>
                <w:rFonts w:ascii="Times New Roman" w:hAnsi="Times New Roman" w:cs="Times New Roman"/>
                <w:sz w:val="24"/>
                <w:szCs w:val="24"/>
                <w:lang w:val="ru-RU"/>
              </w:rPr>
              <w:t xml:space="preserve"> </w:t>
            </w:r>
            <w:proofErr w:type="spellStart"/>
            <w:r w:rsidR="008B0BBE">
              <w:rPr>
                <w:rFonts w:ascii="Times New Roman" w:hAnsi="Times New Roman" w:cs="Times New Roman"/>
                <w:sz w:val="24"/>
                <w:szCs w:val="24"/>
                <w:lang w:val="ru-RU"/>
              </w:rPr>
              <w:t>муниципальном</w:t>
            </w:r>
            <w:r w:rsidRPr="00D809E6">
              <w:rPr>
                <w:rFonts w:ascii="Times New Roman" w:hAnsi="Times New Roman" w:cs="Times New Roman"/>
                <w:sz w:val="24"/>
                <w:szCs w:val="24"/>
                <w:lang w:val="ru-RU"/>
              </w:rPr>
              <w:t>округа</w:t>
            </w:r>
            <w:proofErr w:type="spellEnd"/>
          </w:p>
          <w:p w:rsidR="00D809E6" w:rsidRPr="00D809E6" w:rsidRDefault="00D809E6" w:rsidP="00D809E6">
            <w:pPr>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lastRenderedPageBreak/>
              <w:t>Ставропольского края» приложения № 7 к Программе</w:t>
            </w:r>
          </w:p>
          <w:p w:rsidR="00D809E6" w:rsidRPr="00D809E6" w:rsidRDefault="00D809E6" w:rsidP="00D809E6">
            <w:pPr>
              <w:autoSpaceDE w:val="0"/>
              <w:autoSpaceDN w:val="0"/>
              <w:adjustRightInd w:val="0"/>
              <w:rPr>
                <w:rFonts w:ascii="Times New Roman" w:hAnsi="Times New Roman" w:cs="Times New Roman"/>
                <w:sz w:val="24"/>
                <w:szCs w:val="24"/>
                <w:lang w:val="ru-RU"/>
              </w:rPr>
            </w:pPr>
          </w:p>
        </w:tc>
      </w:tr>
      <w:tr w:rsidR="00D809E6" w:rsidRPr="000C7E28" w:rsidTr="00124505">
        <w:trPr>
          <w:trHeight w:val="240"/>
        </w:trPr>
        <w:tc>
          <w:tcPr>
            <w:tcW w:w="14954" w:type="dxa"/>
            <w:gridSpan w:val="13"/>
          </w:tcPr>
          <w:p w:rsidR="00D809E6" w:rsidRPr="00D809E6" w:rsidRDefault="00D809E6" w:rsidP="00D809E6">
            <w:pPr>
              <w:autoSpaceDE w:val="0"/>
              <w:autoSpaceDN w:val="0"/>
              <w:adjustRightInd w:val="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lastRenderedPageBreak/>
              <w:t xml:space="preserve">Задача 3. Повышение </w:t>
            </w:r>
            <w:proofErr w:type="gramStart"/>
            <w:r w:rsidRPr="00D809E6">
              <w:rPr>
                <w:rFonts w:ascii="Times New Roman" w:hAnsi="Times New Roman" w:cs="Times New Roman"/>
                <w:b/>
                <w:sz w:val="24"/>
                <w:szCs w:val="24"/>
                <w:lang w:val="ru-RU"/>
              </w:rPr>
              <w:t>уровня комфортности проживания населения округа</w:t>
            </w:r>
            <w:proofErr w:type="gramEnd"/>
            <w:r w:rsidRPr="00D809E6">
              <w:rPr>
                <w:rFonts w:ascii="Times New Roman" w:hAnsi="Times New Roman" w:cs="Times New Roman"/>
                <w:b/>
                <w:sz w:val="24"/>
                <w:szCs w:val="24"/>
                <w:lang w:val="ru-RU"/>
              </w:rPr>
              <w:t>»</w:t>
            </w:r>
          </w:p>
        </w:tc>
      </w:tr>
      <w:tr w:rsidR="00D809E6" w:rsidRPr="000C7E28" w:rsidTr="00124505">
        <w:trPr>
          <w:trHeight w:val="240"/>
        </w:trPr>
        <w:tc>
          <w:tcPr>
            <w:tcW w:w="990" w:type="dxa"/>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5.</w:t>
            </w:r>
          </w:p>
        </w:tc>
        <w:tc>
          <w:tcPr>
            <w:tcW w:w="3258" w:type="dxa"/>
            <w:gridSpan w:val="4"/>
          </w:tcPr>
          <w:p w:rsidR="00D809E6" w:rsidRPr="00D809E6" w:rsidRDefault="00D809E6" w:rsidP="00D809E6">
            <w:pPr>
              <w:rPr>
                <w:rFonts w:ascii="Times New Roman" w:hAnsi="Times New Roman" w:cs="Times New Roman"/>
                <w:b/>
                <w:sz w:val="24"/>
                <w:szCs w:val="24"/>
                <w:lang w:val="ru-RU"/>
              </w:rPr>
            </w:pPr>
            <w:r w:rsidRPr="00D809E6">
              <w:rPr>
                <w:rFonts w:ascii="Times New Roman" w:hAnsi="Times New Roman" w:cs="Times New Roman"/>
                <w:b/>
                <w:sz w:val="24"/>
                <w:szCs w:val="24"/>
                <w:lang w:val="ru-RU"/>
              </w:rPr>
              <w:t>Основное мероприятие</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Реализация проектов развития территорий муниципальных образований, основанных на местных инициативах (реализация инициативного </w:t>
            </w:r>
            <w:proofErr w:type="spellStart"/>
            <w:r w:rsidRPr="00D809E6">
              <w:rPr>
                <w:rFonts w:ascii="Times New Roman" w:hAnsi="Times New Roman" w:cs="Times New Roman"/>
                <w:sz w:val="24"/>
                <w:szCs w:val="24"/>
                <w:lang w:val="ru-RU"/>
              </w:rPr>
              <w:t>пороекта</w:t>
            </w:r>
            <w:proofErr w:type="spellEnd"/>
            <w:r w:rsidRPr="00D809E6">
              <w:rPr>
                <w:rFonts w:ascii="Times New Roman" w:hAnsi="Times New Roman" w:cs="Times New Roman"/>
                <w:sz w:val="24"/>
                <w:szCs w:val="24"/>
                <w:lang w:val="ru-RU"/>
              </w:rPr>
              <w:t>):</w:t>
            </w:r>
          </w:p>
          <w:p w:rsidR="00D809E6" w:rsidRPr="00D809E6" w:rsidRDefault="00D809E6" w:rsidP="00D809E6">
            <w:pPr>
              <w:jc w:val="both"/>
              <w:rPr>
                <w:rFonts w:ascii="Times New Roman" w:hAnsi="Times New Roman" w:cs="Times New Roman"/>
                <w:b/>
                <w:sz w:val="24"/>
                <w:szCs w:val="24"/>
                <w:lang w:val="ru-RU"/>
              </w:rPr>
            </w:pPr>
            <w:r w:rsidRPr="00D809E6">
              <w:rPr>
                <w:rFonts w:ascii="Times New Roman" w:hAnsi="Times New Roman" w:cs="Times New Roman"/>
                <w:b/>
                <w:sz w:val="24"/>
                <w:szCs w:val="24"/>
                <w:lang w:val="ru-RU"/>
              </w:rPr>
              <w:t>2018 г.</w:t>
            </w:r>
          </w:p>
          <w:p w:rsidR="00D809E6" w:rsidRPr="00D809E6" w:rsidRDefault="00D809E6"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общественное кладбище «Элеватор» в </w:t>
            </w:r>
            <w:proofErr w:type="gramStart"/>
            <w:r w:rsidRPr="00D809E6">
              <w:rPr>
                <w:rFonts w:ascii="Times New Roman" w:hAnsi="Times New Roman" w:cs="Times New Roman"/>
                <w:sz w:val="24"/>
                <w:szCs w:val="24"/>
                <w:lang w:val="ru-RU"/>
              </w:rPr>
              <w:t>г</w:t>
            </w:r>
            <w:proofErr w:type="gramEnd"/>
            <w:r w:rsidRPr="00D809E6">
              <w:rPr>
                <w:rFonts w:ascii="Times New Roman" w:hAnsi="Times New Roman" w:cs="Times New Roman"/>
                <w:sz w:val="24"/>
                <w:szCs w:val="24"/>
                <w:lang w:val="ru-RU"/>
              </w:rPr>
              <w:t>. Зеленокумске;</w:t>
            </w:r>
          </w:p>
          <w:p w:rsidR="00D809E6" w:rsidRPr="00D809E6" w:rsidRDefault="00D809E6"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парковая зона в с. </w:t>
            </w:r>
            <w:proofErr w:type="gramStart"/>
            <w:r w:rsidRPr="00D809E6">
              <w:rPr>
                <w:rFonts w:ascii="Times New Roman" w:hAnsi="Times New Roman" w:cs="Times New Roman"/>
                <w:sz w:val="24"/>
                <w:szCs w:val="24"/>
                <w:lang w:val="ru-RU"/>
              </w:rPr>
              <w:t>Отказное</w:t>
            </w:r>
            <w:proofErr w:type="gramEnd"/>
            <w:r w:rsidRPr="00D809E6">
              <w:rPr>
                <w:rFonts w:ascii="Times New Roman" w:hAnsi="Times New Roman" w:cs="Times New Roman"/>
                <w:sz w:val="24"/>
                <w:szCs w:val="24"/>
                <w:lang w:val="ru-RU"/>
              </w:rPr>
              <w:t>;</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земельный участок под новое кладбище </w:t>
            </w:r>
            <w:proofErr w:type="gramStart"/>
            <w:r w:rsidRPr="00D809E6">
              <w:rPr>
                <w:rFonts w:ascii="Times New Roman" w:hAnsi="Times New Roman" w:cs="Times New Roman"/>
                <w:sz w:val="24"/>
                <w:szCs w:val="24"/>
                <w:lang w:val="ru-RU"/>
              </w:rPr>
              <w:t>в</w:t>
            </w:r>
            <w:proofErr w:type="gramEnd"/>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с. </w:t>
            </w:r>
            <w:proofErr w:type="spellStart"/>
            <w:r w:rsidRPr="00D809E6">
              <w:rPr>
                <w:rFonts w:ascii="Times New Roman" w:hAnsi="Times New Roman" w:cs="Times New Roman"/>
                <w:sz w:val="24"/>
                <w:szCs w:val="24"/>
                <w:lang w:val="ru-RU"/>
              </w:rPr>
              <w:t>Правокумское</w:t>
            </w:r>
            <w:proofErr w:type="spellEnd"/>
            <w:r w:rsidRPr="00D809E6">
              <w:rPr>
                <w:rFonts w:ascii="Times New Roman" w:hAnsi="Times New Roman" w:cs="Times New Roman"/>
                <w:sz w:val="24"/>
                <w:szCs w:val="24"/>
                <w:lang w:val="ru-RU"/>
              </w:rPr>
              <w:t>;</w:t>
            </w:r>
          </w:p>
          <w:p w:rsidR="00D809E6" w:rsidRPr="00D809E6" w:rsidRDefault="00D809E6" w:rsidP="00D809E6">
            <w:pPr>
              <w:jc w:val="both"/>
              <w:rPr>
                <w:rFonts w:ascii="Times New Roman" w:hAnsi="Times New Roman" w:cs="Times New Roman"/>
                <w:b/>
                <w:sz w:val="24"/>
                <w:szCs w:val="24"/>
                <w:lang w:val="ru-RU"/>
              </w:rPr>
            </w:pPr>
            <w:r w:rsidRPr="00D809E6">
              <w:rPr>
                <w:rFonts w:ascii="Times New Roman" w:hAnsi="Times New Roman" w:cs="Times New Roman"/>
                <w:b/>
                <w:sz w:val="24"/>
                <w:szCs w:val="24"/>
                <w:lang w:val="ru-RU"/>
              </w:rPr>
              <w:t>2019 г.</w:t>
            </w:r>
          </w:p>
          <w:p w:rsidR="00D809E6" w:rsidRPr="00D809E6" w:rsidRDefault="00D809E6" w:rsidP="00D809E6">
            <w:pPr>
              <w:ind w:left="72"/>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приобретение и установка детского игрового комплекса «Каравелла» для  Нижнего парка в </w:t>
            </w:r>
            <w:proofErr w:type="gramStart"/>
            <w:r w:rsidRPr="00D809E6">
              <w:rPr>
                <w:rFonts w:ascii="Times New Roman" w:hAnsi="Times New Roman" w:cs="Times New Roman"/>
                <w:sz w:val="24"/>
                <w:szCs w:val="24"/>
                <w:lang w:val="ru-RU"/>
              </w:rPr>
              <w:t>г</w:t>
            </w:r>
            <w:proofErr w:type="gramEnd"/>
            <w:r w:rsidRPr="00D809E6">
              <w:rPr>
                <w:rFonts w:ascii="Times New Roman" w:hAnsi="Times New Roman" w:cs="Times New Roman"/>
                <w:sz w:val="24"/>
                <w:szCs w:val="24"/>
                <w:lang w:val="ru-RU"/>
              </w:rPr>
              <w:t xml:space="preserve">. Зеленокумске (аттракционы); </w:t>
            </w:r>
          </w:p>
          <w:p w:rsidR="00D809E6" w:rsidRPr="00D809E6" w:rsidRDefault="00D809E6" w:rsidP="00D809E6">
            <w:pPr>
              <w:ind w:left="72"/>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ярмарочная площадь </w:t>
            </w:r>
            <w:proofErr w:type="gramStart"/>
            <w:r w:rsidRPr="00D809E6">
              <w:rPr>
                <w:rFonts w:ascii="Times New Roman" w:hAnsi="Times New Roman" w:cs="Times New Roman"/>
                <w:sz w:val="24"/>
                <w:szCs w:val="24"/>
                <w:lang w:val="ru-RU"/>
              </w:rPr>
              <w:t>по</w:t>
            </w:r>
            <w:proofErr w:type="gramEnd"/>
          </w:p>
          <w:p w:rsidR="00D809E6" w:rsidRPr="00D809E6" w:rsidRDefault="00D809E6" w:rsidP="00D809E6">
            <w:pPr>
              <w:ind w:left="72"/>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ул. Прогонная в с. Отказное;</w:t>
            </w:r>
          </w:p>
          <w:p w:rsidR="00D809E6" w:rsidRPr="00D809E6" w:rsidRDefault="00D809E6" w:rsidP="00D809E6">
            <w:pPr>
              <w:ind w:left="72"/>
              <w:contextualSpacing/>
              <w:rPr>
                <w:rFonts w:ascii="Times New Roman" w:hAnsi="Times New Roman" w:cs="Times New Roman"/>
                <w:b/>
                <w:sz w:val="24"/>
                <w:szCs w:val="24"/>
                <w:lang w:val="ru-RU"/>
              </w:rPr>
            </w:pPr>
            <w:r w:rsidRPr="00D809E6">
              <w:rPr>
                <w:rFonts w:ascii="Times New Roman" w:hAnsi="Times New Roman" w:cs="Times New Roman"/>
                <w:b/>
                <w:sz w:val="24"/>
                <w:szCs w:val="24"/>
                <w:lang w:val="ru-RU"/>
              </w:rPr>
              <w:t>2020 г.</w:t>
            </w:r>
          </w:p>
          <w:p w:rsidR="00D809E6" w:rsidRPr="00D809E6" w:rsidRDefault="00D809E6" w:rsidP="00D809E6">
            <w:pPr>
              <w:rPr>
                <w:rFonts w:ascii="Times New Roman" w:hAnsi="Times New Roman" w:cs="Times New Roman"/>
                <w:b/>
                <w:sz w:val="24"/>
                <w:szCs w:val="24"/>
                <w:lang w:val="ru-RU"/>
              </w:rPr>
            </w:pPr>
            <w:proofErr w:type="gramStart"/>
            <w:r w:rsidRPr="00D809E6">
              <w:rPr>
                <w:rFonts w:ascii="Times New Roman" w:hAnsi="Times New Roman" w:cs="Times New Roman"/>
                <w:b/>
                <w:sz w:val="24"/>
                <w:szCs w:val="24"/>
                <w:lang w:val="ru-RU"/>
              </w:rPr>
              <w:t xml:space="preserve">- </w:t>
            </w:r>
            <w:r w:rsidRPr="00D809E6">
              <w:rPr>
                <w:rFonts w:ascii="Times New Roman" w:hAnsi="Times New Roman" w:cs="Times New Roman"/>
                <w:sz w:val="24"/>
                <w:szCs w:val="24"/>
                <w:lang w:val="ru-RU"/>
              </w:rPr>
              <w:t>благоустройство «Центральной  площади» в                       с. Горькая Балка (1 очередь</w:t>
            </w:r>
            <w:r w:rsidRPr="00D809E6">
              <w:rPr>
                <w:rFonts w:ascii="Times New Roman" w:hAnsi="Times New Roman" w:cs="Times New Roman"/>
                <w:b/>
                <w:sz w:val="24"/>
                <w:szCs w:val="24"/>
                <w:lang w:val="ru-RU"/>
              </w:rPr>
              <w:t>);</w:t>
            </w:r>
            <w:proofErr w:type="gramEnd"/>
          </w:p>
          <w:p w:rsidR="00D809E6" w:rsidRPr="00D809E6" w:rsidRDefault="00D809E6" w:rsidP="00D809E6">
            <w:pPr>
              <w:suppressAutoHyphens/>
              <w:autoSpaceDE w:val="0"/>
              <w:autoSpaceDN w:val="0"/>
              <w:adjustRightInd w:val="0"/>
              <w:ind w:right="-70"/>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сквер рядом с пл.1 Мая в районе муниципального </w:t>
            </w:r>
            <w:r w:rsidRPr="00D809E6">
              <w:rPr>
                <w:rFonts w:ascii="Times New Roman" w:hAnsi="Times New Roman" w:cs="Times New Roman"/>
                <w:sz w:val="24"/>
                <w:szCs w:val="24"/>
                <w:lang w:val="ru-RU"/>
              </w:rPr>
              <w:lastRenderedPageBreak/>
              <w:t>образовательного учреждения средней общеобразовательной школы № 3;</w:t>
            </w:r>
          </w:p>
          <w:p w:rsidR="00D809E6" w:rsidRPr="00D809E6" w:rsidRDefault="00D809E6"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территория общественного кладбища «Отрезок»;</w:t>
            </w:r>
          </w:p>
          <w:p w:rsidR="00D809E6" w:rsidRPr="00D809E6" w:rsidRDefault="00D809E6" w:rsidP="00D809E6">
            <w:pPr>
              <w:rPr>
                <w:rFonts w:ascii="Times New Roman" w:hAnsi="Times New Roman" w:cs="Times New Roman"/>
                <w:sz w:val="24"/>
                <w:szCs w:val="24"/>
                <w:lang w:val="ru-RU"/>
              </w:rPr>
            </w:pPr>
            <w:r w:rsidRPr="00D809E6">
              <w:rPr>
                <w:rFonts w:ascii="Times New Roman" w:hAnsi="Times New Roman" w:cs="Times New Roman"/>
                <w:sz w:val="24"/>
                <w:szCs w:val="24"/>
                <w:lang w:val="ru-RU"/>
              </w:rPr>
              <w:t>- территория, прилегающая к православному детскому саду в честь иконы Божией Матери «Отрада и Утешение»;</w:t>
            </w:r>
          </w:p>
          <w:p w:rsidR="00D809E6" w:rsidRPr="00D809E6" w:rsidRDefault="00D809E6" w:rsidP="00D809E6">
            <w:pPr>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парковая зона </w:t>
            </w:r>
            <w:proofErr w:type="gramStart"/>
            <w:r w:rsidRPr="00D809E6">
              <w:rPr>
                <w:rFonts w:ascii="Times New Roman" w:hAnsi="Times New Roman" w:cs="Times New Roman"/>
                <w:sz w:val="24"/>
                <w:szCs w:val="24"/>
                <w:lang w:val="ru-RU"/>
              </w:rPr>
              <w:t>в</w:t>
            </w:r>
            <w:proofErr w:type="gramEnd"/>
            <w:r w:rsidRPr="00D809E6">
              <w:rPr>
                <w:rFonts w:ascii="Times New Roman" w:hAnsi="Times New Roman" w:cs="Times New Roman"/>
                <w:sz w:val="24"/>
                <w:szCs w:val="24"/>
                <w:lang w:val="ru-RU"/>
              </w:rPr>
              <w:t xml:space="preserve"> с. Нины;</w:t>
            </w:r>
          </w:p>
          <w:p w:rsidR="00D809E6" w:rsidRPr="00D809E6" w:rsidRDefault="00D809E6" w:rsidP="00D809E6">
            <w:pPr>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пешеходные дорожки </w:t>
            </w:r>
            <w:proofErr w:type="gramStart"/>
            <w:r w:rsidRPr="00D809E6">
              <w:rPr>
                <w:rFonts w:ascii="Times New Roman" w:hAnsi="Times New Roman" w:cs="Times New Roman"/>
                <w:sz w:val="24"/>
                <w:szCs w:val="24"/>
                <w:lang w:val="ru-RU"/>
              </w:rPr>
              <w:t>по</w:t>
            </w:r>
            <w:proofErr w:type="gramEnd"/>
          </w:p>
          <w:p w:rsidR="00D809E6" w:rsidRPr="00D809E6" w:rsidRDefault="00D809E6" w:rsidP="00D809E6">
            <w:pPr>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ул. Буденного, </w:t>
            </w:r>
          </w:p>
          <w:p w:rsidR="00D809E6" w:rsidRPr="00D809E6" w:rsidRDefault="00D809E6" w:rsidP="00D809E6">
            <w:pPr>
              <w:rPr>
                <w:rFonts w:ascii="Times New Roman" w:hAnsi="Times New Roman" w:cs="Times New Roman"/>
                <w:sz w:val="24"/>
                <w:szCs w:val="24"/>
                <w:lang w:val="ru-RU"/>
              </w:rPr>
            </w:pPr>
            <w:r w:rsidRPr="00D809E6">
              <w:rPr>
                <w:rFonts w:ascii="Times New Roman" w:hAnsi="Times New Roman" w:cs="Times New Roman"/>
                <w:sz w:val="24"/>
                <w:szCs w:val="24"/>
                <w:lang w:val="ru-RU"/>
              </w:rPr>
              <w:t>ул. Приозерная</w:t>
            </w:r>
          </w:p>
          <w:p w:rsidR="00D809E6" w:rsidRPr="00D809E6" w:rsidRDefault="00D809E6" w:rsidP="00D809E6">
            <w:pPr>
              <w:rPr>
                <w:rFonts w:ascii="Times New Roman" w:hAnsi="Times New Roman" w:cs="Times New Roman"/>
                <w:b/>
                <w:sz w:val="24"/>
                <w:szCs w:val="24"/>
                <w:lang w:val="ru-RU"/>
              </w:rPr>
            </w:pPr>
            <w:r w:rsidRPr="00D809E6">
              <w:rPr>
                <w:rFonts w:ascii="Times New Roman" w:hAnsi="Times New Roman" w:cs="Times New Roman"/>
                <w:b/>
                <w:sz w:val="24"/>
                <w:szCs w:val="24"/>
                <w:lang w:val="ru-RU"/>
              </w:rPr>
              <w:t>2021 г.</w:t>
            </w:r>
          </w:p>
          <w:p w:rsidR="00D809E6" w:rsidRPr="00D809E6" w:rsidRDefault="00D809E6" w:rsidP="00D809E6">
            <w:pPr>
              <w:rPr>
                <w:rFonts w:ascii="Times New Roman" w:hAnsi="Times New Roman"/>
                <w:sz w:val="24"/>
                <w:szCs w:val="24"/>
                <w:u w:val="single"/>
                <w:lang w:val="ru-RU"/>
              </w:rPr>
            </w:pPr>
            <w:r w:rsidRPr="00D809E6">
              <w:rPr>
                <w:rFonts w:ascii="Times New Roman" w:hAnsi="Times New Roman"/>
                <w:sz w:val="24"/>
                <w:szCs w:val="24"/>
                <w:u w:val="single"/>
                <w:lang w:val="ru-RU"/>
              </w:rPr>
              <w:t>г. Зеленокумск</w:t>
            </w:r>
          </w:p>
          <w:p w:rsidR="00D809E6" w:rsidRPr="00D809E6" w:rsidRDefault="00D809E6" w:rsidP="00D809E6">
            <w:pPr>
              <w:rPr>
                <w:rFonts w:ascii="Times New Roman" w:hAnsi="Times New Roman"/>
                <w:sz w:val="24"/>
                <w:szCs w:val="24"/>
                <w:lang w:val="ru-RU"/>
              </w:rPr>
            </w:pPr>
            <w:r w:rsidRPr="00D809E6">
              <w:rPr>
                <w:rFonts w:ascii="Times New Roman" w:hAnsi="Times New Roman"/>
                <w:sz w:val="24"/>
                <w:szCs w:val="24"/>
                <w:lang w:val="ru-RU"/>
              </w:rPr>
              <w:t xml:space="preserve">- благоустройство сквера на площади 1 Мая в районе МОУ СОШ № 3 в </w:t>
            </w:r>
            <w:proofErr w:type="gramStart"/>
            <w:r w:rsidRPr="00D809E6">
              <w:rPr>
                <w:rFonts w:ascii="Times New Roman" w:hAnsi="Times New Roman"/>
                <w:sz w:val="24"/>
                <w:szCs w:val="24"/>
                <w:lang w:val="ru-RU"/>
              </w:rPr>
              <w:t>г</w:t>
            </w:r>
            <w:proofErr w:type="gramEnd"/>
            <w:r w:rsidRPr="00D809E6">
              <w:rPr>
                <w:rFonts w:ascii="Times New Roman" w:hAnsi="Times New Roman"/>
                <w:sz w:val="24"/>
                <w:szCs w:val="24"/>
                <w:lang w:val="ru-RU"/>
              </w:rPr>
              <w:t xml:space="preserve">. Зеленокумске (2 этап); </w:t>
            </w:r>
          </w:p>
          <w:p w:rsidR="00D809E6" w:rsidRPr="00D809E6" w:rsidRDefault="00D809E6" w:rsidP="00D809E6">
            <w:pPr>
              <w:rPr>
                <w:rFonts w:ascii="Times New Roman" w:hAnsi="Times New Roman"/>
                <w:sz w:val="24"/>
                <w:szCs w:val="24"/>
                <w:lang w:val="ru-RU"/>
              </w:rPr>
            </w:pPr>
            <w:r w:rsidRPr="00D809E6">
              <w:rPr>
                <w:rFonts w:ascii="Times New Roman" w:hAnsi="Times New Roman"/>
                <w:sz w:val="24"/>
                <w:szCs w:val="24"/>
                <w:lang w:val="ru-RU"/>
              </w:rPr>
              <w:t xml:space="preserve">- приобретение коммунальной техники для уборки дорог общего пользования местного значения и площадей; </w:t>
            </w:r>
          </w:p>
          <w:p w:rsidR="00D809E6" w:rsidRPr="00D809E6" w:rsidRDefault="00D809E6" w:rsidP="00D809E6">
            <w:pPr>
              <w:rPr>
                <w:rFonts w:ascii="Times New Roman" w:hAnsi="Times New Roman"/>
                <w:sz w:val="24"/>
                <w:szCs w:val="24"/>
                <w:lang w:val="ru-RU"/>
              </w:rPr>
            </w:pPr>
            <w:r w:rsidRPr="00D809E6">
              <w:rPr>
                <w:rFonts w:ascii="Times New Roman" w:hAnsi="Times New Roman" w:cs="Times New Roman"/>
                <w:sz w:val="24"/>
                <w:szCs w:val="24"/>
                <w:u w:val="single"/>
                <w:lang w:val="ru-RU"/>
              </w:rPr>
              <w:t>пос. Селивановка</w:t>
            </w:r>
          </w:p>
          <w:p w:rsidR="00D809E6" w:rsidRPr="00D809E6" w:rsidRDefault="00D809E6" w:rsidP="00D809E6">
            <w:pPr>
              <w:tabs>
                <w:tab w:val="left" w:pos="287"/>
              </w:tabs>
              <w:suppressAutoHyphens/>
              <w:autoSpaceDE w:val="0"/>
              <w:autoSpaceDN w:val="0"/>
              <w:adjustRightInd w:val="0"/>
              <w:contextualSpacing/>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устройство тротуара по ул. Ленина;</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u w:val="single"/>
                <w:lang w:val="ru-RU"/>
              </w:rPr>
              <w:t>с. Нины</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устройство тротуаров </w:t>
            </w:r>
            <w:proofErr w:type="gramStart"/>
            <w:r w:rsidRPr="00D809E6">
              <w:rPr>
                <w:rFonts w:ascii="Times New Roman" w:hAnsi="Times New Roman" w:cs="Times New Roman"/>
                <w:sz w:val="24"/>
                <w:szCs w:val="24"/>
                <w:lang w:val="ru-RU"/>
              </w:rPr>
              <w:t>по</w:t>
            </w:r>
            <w:proofErr w:type="gramEnd"/>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ул. Буденного,</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ул. </w:t>
            </w:r>
            <w:proofErr w:type="spellStart"/>
            <w:r w:rsidRPr="00D809E6">
              <w:rPr>
                <w:rFonts w:ascii="Times New Roman" w:hAnsi="Times New Roman" w:cs="Times New Roman"/>
                <w:sz w:val="24"/>
                <w:szCs w:val="24"/>
                <w:lang w:val="ru-RU"/>
              </w:rPr>
              <w:t>Социалистическа</w:t>
            </w:r>
            <w:proofErr w:type="spellEnd"/>
            <w:r w:rsidRPr="00D809E6">
              <w:rPr>
                <w:rFonts w:ascii="Times New Roman" w:hAnsi="Times New Roman" w:cs="Times New Roman"/>
                <w:sz w:val="24"/>
                <w:szCs w:val="24"/>
                <w:lang w:val="ru-RU"/>
              </w:rPr>
              <w:t>;</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u w:val="single"/>
                <w:lang w:val="ru-RU"/>
              </w:rPr>
            </w:pPr>
            <w:proofErr w:type="gramStart"/>
            <w:r w:rsidRPr="00D809E6">
              <w:rPr>
                <w:rFonts w:ascii="Times New Roman" w:hAnsi="Times New Roman" w:cs="Times New Roman"/>
                <w:sz w:val="24"/>
                <w:szCs w:val="24"/>
                <w:u w:val="single"/>
                <w:lang w:val="ru-RU"/>
              </w:rPr>
              <w:t>с</w:t>
            </w:r>
            <w:proofErr w:type="gramEnd"/>
            <w:r w:rsidRPr="00D809E6">
              <w:rPr>
                <w:rFonts w:ascii="Times New Roman" w:hAnsi="Times New Roman" w:cs="Times New Roman"/>
                <w:sz w:val="24"/>
                <w:szCs w:val="24"/>
                <w:u w:val="single"/>
                <w:lang w:val="ru-RU"/>
              </w:rPr>
              <w:t>. Горькая Балка</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lastRenderedPageBreak/>
              <w:t>- благоустройство «Центральной  площади» (2 очередь)</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u w:val="single"/>
                <w:lang w:val="ru-RU"/>
              </w:rPr>
            </w:pPr>
            <w:r w:rsidRPr="00D809E6">
              <w:rPr>
                <w:rFonts w:ascii="Times New Roman" w:hAnsi="Times New Roman" w:cs="Times New Roman"/>
                <w:sz w:val="24"/>
                <w:szCs w:val="24"/>
                <w:u w:val="single"/>
                <w:lang w:val="ru-RU"/>
              </w:rPr>
              <w:t xml:space="preserve">х. Восточный </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благоустройство территории, прилегающей к храму </w:t>
            </w:r>
          </w:p>
          <w:p w:rsidR="00D809E6" w:rsidRPr="00D809E6" w:rsidRDefault="00D809E6" w:rsidP="00D809E6">
            <w:pPr>
              <w:ind w:left="3"/>
              <w:contextualSpacing/>
              <w:rPr>
                <w:rFonts w:ascii="Times New Roman" w:hAnsi="Times New Roman"/>
                <w:sz w:val="24"/>
                <w:szCs w:val="24"/>
                <w:u w:val="single"/>
                <w:lang w:val="ru-RU"/>
              </w:rPr>
            </w:pPr>
            <w:r w:rsidRPr="00D809E6">
              <w:rPr>
                <w:rFonts w:ascii="Times New Roman" w:hAnsi="Times New Roman"/>
                <w:sz w:val="24"/>
                <w:szCs w:val="24"/>
                <w:u w:val="single"/>
                <w:lang w:val="ru-RU"/>
              </w:rPr>
              <w:t>С. Солдато-Александровское</w:t>
            </w:r>
          </w:p>
          <w:p w:rsidR="00D809E6" w:rsidRPr="00D809E6" w:rsidRDefault="00D809E6" w:rsidP="00D809E6">
            <w:pPr>
              <w:ind w:left="3"/>
              <w:contextualSpacing/>
              <w:rPr>
                <w:rFonts w:ascii="Times New Roman" w:hAnsi="Times New Roman"/>
                <w:sz w:val="24"/>
                <w:szCs w:val="24"/>
                <w:lang w:val="ru-RU"/>
              </w:rPr>
            </w:pPr>
            <w:r w:rsidRPr="00D809E6">
              <w:rPr>
                <w:rFonts w:ascii="Times New Roman" w:hAnsi="Times New Roman"/>
                <w:sz w:val="24"/>
                <w:szCs w:val="24"/>
                <w:lang w:val="ru-RU"/>
              </w:rPr>
              <w:t xml:space="preserve"> - благоустройство прилегающей общественной территории к </w:t>
            </w:r>
            <w:proofErr w:type="spellStart"/>
            <w:r w:rsidRPr="00D809E6">
              <w:rPr>
                <w:rFonts w:ascii="Times New Roman" w:hAnsi="Times New Roman"/>
                <w:sz w:val="24"/>
                <w:szCs w:val="24"/>
                <w:lang w:val="ru-RU"/>
              </w:rPr>
              <w:t>ФОКу</w:t>
            </w:r>
            <w:proofErr w:type="spellEnd"/>
          </w:p>
          <w:p w:rsidR="00D809E6" w:rsidRPr="00D809E6" w:rsidRDefault="00D809E6" w:rsidP="00D809E6">
            <w:pPr>
              <w:ind w:left="3"/>
              <w:contextualSpacing/>
              <w:rPr>
                <w:rFonts w:ascii="Times New Roman" w:hAnsi="Times New Roman"/>
                <w:sz w:val="24"/>
                <w:szCs w:val="24"/>
                <w:lang w:val="ru-RU"/>
              </w:rPr>
            </w:pPr>
            <w:r w:rsidRPr="00D809E6">
              <w:rPr>
                <w:rFonts w:ascii="Times New Roman" w:hAnsi="Times New Roman"/>
                <w:sz w:val="24"/>
                <w:szCs w:val="24"/>
                <w:lang w:val="ru-RU"/>
              </w:rPr>
              <w:t>с. Солдато-Александровское</w:t>
            </w:r>
          </w:p>
          <w:p w:rsidR="00D809E6" w:rsidRPr="00D809E6" w:rsidRDefault="00D809E6" w:rsidP="00D809E6">
            <w:pPr>
              <w:suppressAutoHyphens/>
              <w:autoSpaceDE w:val="0"/>
              <w:autoSpaceDN w:val="0"/>
              <w:adjustRightInd w:val="0"/>
              <w:rPr>
                <w:rFonts w:ascii="Times New Roman" w:hAnsi="Times New Roman"/>
                <w:b/>
                <w:sz w:val="24"/>
                <w:szCs w:val="24"/>
                <w:lang w:val="ru-RU"/>
              </w:rPr>
            </w:pPr>
            <w:r w:rsidRPr="00D809E6">
              <w:rPr>
                <w:rFonts w:ascii="Times New Roman" w:hAnsi="Times New Roman"/>
                <w:b/>
                <w:sz w:val="24"/>
                <w:szCs w:val="24"/>
                <w:lang w:val="ru-RU"/>
              </w:rPr>
              <w:t>2022 г.</w:t>
            </w:r>
          </w:p>
          <w:p w:rsidR="00D809E6" w:rsidRPr="00D809E6" w:rsidRDefault="00D809E6" w:rsidP="00D809E6">
            <w:pPr>
              <w:suppressAutoHyphens/>
              <w:autoSpaceDE w:val="0"/>
              <w:autoSpaceDN w:val="0"/>
              <w:adjustRightInd w:val="0"/>
              <w:rPr>
                <w:rFonts w:ascii="Times New Roman" w:hAnsi="Times New Roman"/>
                <w:sz w:val="24"/>
                <w:szCs w:val="24"/>
                <w:u w:val="single"/>
                <w:lang w:val="ru-RU"/>
              </w:rPr>
            </w:pPr>
            <w:r w:rsidRPr="00D809E6">
              <w:rPr>
                <w:rFonts w:ascii="Times New Roman" w:hAnsi="Times New Roman"/>
                <w:sz w:val="24"/>
                <w:szCs w:val="24"/>
                <w:u w:val="single"/>
                <w:lang w:val="ru-RU"/>
              </w:rPr>
              <w:t>г. Зеленокумск</w:t>
            </w:r>
          </w:p>
          <w:p w:rsidR="00D809E6" w:rsidRPr="00D809E6" w:rsidRDefault="00D809E6" w:rsidP="00D809E6">
            <w:pPr>
              <w:suppressAutoHyphens/>
              <w:autoSpaceDE w:val="0"/>
              <w:autoSpaceDN w:val="0"/>
              <w:adjustRightInd w:val="0"/>
              <w:rPr>
                <w:rFonts w:ascii="Times New Roman" w:hAnsi="Times New Roman"/>
                <w:sz w:val="24"/>
                <w:szCs w:val="24"/>
                <w:lang w:val="ru-RU"/>
              </w:rPr>
            </w:pPr>
            <w:r w:rsidRPr="00D809E6">
              <w:rPr>
                <w:rFonts w:ascii="Times New Roman" w:eastAsia="Times New Roman" w:hAnsi="Times New Roman" w:cs="Times New Roman"/>
                <w:sz w:val="24"/>
                <w:szCs w:val="24"/>
                <w:lang w:val="ru-RU" w:eastAsia="ru-RU" w:bidi="ar-SA"/>
              </w:rPr>
              <w:t>- благоустройство общественного кладбища "</w:t>
            </w:r>
            <w:proofErr w:type="spellStart"/>
            <w:r w:rsidRPr="00D809E6">
              <w:rPr>
                <w:rFonts w:ascii="Times New Roman" w:eastAsia="Times New Roman" w:hAnsi="Times New Roman" w:cs="Times New Roman"/>
                <w:sz w:val="24"/>
                <w:szCs w:val="24"/>
                <w:lang w:val="ru-RU" w:eastAsia="ru-RU" w:bidi="ar-SA"/>
              </w:rPr>
              <w:t>Дормаш</w:t>
            </w:r>
            <w:proofErr w:type="spellEnd"/>
            <w:r w:rsidRPr="00D809E6">
              <w:rPr>
                <w:rFonts w:ascii="Times New Roman" w:eastAsia="Times New Roman" w:hAnsi="Times New Roman" w:cs="Times New Roman"/>
                <w:sz w:val="24"/>
                <w:szCs w:val="24"/>
                <w:lang w:val="ru-RU" w:eastAsia="ru-RU" w:bidi="ar-SA"/>
              </w:rPr>
              <w:t>" и прилегающей к нему территории города Зеленокумска Советского городского округа Ставропольского края;</w:t>
            </w:r>
          </w:p>
          <w:p w:rsidR="00D809E6" w:rsidRPr="00D809E6" w:rsidRDefault="00D809E6" w:rsidP="00D809E6">
            <w:pPr>
              <w:tabs>
                <w:tab w:val="left" w:pos="287"/>
              </w:tabs>
              <w:suppressAutoHyphens/>
              <w:autoSpaceDE w:val="0"/>
              <w:autoSpaceDN w:val="0"/>
              <w:adjustRightInd w:val="0"/>
              <w:contextualSpacing/>
              <w:jc w:val="both"/>
              <w:rPr>
                <w:rFonts w:ascii="Times New Roman" w:hAnsi="Times New Roman" w:cs="Times New Roman"/>
                <w:sz w:val="24"/>
                <w:szCs w:val="24"/>
                <w:u w:val="single"/>
                <w:lang w:val="ru-RU"/>
              </w:rPr>
            </w:pPr>
            <w:r w:rsidRPr="00D809E6">
              <w:rPr>
                <w:rFonts w:ascii="Times New Roman" w:hAnsi="Times New Roman" w:cs="Times New Roman"/>
                <w:sz w:val="24"/>
                <w:szCs w:val="24"/>
                <w:u w:val="single"/>
                <w:lang w:val="ru-RU"/>
              </w:rPr>
              <w:t>пос. Селивановка</w:t>
            </w:r>
          </w:p>
          <w:p w:rsidR="00D809E6" w:rsidRPr="00D809E6" w:rsidRDefault="00D809E6" w:rsidP="00D809E6">
            <w:pPr>
              <w:tabs>
                <w:tab w:val="left" w:pos="287"/>
              </w:tabs>
              <w:suppressAutoHyphens/>
              <w:autoSpaceDE w:val="0"/>
              <w:autoSpaceDN w:val="0"/>
              <w:adjustRightInd w:val="0"/>
              <w:contextualSpacing/>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устройство тротуара по                     ул. Ленина;</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u w:val="single"/>
                <w:lang w:val="ru-RU"/>
              </w:rPr>
            </w:pPr>
            <w:r w:rsidRPr="00D809E6">
              <w:rPr>
                <w:rFonts w:ascii="Times New Roman" w:hAnsi="Times New Roman" w:cs="Times New Roman"/>
                <w:sz w:val="24"/>
                <w:szCs w:val="24"/>
                <w:u w:val="single"/>
                <w:lang w:val="ru-RU"/>
              </w:rPr>
              <w:t>с. Нины</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устройство тротуаров </w:t>
            </w:r>
            <w:proofErr w:type="gramStart"/>
            <w:r w:rsidRPr="00D809E6">
              <w:rPr>
                <w:rFonts w:ascii="Times New Roman" w:hAnsi="Times New Roman" w:cs="Times New Roman"/>
                <w:sz w:val="24"/>
                <w:szCs w:val="24"/>
                <w:lang w:val="ru-RU"/>
              </w:rPr>
              <w:t>по</w:t>
            </w:r>
            <w:proofErr w:type="gramEnd"/>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ул. Буденного,</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ул. Социалистическая;</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u w:val="single"/>
                <w:lang w:val="ru-RU"/>
              </w:rPr>
            </w:pPr>
            <w:proofErr w:type="gramStart"/>
            <w:r w:rsidRPr="00D809E6">
              <w:rPr>
                <w:rFonts w:ascii="Times New Roman" w:hAnsi="Times New Roman" w:cs="Times New Roman"/>
                <w:sz w:val="24"/>
                <w:szCs w:val="24"/>
                <w:u w:val="single"/>
                <w:lang w:val="ru-RU"/>
              </w:rPr>
              <w:t>с</w:t>
            </w:r>
            <w:proofErr w:type="gramEnd"/>
            <w:r w:rsidRPr="00D809E6">
              <w:rPr>
                <w:rFonts w:ascii="Times New Roman" w:hAnsi="Times New Roman" w:cs="Times New Roman"/>
                <w:sz w:val="24"/>
                <w:szCs w:val="24"/>
                <w:u w:val="single"/>
                <w:lang w:val="ru-RU"/>
              </w:rPr>
              <w:t>. Горькая Балка</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 благоустройство «Центральной  площади» (3 очередь)</w:t>
            </w:r>
          </w:p>
          <w:p w:rsidR="00D809E6" w:rsidRPr="00D809E6" w:rsidRDefault="00D809E6" w:rsidP="00D809E6">
            <w:pPr>
              <w:tabs>
                <w:tab w:val="left" w:pos="3"/>
              </w:tabs>
              <w:suppressAutoHyphens/>
              <w:autoSpaceDE w:val="0"/>
              <w:autoSpaceDN w:val="0"/>
              <w:adjustRightInd w:val="0"/>
              <w:ind w:left="3"/>
              <w:contextualSpacing/>
              <w:rPr>
                <w:rFonts w:ascii="Times New Roman" w:hAnsi="Times New Roman" w:cs="Times New Roman"/>
                <w:b/>
                <w:sz w:val="24"/>
                <w:szCs w:val="24"/>
                <w:lang w:val="ru-RU"/>
              </w:rPr>
            </w:pPr>
            <w:r w:rsidRPr="00D809E6">
              <w:rPr>
                <w:rFonts w:ascii="Times New Roman" w:hAnsi="Times New Roman" w:cs="Times New Roman"/>
                <w:b/>
                <w:sz w:val="24"/>
                <w:szCs w:val="24"/>
                <w:lang w:val="ru-RU"/>
              </w:rPr>
              <w:t>2023</w:t>
            </w:r>
          </w:p>
          <w:p w:rsidR="00D809E6" w:rsidRPr="00D809E6" w:rsidRDefault="00D809E6" w:rsidP="00D809E6">
            <w:pPr>
              <w:suppressAutoHyphens/>
              <w:autoSpaceDE w:val="0"/>
              <w:autoSpaceDN w:val="0"/>
              <w:adjustRightInd w:val="0"/>
              <w:rPr>
                <w:rFonts w:ascii="Times New Roman" w:hAnsi="Times New Roman"/>
                <w:sz w:val="24"/>
                <w:szCs w:val="24"/>
                <w:u w:val="single"/>
                <w:lang w:val="ru-RU"/>
              </w:rPr>
            </w:pPr>
            <w:r w:rsidRPr="00D809E6">
              <w:rPr>
                <w:rFonts w:ascii="Times New Roman" w:hAnsi="Times New Roman"/>
                <w:sz w:val="24"/>
                <w:szCs w:val="24"/>
                <w:u w:val="single"/>
                <w:lang w:val="ru-RU"/>
              </w:rPr>
              <w:lastRenderedPageBreak/>
              <w:t>г. Зеленокумск</w:t>
            </w:r>
          </w:p>
          <w:p w:rsidR="00D809E6" w:rsidRPr="00D809E6" w:rsidRDefault="00D809E6" w:rsidP="00D809E6">
            <w:pPr>
              <w:suppressAutoHyphens/>
              <w:autoSpaceDE w:val="0"/>
              <w:autoSpaceDN w:val="0"/>
              <w:adjustRightInd w:val="0"/>
              <w:rPr>
                <w:rFonts w:ascii="Times New Roman" w:hAnsi="Times New Roman"/>
                <w:sz w:val="24"/>
                <w:szCs w:val="24"/>
                <w:lang w:val="ru-RU"/>
              </w:rPr>
            </w:pPr>
            <w:r w:rsidRPr="00D809E6">
              <w:rPr>
                <w:rFonts w:ascii="Times New Roman" w:hAnsi="Times New Roman"/>
                <w:sz w:val="24"/>
                <w:szCs w:val="24"/>
                <w:lang w:val="ru-RU"/>
              </w:rPr>
              <w:t xml:space="preserve">-обустройство сквера со спортивной и детской игровой площадками в районе православного </w:t>
            </w:r>
            <w:proofErr w:type="spellStart"/>
            <w:r w:rsidRPr="00D809E6">
              <w:rPr>
                <w:rFonts w:ascii="Times New Roman" w:hAnsi="Times New Roman"/>
                <w:sz w:val="24"/>
                <w:szCs w:val="24"/>
                <w:lang w:val="ru-RU"/>
              </w:rPr>
              <w:t>д</w:t>
            </w:r>
            <w:proofErr w:type="spellEnd"/>
            <w:r w:rsidRPr="00D809E6">
              <w:rPr>
                <w:rFonts w:ascii="Times New Roman" w:hAnsi="Times New Roman"/>
                <w:sz w:val="24"/>
                <w:szCs w:val="24"/>
                <w:lang w:val="ru-RU"/>
              </w:rPr>
              <w:t xml:space="preserve">/сада (пересечение ул. Пугачева и пер. Партизанского) в                  </w:t>
            </w:r>
            <w:proofErr w:type="gramStart"/>
            <w:r w:rsidRPr="00D809E6">
              <w:rPr>
                <w:rFonts w:ascii="Times New Roman" w:hAnsi="Times New Roman"/>
                <w:sz w:val="24"/>
                <w:szCs w:val="24"/>
                <w:lang w:val="ru-RU"/>
              </w:rPr>
              <w:t>г</w:t>
            </w:r>
            <w:proofErr w:type="gramEnd"/>
            <w:r w:rsidRPr="00D809E6">
              <w:rPr>
                <w:rFonts w:ascii="Times New Roman" w:hAnsi="Times New Roman"/>
                <w:sz w:val="24"/>
                <w:szCs w:val="24"/>
                <w:lang w:val="ru-RU"/>
              </w:rPr>
              <w:t>. Зеленокумске</w:t>
            </w:r>
          </w:p>
          <w:p w:rsidR="00D809E6" w:rsidRPr="00D809E6" w:rsidRDefault="00D809E6" w:rsidP="00D809E6">
            <w:pPr>
              <w:suppressAutoHyphens/>
              <w:autoSpaceDE w:val="0"/>
              <w:autoSpaceDN w:val="0"/>
              <w:adjustRightInd w:val="0"/>
              <w:rPr>
                <w:rFonts w:ascii="Times New Roman" w:hAnsi="Times New Roman"/>
                <w:sz w:val="24"/>
                <w:szCs w:val="24"/>
                <w:u w:val="single"/>
                <w:lang w:val="ru-RU"/>
              </w:rPr>
            </w:pPr>
            <w:r w:rsidRPr="00D809E6">
              <w:rPr>
                <w:rFonts w:ascii="Times New Roman" w:hAnsi="Times New Roman"/>
                <w:sz w:val="24"/>
                <w:szCs w:val="24"/>
                <w:u w:val="single"/>
                <w:lang w:val="ru-RU"/>
              </w:rPr>
              <w:t>с. Солдато-Александровское</w:t>
            </w:r>
          </w:p>
          <w:p w:rsidR="00D809E6" w:rsidRPr="00D809E6" w:rsidRDefault="00D809E6"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 </w:t>
            </w:r>
            <w:proofErr w:type="spellStart"/>
            <w:r w:rsidRPr="00D809E6">
              <w:rPr>
                <w:rFonts w:ascii="Times New Roman" w:hAnsi="Times New Roman" w:cs="Times New Roman"/>
                <w:sz w:val="24"/>
                <w:szCs w:val="24"/>
                <w:lang w:val="ru-RU"/>
              </w:rPr>
              <w:t>благорустройство</w:t>
            </w:r>
            <w:proofErr w:type="spellEnd"/>
            <w:r w:rsidRPr="00D809E6">
              <w:rPr>
                <w:rFonts w:ascii="Times New Roman" w:hAnsi="Times New Roman" w:cs="Times New Roman"/>
                <w:sz w:val="24"/>
                <w:szCs w:val="24"/>
                <w:lang w:val="ru-RU"/>
              </w:rPr>
              <w:t xml:space="preserve"> прилегающей общественной территории к </w:t>
            </w:r>
            <w:proofErr w:type="spellStart"/>
            <w:r w:rsidRPr="00D809E6">
              <w:rPr>
                <w:rFonts w:ascii="Times New Roman" w:hAnsi="Times New Roman" w:cs="Times New Roman"/>
                <w:sz w:val="24"/>
                <w:szCs w:val="24"/>
                <w:lang w:val="ru-RU"/>
              </w:rPr>
              <w:t>ФОКу</w:t>
            </w:r>
            <w:proofErr w:type="spellEnd"/>
            <w:r w:rsidRPr="00D809E6">
              <w:rPr>
                <w:rFonts w:ascii="Times New Roman" w:hAnsi="Times New Roman" w:cs="Times New Roman"/>
                <w:sz w:val="24"/>
                <w:szCs w:val="24"/>
                <w:lang w:val="ru-RU"/>
              </w:rPr>
              <w:t xml:space="preserve"> (2 этап) села Солдато-Александровское</w:t>
            </w:r>
          </w:p>
          <w:p w:rsidR="00D809E6" w:rsidRPr="00D809E6" w:rsidRDefault="00D809E6"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благоустройство детской игровой площадки к ДК                п. Михайловка</w:t>
            </w:r>
          </w:p>
          <w:p w:rsidR="00D809E6" w:rsidRPr="00D809E6" w:rsidRDefault="00D809E6" w:rsidP="00D809E6">
            <w:pPr>
              <w:suppressAutoHyphens/>
              <w:autoSpaceDE w:val="0"/>
              <w:autoSpaceDN w:val="0"/>
              <w:adjustRightInd w:val="0"/>
              <w:rPr>
                <w:rFonts w:ascii="Times New Roman" w:hAnsi="Times New Roman" w:cs="Times New Roman"/>
                <w:b/>
                <w:sz w:val="24"/>
                <w:szCs w:val="24"/>
                <w:lang w:val="ru-RU"/>
              </w:rPr>
            </w:pPr>
            <w:r w:rsidRPr="00D809E6">
              <w:rPr>
                <w:rFonts w:ascii="Times New Roman" w:hAnsi="Times New Roman" w:cs="Times New Roman"/>
                <w:sz w:val="24"/>
                <w:szCs w:val="24"/>
                <w:lang w:val="ru-RU"/>
              </w:rPr>
              <w:t xml:space="preserve">- обустройство пешеходных дорожек по улицам: </w:t>
            </w:r>
            <w:proofErr w:type="gramStart"/>
            <w:r w:rsidRPr="00D809E6">
              <w:rPr>
                <w:rFonts w:ascii="Times New Roman" w:hAnsi="Times New Roman" w:cs="Times New Roman"/>
                <w:sz w:val="24"/>
                <w:szCs w:val="24"/>
                <w:lang w:val="ru-RU"/>
              </w:rPr>
              <w:t>Советская</w:t>
            </w:r>
            <w:proofErr w:type="gramEnd"/>
            <w:r w:rsidRPr="00D809E6">
              <w:rPr>
                <w:rFonts w:ascii="Times New Roman" w:hAnsi="Times New Roman" w:cs="Times New Roman"/>
                <w:sz w:val="24"/>
                <w:szCs w:val="24"/>
                <w:lang w:val="ru-RU"/>
              </w:rPr>
              <w:t>, Молодежная                        х. Андреевского</w:t>
            </w:r>
          </w:p>
        </w:tc>
        <w:tc>
          <w:tcPr>
            <w:tcW w:w="1775" w:type="dxa"/>
          </w:tcPr>
          <w:p w:rsidR="00D809E6" w:rsidRPr="00D809E6" w:rsidRDefault="00D809E6" w:rsidP="00D809E6">
            <w:pPr>
              <w:jc w:val="both"/>
              <w:rPr>
                <w:rFonts w:ascii="Times New Roman" w:hAnsi="Times New Roman" w:cs="Times New Roman"/>
                <w:sz w:val="24"/>
                <w:szCs w:val="24"/>
                <w:lang w:val="ru-RU"/>
              </w:rPr>
            </w:pPr>
            <w:proofErr w:type="spellStart"/>
            <w:r w:rsidRPr="00D809E6">
              <w:rPr>
                <w:rFonts w:ascii="Times New Roman" w:hAnsi="Times New Roman" w:cs="Times New Roman"/>
                <w:sz w:val="24"/>
                <w:szCs w:val="24"/>
                <w:lang w:val="ru-RU"/>
              </w:rPr>
              <w:lastRenderedPageBreak/>
              <w:t>ОГТиМХ</w:t>
            </w:r>
            <w:proofErr w:type="spellEnd"/>
            <w:r w:rsidRPr="00D809E6">
              <w:rPr>
                <w:rFonts w:ascii="Times New Roman" w:hAnsi="Times New Roman" w:cs="Times New Roman"/>
                <w:sz w:val="24"/>
                <w:szCs w:val="24"/>
                <w:lang w:val="ru-RU"/>
              </w:rPr>
              <w:t xml:space="preserve">; </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bCs/>
                <w:sz w:val="24"/>
                <w:szCs w:val="24"/>
                <w:lang w:val="ru-RU"/>
              </w:rPr>
              <w:t>ОГХ</w:t>
            </w:r>
            <w:r w:rsidRPr="00D809E6">
              <w:rPr>
                <w:rFonts w:ascii="Times New Roman" w:hAnsi="Times New Roman" w:cs="Times New Roman"/>
                <w:sz w:val="24"/>
                <w:szCs w:val="24"/>
                <w:lang w:val="ru-RU"/>
              </w:rPr>
              <w:t xml:space="preserve">; </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ТО округа</w:t>
            </w:r>
          </w:p>
        </w:tc>
        <w:tc>
          <w:tcPr>
            <w:tcW w:w="1356" w:type="dxa"/>
            <w:gridSpan w:val="3"/>
          </w:tcPr>
          <w:p w:rsidR="00D809E6" w:rsidRPr="00D809E6" w:rsidRDefault="00D809E6" w:rsidP="00124505">
            <w:pPr>
              <w:suppressAutoHyphens/>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202</w:t>
            </w:r>
            <w:r w:rsidR="00124505">
              <w:rPr>
                <w:rFonts w:ascii="Times New Roman" w:hAnsi="Times New Roman" w:cs="Times New Roman"/>
                <w:sz w:val="24"/>
                <w:szCs w:val="24"/>
                <w:lang w:val="ru-RU"/>
              </w:rPr>
              <w:t>1</w:t>
            </w:r>
            <w:r w:rsidRPr="00D809E6">
              <w:rPr>
                <w:rFonts w:ascii="Times New Roman" w:hAnsi="Times New Roman" w:cs="Times New Roman"/>
                <w:sz w:val="24"/>
                <w:szCs w:val="24"/>
                <w:lang w:val="ru-RU"/>
              </w:rPr>
              <w:t xml:space="preserve"> г</w:t>
            </w:r>
          </w:p>
        </w:tc>
        <w:tc>
          <w:tcPr>
            <w:tcW w:w="978" w:type="dxa"/>
            <w:gridSpan w:val="2"/>
          </w:tcPr>
          <w:p w:rsidR="00D809E6" w:rsidRPr="00D809E6" w:rsidRDefault="00124505" w:rsidP="00D809E6">
            <w:pPr>
              <w:suppressAutoHyphens/>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2026</w:t>
            </w:r>
            <w:r w:rsidR="00D809E6" w:rsidRPr="00D809E6">
              <w:rPr>
                <w:rFonts w:ascii="Times New Roman" w:hAnsi="Times New Roman" w:cs="Times New Roman"/>
                <w:sz w:val="24"/>
                <w:szCs w:val="24"/>
                <w:lang w:val="ru-RU"/>
              </w:rPr>
              <w:t xml:space="preserve"> г</w:t>
            </w:r>
          </w:p>
        </w:tc>
        <w:tc>
          <w:tcPr>
            <w:tcW w:w="2978" w:type="dxa"/>
          </w:tcPr>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обеспечение реализации проектов развития территорий муниципальных образований, основанных на местных инициативах</w:t>
            </w:r>
          </w:p>
          <w:p w:rsidR="00D809E6" w:rsidRPr="00D809E6" w:rsidRDefault="00D809E6" w:rsidP="00D809E6">
            <w:pPr>
              <w:widowControl w:val="0"/>
              <w:autoSpaceDE w:val="0"/>
              <w:autoSpaceDN w:val="0"/>
              <w:adjustRightInd w:val="0"/>
              <w:rPr>
                <w:rFonts w:ascii="Times New Roman" w:eastAsia="Times New Roman" w:hAnsi="Times New Roman" w:cs="Times New Roman"/>
                <w:sz w:val="24"/>
                <w:szCs w:val="24"/>
                <w:lang w:val="ru-RU" w:eastAsia="ru-RU" w:bidi="ar-SA"/>
              </w:rPr>
            </w:pPr>
          </w:p>
        </w:tc>
        <w:tc>
          <w:tcPr>
            <w:tcW w:w="3619" w:type="dxa"/>
          </w:tcPr>
          <w:p w:rsidR="00D809E6" w:rsidRPr="00D809E6" w:rsidRDefault="00D809E6" w:rsidP="00D809E6">
            <w:pPr>
              <w:contextualSpacing/>
              <w:jc w:val="both"/>
              <w:rPr>
                <w:rFonts w:ascii="Times New Roman" w:hAnsi="Times New Roman" w:cs="Times New Roman"/>
                <w:sz w:val="24"/>
                <w:szCs w:val="24"/>
                <w:lang w:val="ru-RU"/>
              </w:rPr>
            </w:pPr>
            <w:r w:rsidRPr="00D809E6">
              <w:rPr>
                <w:rFonts w:ascii="Times New Roman" w:hAnsi="Times New Roman" w:cs="Times New Roman"/>
                <w:color w:val="262626"/>
                <w:sz w:val="24"/>
                <w:szCs w:val="24"/>
                <w:lang w:val="ru-RU"/>
              </w:rPr>
              <w:t xml:space="preserve">Показатели 3.1 Подпрограммы </w:t>
            </w:r>
            <w:r w:rsidRPr="00D809E6">
              <w:rPr>
                <w:rFonts w:ascii="Times New Roman" w:hAnsi="Times New Roman" w:cs="Times New Roman"/>
                <w:sz w:val="24"/>
                <w:szCs w:val="24"/>
                <w:lang w:val="ru-RU"/>
              </w:rPr>
              <w:t xml:space="preserve">«Содержание, текущий ремонт систем коммунальной инфраструктуры  Советского </w:t>
            </w:r>
            <w:r w:rsidR="00906177">
              <w:rPr>
                <w:rFonts w:ascii="Times New Roman" w:hAnsi="Times New Roman" w:cs="Times New Roman"/>
                <w:sz w:val="24"/>
                <w:szCs w:val="24"/>
                <w:lang w:val="ru-RU"/>
              </w:rPr>
              <w:t>муниципального</w:t>
            </w:r>
            <w:r w:rsidRPr="00D809E6">
              <w:rPr>
                <w:rFonts w:ascii="Times New Roman" w:hAnsi="Times New Roman" w:cs="Times New Roman"/>
                <w:sz w:val="24"/>
                <w:szCs w:val="24"/>
                <w:lang w:val="ru-RU"/>
              </w:rPr>
              <w:t xml:space="preserve"> округа</w:t>
            </w:r>
          </w:p>
          <w:p w:rsidR="00D809E6" w:rsidRPr="00D809E6" w:rsidRDefault="00D809E6" w:rsidP="00D809E6">
            <w:pPr>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Ставропольского края» приложения № 7 к Программе</w:t>
            </w:r>
          </w:p>
        </w:tc>
      </w:tr>
      <w:tr w:rsidR="00D809E6" w:rsidRPr="000C7E28" w:rsidTr="00124505">
        <w:trPr>
          <w:trHeight w:val="3846"/>
        </w:trPr>
        <w:tc>
          <w:tcPr>
            <w:tcW w:w="990" w:type="dxa"/>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lastRenderedPageBreak/>
              <w:t>6.</w:t>
            </w:r>
          </w:p>
        </w:tc>
        <w:tc>
          <w:tcPr>
            <w:tcW w:w="3258" w:type="dxa"/>
            <w:gridSpan w:val="4"/>
          </w:tcPr>
          <w:p w:rsidR="00D809E6" w:rsidRPr="00D809E6" w:rsidRDefault="00D809E6" w:rsidP="00D809E6">
            <w:pPr>
              <w:rPr>
                <w:rFonts w:ascii="Times New Roman" w:hAnsi="Times New Roman" w:cs="Times New Roman"/>
                <w:b/>
                <w:sz w:val="24"/>
                <w:szCs w:val="24"/>
                <w:lang w:val="ru-RU"/>
              </w:rPr>
            </w:pPr>
            <w:r w:rsidRPr="00D809E6">
              <w:rPr>
                <w:rFonts w:ascii="Times New Roman" w:hAnsi="Times New Roman" w:cs="Times New Roman"/>
                <w:b/>
                <w:sz w:val="24"/>
                <w:szCs w:val="24"/>
                <w:lang w:val="ru-RU"/>
              </w:rPr>
              <w:t>Основное мероприятие</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Прочее благоустройство:</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ремонт пешеходных дорожек и тротуаров;</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санитарная очистка улиц;</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организация работ по ликвидации стихийных свалок;</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мероприятия по выкосу сорных и карантинных растений;</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проведение работ по уходу за зеленой зоной;</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прочие мероприятия</w:t>
            </w:r>
          </w:p>
        </w:tc>
        <w:tc>
          <w:tcPr>
            <w:tcW w:w="1775" w:type="dxa"/>
          </w:tcPr>
          <w:p w:rsidR="00D809E6" w:rsidRPr="00D809E6" w:rsidRDefault="00D809E6" w:rsidP="00D809E6">
            <w:pPr>
              <w:jc w:val="both"/>
              <w:rPr>
                <w:rFonts w:ascii="Times New Roman" w:hAnsi="Times New Roman" w:cs="Times New Roman"/>
                <w:sz w:val="24"/>
                <w:szCs w:val="24"/>
              </w:rPr>
            </w:pPr>
            <w:proofErr w:type="spellStart"/>
            <w:r w:rsidRPr="00D809E6">
              <w:rPr>
                <w:rFonts w:ascii="Times New Roman" w:hAnsi="Times New Roman" w:cs="Times New Roman"/>
                <w:sz w:val="24"/>
                <w:szCs w:val="24"/>
              </w:rPr>
              <w:t>ОГТиМХ</w:t>
            </w:r>
            <w:proofErr w:type="spellEnd"/>
            <w:r w:rsidRPr="00D809E6">
              <w:rPr>
                <w:rFonts w:ascii="Times New Roman" w:hAnsi="Times New Roman" w:cs="Times New Roman"/>
                <w:sz w:val="24"/>
                <w:szCs w:val="24"/>
              </w:rPr>
              <w:t xml:space="preserve">; </w:t>
            </w:r>
          </w:p>
          <w:p w:rsidR="00D809E6" w:rsidRPr="00D809E6" w:rsidRDefault="00D809E6" w:rsidP="00D809E6">
            <w:pPr>
              <w:jc w:val="both"/>
              <w:rPr>
                <w:rFonts w:ascii="Times New Roman" w:hAnsi="Times New Roman" w:cs="Times New Roman"/>
                <w:sz w:val="24"/>
                <w:szCs w:val="24"/>
              </w:rPr>
            </w:pPr>
            <w:r w:rsidRPr="00D809E6">
              <w:rPr>
                <w:rFonts w:ascii="Times New Roman" w:hAnsi="Times New Roman" w:cs="Times New Roman"/>
                <w:bCs/>
                <w:sz w:val="24"/>
                <w:szCs w:val="24"/>
              </w:rPr>
              <w:t>ОГХ</w:t>
            </w:r>
            <w:r w:rsidRPr="00D809E6">
              <w:rPr>
                <w:rFonts w:ascii="Times New Roman" w:hAnsi="Times New Roman" w:cs="Times New Roman"/>
                <w:sz w:val="24"/>
                <w:szCs w:val="24"/>
              </w:rPr>
              <w:t xml:space="preserve">; </w:t>
            </w:r>
          </w:p>
          <w:p w:rsidR="00D809E6" w:rsidRPr="00D809E6" w:rsidRDefault="00D809E6" w:rsidP="00D809E6">
            <w:pPr>
              <w:jc w:val="both"/>
              <w:rPr>
                <w:rFonts w:ascii="Times New Roman" w:hAnsi="Times New Roman" w:cs="Times New Roman"/>
                <w:sz w:val="24"/>
                <w:szCs w:val="24"/>
              </w:rPr>
            </w:pPr>
            <w:r w:rsidRPr="00D809E6">
              <w:rPr>
                <w:rFonts w:ascii="Times New Roman" w:hAnsi="Times New Roman" w:cs="Times New Roman"/>
                <w:sz w:val="24"/>
                <w:szCs w:val="24"/>
              </w:rPr>
              <w:t xml:space="preserve">ТО </w:t>
            </w:r>
            <w:proofErr w:type="spellStart"/>
            <w:r w:rsidRPr="00D809E6">
              <w:rPr>
                <w:rFonts w:ascii="Times New Roman" w:hAnsi="Times New Roman" w:cs="Times New Roman"/>
                <w:sz w:val="24"/>
                <w:szCs w:val="24"/>
              </w:rPr>
              <w:t>округа</w:t>
            </w:r>
            <w:proofErr w:type="spellEnd"/>
          </w:p>
        </w:tc>
        <w:tc>
          <w:tcPr>
            <w:tcW w:w="1356" w:type="dxa"/>
            <w:gridSpan w:val="3"/>
          </w:tcPr>
          <w:p w:rsidR="00D809E6" w:rsidRPr="00D809E6" w:rsidRDefault="00AE75F7"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2021</w:t>
            </w:r>
            <w:r w:rsidR="00D809E6" w:rsidRPr="00D809E6">
              <w:rPr>
                <w:rFonts w:ascii="Times New Roman" w:eastAsia="Times New Roman" w:hAnsi="Times New Roman" w:cs="Times New Roman"/>
                <w:sz w:val="24"/>
                <w:szCs w:val="24"/>
                <w:lang w:val="ru-RU" w:eastAsia="ru-RU" w:bidi="ar-SA"/>
              </w:rPr>
              <w:t xml:space="preserve"> г</w:t>
            </w:r>
          </w:p>
        </w:tc>
        <w:tc>
          <w:tcPr>
            <w:tcW w:w="978" w:type="dxa"/>
            <w:gridSpan w:val="2"/>
          </w:tcPr>
          <w:p w:rsidR="00D809E6" w:rsidRPr="00D809E6" w:rsidRDefault="00AE75F7"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2026</w:t>
            </w:r>
            <w:r w:rsidR="00D809E6" w:rsidRPr="00D809E6">
              <w:rPr>
                <w:rFonts w:ascii="Times New Roman" w:eastAsia="Times New Roman" w:hAnsi="Times New Roman" w:cs="Times New Roman"/>
                <w:sz w:val="24"/>
                <w:szCs w:val="24"/>
                <w:lang w:val="ru-RU" w:eastAsia="ru-RU" w:bidi="ar-SA"/>
              </w:rPr>
              <w:t>г</w:t>
            </w:r>
          </w:p>
        </w:tc>
        <w:tc>
          <w:tcPr>
            <w:tcW w:w="2978" w:type="dxa"/>
          </w:tcPr>
          <w:p w:rsidR="00D809E6" w:rsidRPr="00D809E6" w:rsidRDefault="00D809E6" w:rsidP="00D809E6">
            <w:pPr>
              <w:widowControl w:val="0"/>
              <w:autoSpaceDE w:val="0"/>
              <w:autoSpaceDN w:val="0"/>
              <w:adjustRightInd w:val="0"/>
              <w:jc w:val="both"/>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организация работ по комплексному благоустройству  территории округа</w:t>
            </w:r>
          </w:p>
        </w:tc>
        <w:tc>
          <w:tcPr>
            <w:tcW w:w="3619" w:type="dxa"/>
          </w:tcPr>
          <w:p w:rsidR="00D809E6" w:rsidRPr="00D809E6" w:rsidRDefault="00D809E6" w:rsidP="00D809E6">
            <w:pPr>
              <w:contextualSpacing/>
              <w:jc w:val="both"/>
              <w:rPr>
                <w:rFonts w:ascii="Times New Roman" w:hAnsi="Times New Roman" w:cs="Times New Roman"/>
                <w:sz w:val="24"/>
                <w:szCs w:val="24"/>
                <w:lang w:val="ru-RU"/>
              </w:rPr>
            </w:pPr>
            <w:r w:rsidRPr="00D809E6">
              <w:rPr>
                <w:rFonts w:ascii="Times New Roman" w:hAnsi="Times New Roman" w:cs="Times New Roman"/>
                <w:color w:val="262626"/>
                <w:sz w:val="24"/>
                <w:szCs w:val="24"/>
                <w:lang w:val="ru-RU"/>
              </w:rPr>
              <w:t xml:space="preserve">Показатель 3.1 Подпрограммы </w:t>
            </w:r>
            <w:r w:rsidRPr="00D809E6">
              <w:rPr>
                <w:rFonts w:ascii="Times New Roman" w:hAnsi="Times New Roman" w:cs="Times New Roman"/>
                <w:sz w:val="24"/>
                <w:szCs w:val="24"/>
                <w:lang w:val="ru-RU"/>
              </w:rPr>
              <w:t xml:space="preserve">«Содержание, текущий ремонт систем коммунальной инфраструктуры  Советского </w:t>
            </w:r>
            <w:r w:rsidR="00906177">
              <w:rPr>
                <w:rFonts w:ascii="Times New Roman" w:hAnsi="Times New Roman" w:cs="Times New Roman"/>
                <w:sz w:val="24"/>
                <w:szCs w:val="24"/>
                <w:lang w:val="ru-RU"/>
              </w:rPr>
              <w:t>муниципального</w:t>
            </w:r>
            <w:r w:rsidRPr="00D809E6">
              <w:rPr>
                <w:rFonts w:ascii="Times New Roman" w:hAnsi="Times New Roman" w:cs="Times New Roman"/>
                <w:sz w:val="24"/>
                <w:szCs w:val="24"/>
                <w:lang w:val="ru-RU"/>
              </w:rPr>
              <w:t xml:space="preserve"> округа</w:t>
            </w:r>
          </w:p>
          <w:p w:rsidR="00D809E6" w:rsidRPr="00D809E6" w:rsidRDefault="00D809E6"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Ставропольского края» приложения № 7 к Программе</w:t>
            </w:r>
          </w:p>
        </w:tc>
      </w:tr>
      <w:tr w:rsidR="00D809E6" w:rsidRPr="000C7E28" w:rsidTr="00124505">
        <w:trPr>
          <w:trHeight w:val="240"/>
        </w:trPr>
        <w:tc>
          <w:tcPr>
            <w:tcW w:w="990" w:type="dxa"/>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6.1.</w:t>
            </w:r>
          </w:p>
        </w:tc>
        <w:tc>
          <w:tcPr>
            <w:tcW w:w="3258" w:type="dxa"/>
            <w:gridSpan w:val="4"/>
          </w:tcPr>
          <w:p w:rsidR="00D809E6" w:rsidRPr="00D809E6" w:rsidRDefault="00D809E6"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Проектирование, строительство водопроводных и газовых сетей:</w:t>
            </w:r>
          </w:p>
          <w:p w:rsidR="00D809E6" w:rsidRPr="00D809E6" w:rsidRDefault="00D809E6" w:rsidP="00D809E6">
            <w:pPr>
              <w:suppressAutoHyphens/>
              <w:autoSpaceDE w:val="0"/>
              <w:autoSpaceDN w:val="0"/>
              <w:adjustRightInd w:val="0"/>
              <w:jc w:val="both"/>
              <w:rPr>
                <w:rFonts w:ascii="Times New Roman" w:eastAsia="Times New Roman" w:hAnsi="Times New Roman" w:cs="Times New Roman"/>
                <w:sz w:val="24"/>
                <w:szCs w:val="24"/>
                <w:lang w:val="ru-RU" w:eastAsia="ru-RU" w:bidi="ar-SA"/>
              </w:rPr>
            </w:pPr>
            <w:proofErr w:type="gramStart"/>
            <w:r w:rsidRPr="00D809E6">
              <w:rPr>
                <w:rFonts w:ascii="Times New Roman" w:eastAsia="Times New Roman" w:hAnsi="Times New Roman" w:cs="Times New Roman"/>
                <w:sz w:val="24"/>
                <w:szCs w:val="24"/>
                <w:lang w:val="ru-RU" w:eastAsia="ru-RU" w:bidi="ar-SA"/>
              </w:rPr>
              <w:t>с</w:t>
            </w:r>
            <w:proofErr w:type="gramEnd"/>
            <w:r w:rsidRPr="00D809E6">
              <w:rPr>
                <w:rFonts w:ascii="Times New Roman" w:eastAsia="Times New Roman" w:hAnsi="Times New Roman" w:cs="Times New Roman"/>
                <w:sz w:val="24"/>
                <w:szCs w:val="24"/>
                <w:lang w:val="ru-RU" w:eastAsia="ru-RU" w:bidi="ar-SA"/>
              </w:rPr>
              <w:t xml:space="preserve">. </w:t>
            </w:r>
            <w:proofErr w:type="gramStart"/>
            <w:r w:rsidRPr="00D809E6">
              <w:rPr>
                <w:rFonts w:ascii="Times New Roman" w:eastAsia="Times New Roman" w:hAnsi="Times New Roman" w:cs="Times New Roman"/>
                <w:sz w:val="24"/>
                <w:szCs w:val="24"/>
                <w:lang w:val="ru-RU" w:eastAsia="ru-RU" w:bidi="ar-SA"/>
              </w:rPr>
              <w:t>Горькая</w:t>
            </w:r>
            <w:proofErr w:type="gramEnd"/>
            <w:r w:rsidRPr="00D809E6">
              <w:rPr>
                <w:rFonts w:ascii="Times New Roman" w:eastAsia="Times New Roman" w:hAnsi="Times New Roman" w:cs="Times New Roman"/>
                <w:sz w:val="24"/>
                <w:szCs w:val="24"/>
                <w:lang w:val="ru-RU" w:eastAsia="ru-RU" w:bidi="ar-SA"/>
              </w:rPr>
              <w:t xml:space="preserve"> Балка (4-я очередь)</w:t>
            </w:r>
          </w:p>
        </w:tc>
        <w:tc>
          <w:tcPr>
            <w:tcW w:w="1775" w:type="dxa"/>
          </w:tcPr>
          <w:p w:rsidR="00D809E6" w:rsidRPr="00D809E6" w:rsidRDefault="00D809E6" w:rsidP="00D809E6">
            <w:pPr>
              <w:suppressAutoHyphens/>
              <w:autoSpaceDE w:val="0"/>
              <w:autoSpaceDN w:val="0"/>
              <w:adjustRightInd w:val="0"/>
              <w:jc w:val="both"/>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xml:space="preserve">ТО </w:t>
            </w:r>
            <w:proofErr w:type="gramStart"/>
            <w:r w:rsidRPr="00D809E6">
              <w:rPr>
                <w:rFonts w:ascii="Times New Roman" w:eastAsia="Times New Roman" w:hAnsi="Times New Roman" w:cs="Times New Roman"/>
                <w:sz w:val="24"/>
                <w:szCs w:val="24"/>
                <w:lang w:val="ru-RU" w:eastAsia="ru-RU" w:bidi="ar-SA"/>
              </w:rPr>
              <w:t>с</w:t>
            </w:r>
            <w:proofErr w:type="gramEnd"/>
            <w:r w:rsidRPr="00D809E6">
              <w:rPr>
                <w:rFonts w:ascii="Times New Roman" w:eastAsia="Times New Roman" w:hAnsi="Times New Roman" w:cs="Times New Roman"/>
                <w:sz w:val="24"/>
                <w:szCs w:val="24"/>
                <w:lang w:val="ru-RU" w:eastAsia="ru-RU" w:bidi="ar-SA"/>
              </w:rPr>
              <w:t>. Горькая Балка</w:t>
            </w:r>
          </w:p>
        </w:tc>
        <w:tc>
          <w:tcPr>
            <w:tcW w:w="1356" w:type="dxa"/>
            <w:gridSpan w:val="3"/>
          </w:tcPr>
          <w:p w:rsidR="00D809E6" w:rsidRPr="00D809E6" w:rsidRDefault="00D809E6" w:rsidP="00D809E6">
            <w:pPr>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2018 г</w:t>
            </w:r>
          </w:p>
        </w:tc>
        <w:tc>
          <w:tcPr>
            <w:tcW w:w="978" w:type="dxa"/>
            <w:gridSpan w:val="2"/>
          </w:tcPr>
          <w:p w:rsidR="00D809E6" w:rsidRPr="00D809E6" w:rsidRDefault="00D809E6"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2019 г</w:t>
            </w:r>
          </w:p>
        </w:tc>
        <w:tc>
          <w:tcPr>
            <w:tcW w:w="2978" w:type="dxa"/>
          </w:tcPr>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увеличение  протяженности сетей  ХВС на 1,5 км;</w:t>
            </w:r>
          </w:p>
        </w:tc>
        <w:tc>
          <w:tcPr>
            <w:tcW w:w="3619" w:type="dxa"/>
          </w:tcPr>
          <w:p w:rsidR="00D809E6" w:rsidRPr="00D809E6" w:rsidRDefault="00D809E6" w:rsidP="00D809E6">
            <w:pPr>
              <w:contextualSpacing/>
              <w:jc w:val="both"/>
              <w:rPr>
                <w:rFonts w:ascii="Times New Roman" w:hAnsi="Times New Roman" w:cs="Times New Roman"/>
                <w:sz w:val="24"/>
                <w:szCs w:val="24"/>
                <w:lang w:val="ru-RU"/>
              </w:rPr>
            </w:pPr>
            <w:r w:rsidRPr="00D809E6">
              <w:rPr>
                <w:rFonts w:ascii="Times New Roman" w:hAnsi="Times New Roman" w:cs="Times New Roman"/>
                <w:color w:val="262626"/>
                <w:sz w:val="24"/>
                <w:szCs w:val="24"/>
                <w:lang w:val="ru-RU"/>
              </w:rPr>
              <w:t xml:space="preserve">Показатель 3.1 Подпрограммы </w:t>
            </w:r>
            <w:r w:rsidRPr="00D809E6">
              <w:rPr>
                <w:rFonts w:ascii="Times New Roman" w:hAnsi="Times New Roman" w:cs="Times New Roman"/>
                <w:sz w:val="24"/>
                <w:szCs w:val="24"/>
                <w:lang w:val="ru-RU"/>
              </w:rPr>
              <w:t xml:space="preserve">«Содержание, текущий ремонт систем коммунальной инфраструктуры  Советского </w:t>
            </w:r>
            <w:r w:rsidR="00906177">
              <w:rPr>
                <w:rFonts w:ascii="Times New Roman" w:hAnsi="Times New Roman" w:cs="Times New Roman"/>
                <w:sz w:val="24"/>
                <w:szCs w:val="24"/>
                <w:lang w:val="ru-RU"/>
              </w:rPr>
              <w:t xml:space="preserve"> муниципального</w:t>
            </w:r>
            <w:r w:rsidRPr="00D809E6">
              <w:rPr>
                <w:rFonts w:ascii="Times New Roman" w:hAnsi="Times New Roman" w:cs="Times New Roman"/>
                <w:sz w:val="24"/>
                <w:szCs w:val="24"/>
                <w:lang w:val="ru-RU"/>
              </w:rPr>
              <w:t xml:space="preserve"> округа</w:t>
            </w:r>
          </w:p>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Ставропольского края» приложения № 7 к Программе</w:t>
            </w:r>
          </w:p>
        </w:tc>
      </w:tr>
      <w:tr w:rsidR="00D809E6" w:rsidRPr="000C7E28" w:rsidTr="00124505">
        <w:trPr>
          <w:trHeight w:val="240"/>
        </w:trPr>
        <w:tc>
          <w:tcPr>
            <w:tcW w:w="990" w:type="dxa"/>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6.2.</w:t>
            </w:r>
          </w:p>
        </w:tc>
        <w:tc>
          <w:tcPr>
            <w:tcW w:w="3258" w:type="dxa"/>
            <w:gridSpan w:val="4"/>
          </w:tcPr>
          <w:p w:rsidR="00D809E6" w:rsidRPr="00D809E6" w:rsidRDefault="00D809E6" w:rsidP="00D809E6">
            <w:pPr>
              <w:suppressAutoHyphens/>
              <w:autoSpaceDE w:val="0"/>
              <w:autoSpaceDN w:val="0"/>
              <w:adjustRightInd w:val="0"/>
              <w:jc w:val="both"/>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Строительство на территории округа  межмуниципального зонального центра</w:t>
            </w:r>
          </w:p>
        </w:tc>
        <w:tc>
          <w:tcPr>
            <w:tcW w:w="1775" w:type="dxa"/>
          </w:tcPr>
          <w:p w:rsidR="00D809E6" w:rsidRPr="00D809E6" w:rsidRDefault="00D809E6" w:rsidP="00D809E6">
            <w:pPr>
              <w:jc w:val="both"/>
              <w:rPr>
                <w:rFonts w:ascii="Times New Roman" w:hAnsi="Times New Roman" w:cs="Times New Roman"/>
                <w:sz w:val="24"/>
                <w:szCs w:val="24"/>
                <w:lang w:val="ru-RU"/>
              </w:rPr>
            </w:pPr>
          </w:p>
        </w:tc>
        <w:tc>
          <w:tcPr>
            <w:tcW w:w="1356" w:type="dxa"/>
            <w:gridSpan w:val="3"/>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2018 г</w:t>
            </w:r>
          </w:p>
        </w:tc>
        <w:tc>
          <w:tcPr>
            <w:tcW w:w="978" w:type="dxa"/>
            <w:gridSpan w:val="2"/>
          </w:tcPr>
          <w:p w:rsidR="00D809E6" w:rsidRPr="00D809E6" w:rsidRDefault="00D809E6" w:rsidP="00D809E6">
            <w:pPr>
              <w:suppressAutoHyphens/>
              <w:autoSpaceDE w:val="0"/>
              <w:autoSpaceDN w:val="0"/>
              <w:adjustRightInd w:val="0"/>
              <w:rPr>
                <w:rFonts w:ascii="Times New Roman" w:hAnsi="Times New Roman" w:cs="Times New Roman"/>
                <w:sz w:val="24"/>
                <w:szCs w:val="24"/>
              </w:rPr>
            </w:pPr>
            <w:r w:rsidRPr="00D809E6">
              <w:rPr>
                <w:rFonts w:ascii="Times New Roman" w:hAnsi="Times New Roman" w:cs="Times New Roman"/>
                <w:sz w:val="24"/>
                <w:szCs w:val="24"/>
              </w:rPr>
              <w:t>2018 г</w:t>
            </w:r>
          </w:p>
        </w:tc>
        <w:tc>
          <w:tcPr>
            <w:tcW w:w="2978" w:type="dxa"/>
          </w:tcPr>
          <w:p w:rsidR="00D809E6" w:rsidRPr="00D809E6" w:rsidRDefault="00D809E6" w:rsidP="00D809E6">
            <w:pPr>
              <w:rPr>
                <w:rFonts w:ascii="Times New Roman" w:hAnsi="Times New Roman" w:cs="Times New Roman"/>
                <w:sz w:val="24"/>
                <w:szCs w:val="24"/>
                <w:lang w:val="ru-RU"/>
              </w:rPr>
            </w:pPr>
            <w:r w:rsidRPr="00D809E6">
              <w:rPr>
                <w:rFonts w:ascii="Times New Roman" w:hAnsi="Times New Roman" w:cs="Times New Roman"/>
                <w:sz w:val="24"/>
                <w:szCs w:val="24"/>
                <w:lang w:val="ru-RU"/>
              </w:rPr>
              <w:t>- увеличение количества межмуниципальных зональных центров на 1 ед.</w:t>
            </w:r>
          </w:p>
        </w:tc>
        <w:tc>
          <w:tcPr>
            <w:tcW w:w="3619" w:type="dxa"/>
          </w:tcPr>
          <w:p w:rsidR="00D809E6" w:rsidRPr="00D809E6" w:rsidRDefault="00D809E6" w:rsidP="00D809E6">
            <w:pPr>
              <w:contextualSpacing/>
              <w:jc w:val="both"/>
              <w:rPr>
                <w:rFonts w:ascii="Times New Roman" w:hAnsi="Times New Roman" w:cs="Times New Roman"/>
                <w:sz w:val="24"/>
                <w:szCs w:val="24"/>
                <w:lang w:val="ru-RU"/>
              </w:rPr>
            </w:pPr>
            <w:r w:rsidRPr="00D809E6">
              <w:rPr>
                <w:rFonts w:ascii="Times New Roman" w:hAnsi="Times New Roman" w:cs="Times New Roman"/>
                <w:color w:val="262626"/>
                <w:sz w:val="24"/>
                <w:szCs w:val="24"/>
                <w:lang w:val="ru-RU"/>
              </w:rPr>
              <w:t xml:space="preserve">Показатель 3.1 Подпрограммы </w:t>
            </w:r>
            <w:r w:rsidRPr="00D809E6">
              <w:rPr>
                <w:rFonts w:ascii="Times New Roman" w:hAnsi="Times New Roman" w:cs="Times New Roman"/>
                <w:sz w:val="24"/>
                <w:szCs w:val="24"/>
                <w:lang w:val="ru-RU"/>
              </w:rPr>
              <w:t xml:space="preserve">«Содержание, текущий ремонт систем коммунальной инфраструктуры  Советского </w:t>
            </w:r>
            <w:r w:rsidR="00906177">
              <w:rPr>
                <w:rFonts w:ascii="Times New Roman" w:hAnsi="Times New Roman" w:cs="Times New Roman"/>
                <w:sz w:val="24"/>
                <w:szCs w:val="24"/>
                <w:lang w:val="ru-RU"/>
              </w:rPr>
              <w:t xml:space="preserve"> муниципального</w:t>
            </w:r>
            <w:r w:rsidRPr="00D809E6">
              <w:rPr>
                <w:rFonts w:ascii="Times New Roman" w:hAnsi="Times New Roman" w:cs="Times New Roman"/>
                <w:sz w:val="24"/>
                <w:szCs w:val="24"/>
                <w:lang w:val="ru-RU"/>
              </w:rPr>
              <w:t xml:space="preserve"> округа</w:t>
            </w:r>
          </w:p>
          <w:p w:rsidR="00D809E6" w:rsidRPr="00D809E6" w:rsidRDefault="00D809E6" w:rsidP="00D809E6">
            <w:pPr>
              <w:rPr>
                <w:rFonts w:ascii="Times New Roman" w:hAnsi="Times New Roman" w:cs="Times New Roman"/>
                <w:sz w:val="24"/>
                <w:szCs w:val="24"/>
                <w:lang w:val="ru-RU"/>
              </w:rPr>
            </w:pPr>
            <w:r w:rsidRPr="00D809E6">
              <w:rPr>
                <w:rFonts w:ascii="Times New Roman" w:hAnsi="Times New Roman" w:cs="Times New Roman"/>
                <w:sz w:val="24"/>
                <w:szCs w:val="24"/>
                <w:lang w:val="ru-RU"/>
              </w:rPr>
              <w:t>Ставропольского края» приложения № 7 к Программе</w:t>
            </w:r>
          </w:p>
        </w:tc>
      </w:tr>
      <w:tr w:rsidR="00D809E6" w:rsidRPr="000C7E28" w:rsidTr="00124505">
        <w:trPr>
          <w:trHeight w:val="240"/>
        </w:trPr>
        <w:tc>
          <w:tcPr>
            <w:tcW w:w="14954" w:type="dxa"/>
            <w:gridSpan w:val="13"/>
          </w:tcPr>
          <w:p w:rsidR="00D809E6" w:rsidRPr="00D809E6" w:rsidRDefault="00D809E6" w:rsidP="00D809E6">
            <w:pPr>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Цель 4. «Повышение эффективности энергопотребления путем внедрения современных энергосберегающих технологий»</w:t>
            </w:r>
          </w:p>
        </w:tc>
      </w:tr>
      <w:tr w:rsidR="00D809E6" w:rsidRPr="000C7E28" w:rsidTr="00124505">
        <w:trPr>
          <w:trHeight w:val="240"/>
        </w:trPr>
        <w:tc>
          <w:tcPr>
            <w:tcW w:w="14954" w:type="dxa"/>
            <w:gridSpan w:val="13"/>
          </w:tcPr>
          <w:p w:rsidR="00D809E6" w:rsidRPr="00D809E6" w:rsidRDefault="00D809E6"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Подпрограмма «Энергосбережение и повышение энергетической эффективности </w:t>
            </w:r>
          </w:p>
          <w:p w:rsidR="00D809E6" w:rsidRPr="00D809E6" w:rsidRDefault="00D809E6" w:rsidP="00D809E6">
            <w:pPr>
              <w:autoSpaceDE w:val="0"/>
              <w:autoSpaceDN w:val="0"/>
              <w:adjustRightInd w:val="0"/>
              <w:jc w:val="center"/>
              <w:rPr>
                <w:rFonts w:ascii="Times New Roman" w:hAnsi="Times New Roman" w:cs="Times New Roman"/>
                <w:sz w:val="24"/>
                <w:szCs w:val="24"/>
                <w:lang w:val="ru-RU"/>
              </w:rPr>
            </w:pPr>
            <w:proofErr w:type="gramStart"/>
            <w:r w:rsidRPr="00D809E6">
              <w:rPr>
                <w:rFonts w:ascii="Times New Roman" w:hAnsi="Times New Roman" w:cs="Times New Roman"/>
                <w:sz w:val="24"/>
                <w:szCs w:val="24"/>
                <w:lang w:val="ru-RU"/>
              </w:rPr>
              <w:t xml:space="preserve">в Советском </w:t>
            </w:r>
            <w:r w:rsidR="00906177">
              <w:rPr>
                <w:rFonts w:ascii="Times New Roman" w:hAnsi="Times New Roman" w:cs="Times New Roman"/>
                <w:sz w:val="24"/>
                <w:szCs w:val="24"/>
                <w:lang w:val="ru-RU"/>
              </w:rPr>
              <w:t xml:space="preserve"> муниципального</w:t>
            </w:r>
            <w:r w:rsidRPr="00D809E6">
              <w:rPr>
                <w:rFonts w:ascii="Times New Roman" w:hAnsi="Times New Roman" w:cs="Times New Roman"/>
                <w:sz w:val="24"/>
                <w:szCs w:val="24"/>
                <w:lang w:val="ru-RU"/>
              </w:rPr>
              <w:t xml:space="preserve"> округе Ставропольского края»</w:t>
            </w:r>
            <w:proofErr w:type="gramEnd"/>
          </w:p>
        </w:tc>
      </w:tr>
      <w:tr w:rsidR="00D809E6" w:rsidRPr="000C7E28" w:rsidTr="00124505">
        <w:trPr>
          <w:trHeight w:val="240"/>
        </w:trPr>
        <w:tc>
          <w:tcPr>
            <w:tcW w:w="14954" w:type="dxa"/>
            <w:gridSpan w:val="13"/>
          </w:tcPr>
          <w:p w:rsidR="00D809E6" w:rsidRPr="00D809E6" w:rsidRDefault="00D809E6" w:rsidP="00D809E6">
            <w:pPr>
              <w:autoSpaceDE w:val="0"/>
              <w:autoSpaceDN w:val="0"/>
              <w:adjustRightInd w:val="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Задача 1.  «Обеспечение учета объема потребляемых энергетических ресурсов»</w:t>
            </w:r>
          </w:p>
        </w:tc>
      </w:tr>
      <w:tr w:rsidR="00D809E6" w:rsidRPr="000C7E28" w:rsidTr="00124505">
        <w:trPr>
          <w:trHeight w:val="240"/>
        </w:trPr>
        <w:tc>
          <w:tcPr>
            <w:tcW w:w="990" w:type="dxa"/>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7.</w:t>
            </w:r>
          </w:p>
        </w:tc>
        <w:tc>
          <w:tcPr>
            <w:tcW w:w="3258" w:type="dxa"/>
            <w:gridSpan w:val="4"/>
          </w:tcPr>
          <w:p w:rsidR="00D809E6" w:rsidRPr="00D809E6" w:rsidRDefault="00D809E6" w:rsidP="00D809E6">
            <w:pPr>
              <w:jc w:val="both"/>
              <w:rPr>
                <w:rFonts w:ascii="Times New Roman" w:hAnsi="Times New Roman" w:cs="Times New Roman"/>
                <w:sz w:val="24"/>
                <w:szCs w:val="24"/>
                <w:lang w:val="ru-RU"/>
              </w:rPr>
            </w:pPr>
            <w:r w:rsidRPr="00D809E6">
              <w:rPr>
                <w:rFonts w:ascii="Times New Roman" w:hAnsi="Times New Roman" w:cs="Times New Roman"/>
                <w:b/>
                <w:sz w:val="24"/>
                <w:szCs w:val="24"/>
                <w:lang w:val="ru-RU"/>
              </w:rPr>
              <w:t xml:space="preserve">Основное </w:t>
            </w:r>
            <w:proofErr w:type="spellStart"/>
            <w:r w:rsidRPr="00D809E6">
              <w:rPr>
                <w:rFonts w:ascii="Times New Roman" w:hAnsi="Times New Roman" w:cs="Times New Roman"/>
                <w:b/>
                <w:sz w:val="24"/>
                <w:szCs w:val="24"/>
                <w:lang w:val="ru-RU"/>
              </w:rPr>
              <w:lastRenderedPageBreak/>
              <w:t>мероприятие</w:t>
            </w:r>
            <w:r w:rsidRPr="00D809E6">
              <w:rPr>
                <w:rFonts w:ascii="Times New Roman" w:hAnsi="Times New Roman" w:cs="Times New Roman"/>
                <w:sz w:val="24"/>
                <w:szCs w:val="24"/>
                <w:lang w:val="ru-RU"/>
              </w:rPr>
              <w:t>Мероприятия</w:t>
            </w:r>
            <w:proofErr w:type="spellEnd"/>
            <w:r w:rsidRPr="00D809E6">
              <w:rPr>
                <w:rFonts w:ascii="Times New Roman" w:hAnsi="Times New Roman" w:cs="Times New Roman"/>
                <w:sz w:val="24"/>
                <w:szCs w:val="24"/>
                <w:lang w:val="ru-RU"/>
              </w:rPr>
              <w:t xml:space="preserve"> по улично</w:t>
            </w:r>
            <w:r w:rsidR="00770A19">
              <w:rPr>
                <w:rFonts w:ascii="Times New Roman" w:hAnsi="Times New Roman" w:cs="Times New Roman"/>
                <w:sz w:val="24"/>
                <w:szCs w:val="24"/>
                <w:lang w:val="ru-RU"/>
              </w:rPr>
              <w:t>му освещению и энергосбережению</w:t>
            </w:r>
          </w:p>
        </w:tc>
        <w:tc>
          <w:tcPr>
            <w:tcW w:w="1775" w:type="dxa"/>
          </w:tcPr>
          <w:p w:rsidR="00D809E6" w:rsidRPr="00D809E6" w:rsidRDefault="00D809E6" w:rsidP="00D809E6">
            <w:pPr>
              <w:jc w:val="both"/>
              <w:rPr>
                <w:rFonts w:ascii="Times New Roman" w:hAnsi="Times New Roman" w:cs="Times New Roman"/>
                <w:sz w:val="24"/>
                <w:szCs w:val="24"/>
              </w:rPr>
            </w:pPr>
            <w:proofErr w:type="spellStart"/>
            <w:r w:rsidRPr="00D809E6">
              <w:rPr>
                <w:rFonts w:ascii="Times New Roman" w:hAnsi="Times New Roman" w:cs="Times New Roman"/>
                <w:sz w:val="24"/>
                <w:szCs w:val="24"/>
              </w:rPr>
              <w:lastRenderedPageBreak/>
              <w:t>ОГТиМХ</w:t>
            </w:r>
            <w:proofErr w:type="spellEnd"/>
            <w:r w:rsidRPr="00D809E6">
              <w:rPr>
                <w:rFonts w:ascii="Times New Roman" w:hAnsi="Times New Roman" w:cs="Times New Roman"/>
                <w:sz w:val="24"/>
                <w:szCs w:val="24"/>
              </w:rPr>
              <w:t xml:space="preserve">; </w:t>
            </w:r>
          </w:p>
          <w:p w:rsidR="00D809E6" w:rsidRPr="00D809E6" w:rsidRDefault="00D809E6" w:rsidP="00D809E6">
            <w:pPr>
              <w:jc w:val="both"/>
              <w:rPr>
                <w:rFonts w:ascii="Times New Roman" w:hAnsi="Times New Roman" w:cs="Times New Roman"/>
                <w:sz w:val="24"/>
                <w:szCs w:val="24"/>
              </w:rPr>
            </w:pPr>
            <w:r w:rsidRPr="00D809E6">
              <w:rPr>
                <w:rFonts w:ascii="Times New Roman" w:hAnsi="Times New Roman" w:cs="Times New Roman"/>
                <w:bCs/>
                <w:sz w:val="24"/>
                <w:szCs w:val="24"/>
              </w:rPr>
              <w:lastRenderedPageBreak/>
              <w:t>ОГХ</w:t>
            </w:r>
            <w:r w:rsidRPr="00D809E6">
              <w:rPr>
                <w:rFonts w:ascii="Times New Roman" w:hAnsi="Times New Roman" w:cs="Times New Roman"/>
                <w:sz w:val="24"/>
                <w:szCs w:val="24"/>
              </w:rPr>
              <w:t xml:space="preserve">; </w:t>
            </w:r>
          </w:p>
          <w:p w:rsidR="00D809E6" w:rsidRPr="00D809E6" w:rsidRDefault="00D809E6" w:rsidP="00D809E6">
            <w:pPr>
              <w:jc w:val="both"/>
              <w:rPr>
                <w:rFonts w:ascii="Times New Roman" w:hAnsi="Times New Roman" w:cs="Times New Roman"/>
                <w:sz w:val="24"/>
                <w:szCs w:val="24"/>
              </w:rPr>
            </w:pPr>
            <w:r w:rsidRPr="00D809E6">
              <w:rPr>
                <w:rFonts w:ascii="Times New Roman" w:hAnsi="Times New Roman" w:cs="Times New Roman"/>
                <w:sz w:val="24"/>
                <w:szCs w:val="24"/>
              </w:rPr>
              <w:t xml:space="preserve">ТО </w:t>
            </w:r>
            <w:proofErr w:type="spellStart"/>
            <w:r w:rsidRPr="00D809E6">
              <w:rPr>
                <w:rFonts w:ascii="Times New Roman" w:hAnsi="Times New Roman" w:cs="Times New Roman"/>
                <w:sz w:val="24"/>
                <w:szCs w:val="24"/>
              </w:rPr>
              <w:t>округа</w:t>
            </w:r>
            <w:proofErr w:type="spellEnd"/>
          </w:p>
        </w:tc>
        <w:tc>
          <w:tcPr>
            <w:tcW w:w="1356" w:type="dxa"/>
            <w:gridSpan w:val="3"/>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lastRenderedPageBreak/>
              <w:t>20</w:t>
            </w:r>
            <w:r w:rsidR="00AE75F7">
              <w:rPr>
                <w:rFonts w:ascii="Times New Roman" w:hAnsi="Times New Roman" w:cs="Times New Roman"/>
                <w:sz w:val="24"/>
                <w:szCs w:val="24"/>
                <w:lang w:val="ru-RU"/>
              </w:rPr>
              <w:t>21</w:t>
            </w:r>
            <w:r w:rsidRPr="00D809E6">
              <w:rPr>
                <w:rFonts w:ascii="Times New Roman" w:hAnsi="Times New Roman" w:cs="Times New Roman"/>
                <w:sz w:val="24"/>
                <w:szCs w:val="24"/>
              </w:rPr>
              <w:t xml:space="preserve"> г</w:t>
            </w:r>
          </w:p>
        </w:tc>
        <w:tc>
          <w:tcPr>
            <w:tcW w:w="832" w:type="dxa"/>
          </w:tcPr>
          <w:p w:rsidR="00D809E6" w:rsidRPr="00D809E6" w:rsidRDefault="00D809E6" w:rsidP="00D809E6">
            <w:pPr>
              <w:suppressAutoHyphens/>
              <w:autoSpaceDE w:val="0"/>
              <w:autoSpaceDN w:val="0"/>
              <w:adjustRightInd w:val="0"/>
              <w:rPr>
                <w:rFonts w:ascii="Times New Roman" w:hAnsi="Times New Roman" w:cs="Times New Roman"/>
                <w:sz w:val="24"/>
                <w:szCs w:val="24"/>
              </w:rPr>
            </w:pPr>
            <w:r w:rsidRPr="00D809E6">
              <w:rPr>
                <w:rFonts w:ascii="Times New Roman" w:hAnsi="Times New Roman" w:cs="Times New Roman"/>
                <w:sz w:val="24"/>
                <w:szCs w:val="24"/>
              </w:rPr>
              <w:t>202</w:t>
            </w:r>
            <w:r w:rsidR="00AE75F7">
              <w:rPr>
                <w:rFonts w:ascii="Times New Roman" w:hAnsi="Times New Roman" w:cs="Times New Roman"/>
                <w:sz w:val="24"/>
                <w:szCs w:val="24"/>
                <w:lang w:val="ru-RU"/>
              </w:rPr>
              <w:t>6</w:t>
            </w:r>
            <w:r w:rsidRPr="00D809E6">
              <w:rPr>
                <w:rFonts w:ascii="Times New Roman" w:hAnsi="Times New Roman" w:cs="Times New Roman"/>
                <w:sz w:val="24"/>
                <w:szCs w:val="24"/>
              </w:rPr>
              <w:t xml:space="preserve"> г</w:t>
            </w:r>
          </w:p>
        </w:tc>
        <w:tc>
          <w:tcPr>
            <w:tcW w:w="3124" w:type="dxa"/>
            <w:gridSpan w:val="2"/>
          </w:tcPr>
          <w:p w:rsidR="00D809E6" w:rsidRPr="00D809E6" w:rsidRDefault="00D809E6" w:rsidP="00D809E6">
            <w:pPr>
              <w:widowControl w:val="0"/>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xml:space="preserve">- соблюдение режима </w:t>
            </w:r>
            <w:r w:rsidRPr="00D809E6">
              <w:rPr>
                <w:rFonts w:ascii="Times New Roman" w:eastAsia="Times New Roman" w:hAnsi="Times New Roman" w:cs="Times New Roman"/>
                <w:sz w:val="24"/>
                <w:szCs w:val="24"/>
                <w:lang w:val="ru-RU" w:eastAsia="ru-RU" w:bidi="ar-SA"/>
              </w:rPr>
              <w:lastRenderedPageBreak/>
              <w:t>уличного освещения, увеличение протяженности освещенных улиц к общей протяженности улично-дорожной сети</w:t>
            </w:r>
          </w:p>
        </w:tc>
        <w:tc>
          <w:tcPr>
            <w:tcW w:w="3619" w:type="dxa"/>
          </w:tcPr>
          <w:p w:rsidR="00D809E6" w:rsidRPr="00D809E6" w:rsidRDefault="00D809E6" w:rsidP="00906177">
            <w:pPr>
              <w:autoSpaceDE w:val="0"/>
              <w:autoSpaceDN w:val="0"/>
              <w:adjustRightInd w:val="0"/>
              <w:ind w:left="-1"/>
              <w:jc w:val="both"/>
              <w:rPr>
                <w:rFonts w:ascii="Times New Roman" w:hAnsi="Times New Roman" w:cs="Times New Roman"/>
                <w:sz w:val="24"/>
                <w:szCs w:val="24"/>
                <w:lang w:val="ru-RU"/>
              </w:rPr>
            </w:pPr>
            <w:proofErr w:type="gramStart"/>
            <w:r w:rsidRPr="00D809E6">
              <w:rPr>
                <w:rFonts w:ascii="Times New Roman" w:hAnsi="Times New Roman" w:cs="Times New Roman"/>
                <w:sz w:val="24"/>
                <w:szCs w:val="24"/>
                <w:lang w:val="ru-RU"/>
              </w:rPr>
              <w:lastRenderedPageBreak/>
              <w:t xml:space="preserve">Показатели 1.1, 1.2, 1.3 </w:t>
            </w:r>
            <w:r w:rsidRPr="00D809E6">
              <w:rPr>
                <w:rFonts w:ascii="Times New Roman" w:hAnsi="Times New Roman" w:cs="Times New Roman"/>
                <w:sz w:val="24"/>
                <w:szCs w:val="24"/>
                <w:lang w:val="ru-RU"/>
              </w:rPr>
              <w:lastRenderedPageBreak/>
              <w:t xml:space="preserve">Подпрограмма «Энергосбережение и повышение энергетической эффективности в Советском </w:t>
            </w:r>
            <w:r w:rsidR="00906177">
              <w:rPr>
                <w:rFonts w:ascii="Times New Roman" w:hAnsi="Times New Roman" w:cs="Times New Roman"/>
                <w:sz w:val="24"/>
                <w:szCs w:val="24"/>
                <w:lang w:val="ru-RU"/>
              </w:rPr>
              <w:t xml:space="preserve"> муниципального</w:t>
            </w:r>
            <w:r w:rsidRPr="00D809E6">
              <w:rPr>
                <w:rFonts w:ascii="Times New Roman" w:hAnsi="Times New Roman" w:cs="Times New Roman"/>
                <w:sz w:val="24"/>
                <w:szCs w:val="24"/>
                <w:lang w:val="ru-RU"/>
              </w:rPr>
              <w:t xml:space="preserve"> </w:t>
            </w:r>
            <w:proofErr w:type="spellStart"/>
            <w:r w:rsidRPr="00D809E6">
              <w:rPr>
                <w:rFonts w:ascii="Times New Roman" w:hAnsi="Times New Roman" w:cs="Times New Roman"/>
                <w:sz w:val="24"/>
                <w:szCs w:val="24"/>
                <w:lang w:val="ru-RU"/>
              </w:rPr>
              <w:t>округеСтавропольского</w:t>
            </w:r>
            <w:proofErr w:type="spellEnd"/>
            <w:r w:rsidRPr="00D809E6">
              <w:rPr>
                <w:rFonts w:ascii="Times New Roman" w:hAnsi="Times New Roman" w:cs="Times New Roman"/>
                <w:sz w:val="24"/>
                <w:szCs w:val="24"/>
                <w:lang w:val="ru-RU"/>
              </w:rPr>
              <w:t xml:space="preserve"> края»</w:t>
            </w:r>
            <w:proofErr w:type="gramEnd"/>
          </w:p>
        </w:tc>
      </w:tr>
      <w:tr w:rsidR="00D809E6" w:rsidRPr="000C7E28" w:rsidTr="00124505">
        <w:trPr>
          <w:trHeight w:val="240"/>
        </w:trPr>
        <w:tc>
          <w:tcPr>
            <w:tcW w:w="14954" w:type="dxa"/>
            <w:gridSpan w:val="13"/>
          </w:tcPr>
          <w:p w:rsidR="00D809E6" w:rsidRPr="00D809E6" w:rsidRDefault="00D809E6" w:rsidP="00D809E6">
            <w:pPr>
              <w:autoSpaceDE w:val="0"/>
              <w:autoSpaceDN w:val="0"/>
              <w:adjustRightInd w:val="0"/>
              <w:ind w:left="-1"/>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lastRenderedPageBreak/>
              <w:t xml:space="preserve">Цель 5. «Обеспечение улучшения количественных и качественных характеристик проводимых работ, </w:t>
            </w:r>
          </w:p>
          <w:p w:rsidR="00D809E6" w:rsidRPr="00D809E6" w:rsidRDefault="00D809E6" w:rsidP="00D809E6">
            <w:pPr>
              <w:autoSpaceDE w:val="0"/>
              <w:autoSpaceDN w:val="0"/>
              <w:adjustRightInd w:val="0"/>
              <w:ind w:left="-1"/>
              <w:jc w:val="both"/>
              <w:rPr>
                <w:rFonts w:ascii="Times New Roman" w:hAnsi="Times New Roman" w:cs="Times New Roman"/>
                <w:sz w:val="24"/>
                <w:szCs w:val="24"/>
                <w:lang w:val="ru-RU"/>
              </w:rPr>
            </w:pPr>
            <w:r w:rsidRPr="00D809E6">
              <w:rPr>
                <w:rFonts w:ascii="Times New Roman" w:hAnsi="Times New Roman" w:cs="Times New Roman"/>
                <w:b/>
                <w:sz w:val="24"/>
                <w:szCs w:val="24"/>
                <w:lang w:val="ru-RU"/>
              </w:rPr>
              <w:t xml:space="preserve">оказываемых услуг в сфере </w:t>
            </w:r>
            <w:proofErr w:type="spellStart"/>
            <w:r w:rsidRPr="00D809E6">
              <w:rPr>
                <w:rFonts w:ascii="Times New Roman" w:hAnsi="Times New Roman" w:cs="Times New Roman"/>
                <w:b/>
                <w:sz w:val="24"/>
                <w:szCs w:val="24"/>
                <w:lang w:val="ru-RU"/>
              </w:rPr>
              <w:t>жилтищно-коммунального</w:t>
            </w:r>
            <w:proofErr w:type="spellEnd"/>
            <w:r w:rsidRPr="00D809E6">
              <w:rPr>
                <w:rFonts w:ascii="Times New Roman" w:hAnsi="Times New Roman" w:cs="Times New Roman"/>
                <w:b/>
                <w:sz w:val="24"/>
                <w:szCs w:val="24"/>
                <w:lang w:val="ru-RU"/>
              </w:rPr>
              <w:t xml:space="preserve"> хозяйства»</w:t>
            </w:r>
          </w:p>
        </w:tc>
      </w:tr>
      <w:tr w:rsidR="00D809E6" w:rsidRPr="000C7E28" w:rsidTr="00124505">
        <w:trPr>
          <w:trHeight w:val="240"/>
        </w:trPr>
        <w:tc>
          <w:tcPr>
            <w:tcW w:w="14954" w:type="dxa"/>
            <w:gridSpan w:val="13"/>
          </w:tcPr>
          <w:p w:rsidR="00D809E6" w:rsidRPr="00D809E6" w:rsidRDefault="00D809E6" w:rsidP="00D809E6">
            <w:pPr>
              <w:autoSpaceDE w:val="0"/>
              <w:autoSpaceDN w:val="0"/>
              <w:adjustRightInd w:val="0"/>
              <w:ind w:left="-1"/>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Подпрограмма « Приобретение специализированной техники для нужд жилищно-коммунального обслуживания»</w:t>
            </w:r>
          </w:p>
        </w:tc>
      </w:tr>
      <w:tr w:rsidR="00D809E6" w:rsidRPr="000C7E28" w:rsidTr="00124505">
        <w:trPr>
          <w:trHeight w:val="240"/>
        </w:trPr>
        <w:tc>
          <w:tcPr>
            <w:tcW w:w="14954" w:type="dxa"/>
            <w:gridSpan w:val="13"/>
          </w:tcPr>
          <w:p w:rsidR="00D809E6" w:rsidRPr="00D809E6" w:rsidRDefault="00D809E6" w:rsidP="00D809E6">
            <w:pPr>
              <w:autoSpaceDE w:val="0"/>
              <w:autoSpaceDN w:val="0"/>
              <w:adjustRightInd w:val="0"/>
              <w:ind w:left="-1"/>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Задача 1. «Улучшение материально-технической базы предприятий коммунального комплекса округа</w:t>
            </w:r>
          </w:p>
          <w:p w:rsidR="00D809E6" w:rsidRPr="00D809E6" w:rsidRDefault="00D809E6" w:rsidP="00D809E6">
            <w:pPr>
              <w:autoSpaceDE w:val="0"/>
              <w:autoSpaceDN w:val="0"/>
              <w:adjustRightInd w:val="0"/>
              <w:ind w:left="-1"/>
              <w:jc w:val="center"/>
              <w:rPr>
                <w:rFonts w:ascii="Times New Roman" w:hAnsi="Times New Roman" w:cs="Times New Roman"/>
                <w:sz w:val="24"/>
                <w:szCs w:val="24"/>
                <w:lang w:val="ru-RU"/>
              </w:rPr>
            </w:pPr>
            <w:r w:rsidRPr="00D809E6">
              <w:rPr>
                <w:rFonts w:ascii="Times New Roman" w:hAnsi="Times New Roman" w:cs="Times New Roman"/>
                <w:b/>
                <w:sz w:val="24"/>
                <w:szCs w:val="24"/>
                <w:lang w:val="ru-RU"/>
              </w:rPr>
              <w:t>за счет обеспечения специализированной коммунальной техникой»</w:t>
            </w:r>
          </w:p>
        </w:tc>
      </w:tr>
      <w:tr w:rsidR="00D809E6" w:rsidRPr="00D809E6" w:rsidTr="00124505">
        <w:trPr>
          <w:trHeight w:val="240"/>
        </w:trPr>
        <w:tc>
          <w:tcPr>
            <w:tcW w:w="990" w:type="dxa"/>
          </w:tcPr>
          <w:p w:rsidR="00D809E6" w:rsidRPr="00D809E6" w:rsidRDefault="00770A19" w:rsidP="00D809E6">
            <w:pPr>
              <w:suppressAutoHyphens/>
              <w:autoSpaceDE w:val="0"/>
              <w:autoSpaceDN w:val="0"/>
              <w:adjustRightInd w:val="0"/>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3258" w:type="dxa"/>
            <w:gridSpan w:val="4"/>
          </w:tcPr>
          <w:p w:rsidR="00D809E6" w:rsidRPr="00D809E6" w:rsidRDefault="00D809E6" w:rsidP="00D809E6">
            <w:pPr>
              <w:jc w:val="both"/>
              <w:rPr>
                <w:rFonts w:ascii="Times New Roman" w:hAnsi="Times New Roman" w:cs="Times New Roman"/>
                <w:b/>
                <w:sz w:val="24"/>
                <w:szCs w:val="24"/>
                <w:lang w:val="ru-RU"/>
              </w:rPr>
            </w:pPr>
            <w:r w:rsidRPr="00D809E6">
              <w:rPr>
                <w:rFonts w:ascii="Times New Roman" w:hAnsi="Times New Roman" w:cs="Times New Roman"/>
                <w:b/>
                <w:sz w:val="24"/>
                <w:szCs w:val="24"/>
                <w:lang w:val="ru-RU"/>
              </w:rPr>
              <w:t xml:space="preserve">Основное мероприятие </w:t>
            </w:r>
          </w:p>
          <w:p w:rsidR="00D809E6" w:rsidRPr="00D809E6" w:rsidRDefault="00D809E6" w:rsidP="00D809E6">
            <w:pPr>
              <w:jc w:val="both"/>
              <w:rPr>
                <w:rFonts w:ascii="Times New Roman" w:hAnsi="Times New Roman" w:cs="Times New Roman"/>
                <w:b/>
                <w:sz w:val="24"/>
                <w:szCs w:val="24"/>
                <w:lang w:val="ru-RU"/>
              </w:rPr>
            </w:pPr>
            <w:r w:rsidRPr="00D809E6">
              <w:rPr>
                <w:rFonts w:ascii="Times New Roman" w:hAnsi="Times New Roman" w:cs="Times New Roman"/>
                <w:sz w:val="24"/>
                <w:szCs w:val="24"/>
                <w:lang w:val="ru-RU"/>
              </w:rPr>
              <w:t>Увеличение уставного фонда муниципального унитарного предприятия «Жилищно-коммунальное хозяйство города Зеленокумска»</w:t>
            </w:r>
          </w:p>
        </w:tc>
        <w:tc>
          <w:tcPr>
            <w:tcW w:w="1775" w:type="dxa"/>
          </w:tcPr>
          <w:p w:rsidR="00D809E6" w:rsidRPr="00D809E6" w:rsidRDefault="00D809E6" w:rsidP="00D809E6">
            <w:pPr>
              <w:jc w:val="both"/>
              <w:rPr>
                <w:rFonts w:ascii="Times New Roman" w:hAnsi="Times New Roman" w:cs="Times New Roman"/>
                <w:sz w:val="24"/>
                <w:szCs w:val="24"/>
              </w:rPr>
            </w:pPr>
            <w:proofErr w:type="spellStart"/>
            <w:r w:rsidRPr="00D809E6">
              <w:rPr>
                <w:rFonts w:ascii="Times New Roman" w:hAnsi="Times New Roman" w:cs="Times New Roman"/>
                <w:sz w:val="24"/>
                <w:szCs w:val="24"/>
              </w:rPr>
              <w:t>ОГТиМХ</w:t>
            </w:r>
            <w:proofErr w:type="spellEnd"/>
            <w:r w:rsidRPr="00D809E6">
              <w:rPr>
                <w:rFonts w:ascii="Times New Roman" w:hAnsi="Times New Roman" w:cs="Times New Roman"/>
                <w:sz w:val="24"/>
                <w:szCs w:val="24"/>
                <w:lang w:val="ru-RU"/>
              </w:rPr>
              <w:t>,</w:t>
            </w:r>
          </w:p>
          <w:p w:rsidR="00D809E6" w:rsidRPr="00D809E6" w:rsidRDefault="00D809E6" w:rsidP="00D809E6">
            <w:pPr>
              <w:jc w:val="both"/>
              <w:rPr>
                <w:rFonts w:ascii="Times New Roman" w:hAnsi="Times New Roman" w:cs="Times New Roman"/>
                <w:sz w:val="24"/>
                <w:szCs w:val="24"/>
              </w:rPr>
            </w:pPr>
            <w:r w:rsidRPr="00D809E6">
              <w:rPr>
                <w:rFonts w:ascii="Times New Roman" w:hAnsi="Times New Roman" w:cs="Times New Roman"/>
                <w:bCs/>
                <w:sz w:val="24"/>
                <w:szCs w:val="24"/>
              </w:rPr>
              <w:t>ОГХ</w:t>
            </w:r>
          </w:p>
          <w:p w:rsidR="00D809E6" w:rsidRPr="00D809E6" w:rsidRDefault="00D809E6" w:rsidP="00D809E6">
            <w:pPr>
              <w:jc w:val="both"/>
              <w:rPr>
                <w:rFonts w:ascii="Times New Roman" w:hAnsi="Times New Roman" w:cs="Times New Roman"/>
                <w:sz w:val="24"/>
                <w:szCs w:val="24"/>
                <w:lang w:val="ru-RU"/>
              </w:rPr>
            </w:pPr>
          </w:p>
        </w:tc>
        <w:tc>
          <w:tcPr>
            <w:tcW w:w="1356" w:type="dxa"/>
            <w:gridSpan w:val="3"/>
          </w:tcPr>
          <w:p w:rsidR="00D809E6" w:rsidRPr="00D809E6" w:rsidRDefault="00D809E6" w:rsidP="00D809E6">
            <w:pPr>
              <w:suppressAutoHyphens/>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2021 г</w:t>
            </w:r>
          </w:p>
        </w:tc>
        <w:tc>
          <w:tcPr>
            <w:tcW w:w="832" w:type="dxa"/>
          </w:tcPr>
          <w:p w:rsidR="00D809E6" w:rsidRPr="00D809E6" w:rsidRDefault="00D809E6"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2021 г</w:t>
            </w:r>
          </w:p>
        </w:tc>
        <w:tc>
          <w:tcPr>
            <w:tcW w:w="3124" w:type="dxa"/>
            <w:gridSpan w:val="2"/>
          </w:tcPr>
          <w:p w:rsidR="00D809E6" w:rsidRPr="00D809E6" w:rsidRDefault="00D809E6" w:rsidP="00D809E6">
            <w:pPr>
              <w:widowControl w:val="0"/>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xml:space="preserve">- увеличение </w:t>
            </w:r>
            <w:proofErr w:type="gramStart"/>
            <w:r w:rsidRPr="00D809E6">
              <w:rPr>
                <w:rFonts w:ascii="Times New Roman" w:eastAsia="Times New Roman" w:hAnsi="Times New Roman" w:cs="Times New Roman"/>
                <w:sz w:val="24"/>
                <w:szCs w:val="24"/>
                <w:lang w:val="ru-RU" w:eastAsia="ru-RU" w:bidi="ar-SA"/>
              </w:rPr>
              <w:t>темпа роста количества транспортных средств предприятий коммунального комплекса округа</w:t>
            </w:r>
            <w:proofErr w:type="gramEnd"/>
            <w:r w:rsidRPr="00D809E6">
              <w:rPr>
                <w:rFonts w:ascii="Times New Roman" w:eastAsia="Times New Roman" w:hAnsi="Times New Roman" w:cs="Times New Roman"/>
                <w:sz w:val="24"/>
                <w:szCs w:val="24"/>
                <w:lang w:val="ru-RU" w:eastAsia="ru-RU" w:bidi="ar-SA"/>
              </w:rPr>
              <w:t xml:space="preserve"> до 4,5%;</w:t>
            </w:r>
          </w:p>
          <w:p w:rsidR="00D809E6" w:rsidRPr="00D809E6" w:rsidRDefault="00D809E6" w:rsidP="00D809E6">
            <w:pPr>
              <w:widowControl w:val="0"/>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увеличение темпа роста количественных и качественных проводимых работ за счет расширения сферы оказания услуг для населения на 4,7%</w:t>
            </w:r>
          </w:p>
        </w:tc>
        <w:tc>
          <w:tcPr>
            <w:tcW w:w="3619" w:type="dxa"/>
          </w:tcPr>
          <w:p w:rsidR="00D809E6" w:rsidRPr="00D809E6" w:rsidRDefault="00D809E6" w:rsidP="00D809E6">
            <w:pPr>
              <w:autoSpaceDE w:val="0"/>
              <w:autoSpaceDN w:val="0"/>
              <w:adjustRightInd w:val="0"/>
              <w:ind w:left="-1"/>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Показатели 1.1, 1.2</w:t>
            </w:r>
          </w:p>
          <w:p w:rsidR="00D809E6" w:rsidRPr="00D809E6" w:rsidRDefault="00D809E6" w:rsidP="00D809E6">
            <w:pPr>
              <w:autoSpaceDE w:val="0"/>
              <w:autoSpaceDN w:val="0"/>
              <w:adjustRightInd w:val="0"/>
              <w:ind w:left="-1"/>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Подпрограммы «Приобретение специализированной техники для нужд жилищно-коммунального обслуживания»</w:t>
            </w:r>
          </w:p>
          <w:p w:rsidR="00D809E6" w:rsidRPr="00D809E6" w:rsidRDefault="00D809E6" w:rsidP="00D809E6">
            <w:pPr>
              <w:autoSpaceDE w:val="0"/>
              <w:autoSpaceDN w:val="0"/>
              <w:adjustRightInd w:val="0"/>
              <w:ind w:left="-1"/>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приложения № 7 к Программе</w:t>
            </w:r>
          </w:p>
        </w:tc>
      </w:tr>
    </w:tbl>
    <w:p w:rsidR="00D809E6" w:rsidRDefault="00D809E6" w:rsidP="00D809E6">
      <w:pPr>
        <w:jc w:val="both"/>
        <w:rPr>
          <w:rFonts w:ascii="Times New Roman" w:hAnsi="Times New Roman" w:cs="Times New Roman"/>
          <w:sz w:val="28"/>
          <w:szCs w:val="28"/>
          <w:lang w:val="ru-RU"/>
        </w:rPr>
      </w:pPr>
    </w:p>
    <w:p w:rsidR="00AE75F7" w:rsidRDefault="00AE75F7" w:rsidP="00D809E6">
      <w:pPr>
        <w:jc w:val="both"/>
        <w:rPr>
          <w:rFonts w:ascii="Times New Roman" w:hAnsi="Times New Roman" w:cs="Times New Roman"/>
          <w:sz w:val="28"/>
          <w:szCs w:val="28"/>
          <w:lang w:val="ru-RU"/>
        </w:rPr>
      </w:pPr>
    </w:p>
    <w:p w:rsidR="00AE75F7" w:rsidRPr="00D809E6" w:rsidRDefault="00AE75F7" w:rsidP="00D809E6">
      <w:pPr>
        <w:jc w:val="both"/>
        <w:rPr>
          <w:rFonts w:ascii="Times New Roman" w:hAnsi="Times New Roman" w:cs="Times New Roman"/>
          <w:sz w:val="28"/>
          <w:szCs w:val="28"/>
          <w:lang w:val="ru-RU"/>
        </w:rPr>
      </w:pPr>
    </w:p>
    <w:p w:rsidR="008D50BA" w:rsidRPr="00665166" w:rsidRDefault="008D50BA" w:rsidP="008D50BA">
      <w:pPr>
        <w:jc w:val="both"/>
        <w:rPr>
          <w:rFonts w:ascii="Times New Roman" w:hAnsi="Times New Roman" w:cs="Times New Roman"/>
          <w:sz w:val="28"/>
          <w:szCs w:val="28"/>
        </w:rPr>
      </w:pPr>
      <w:r>
        <w:rPr>
          <w:rFonts w:ascii="Times New Roman" w:hAnsi="Times New Roman" w:cs="Times New Roman"/>
          <w:sz w:val="28"/>
          <w:szCs w:val="28"/>
          <w:lang w:val="ru-RU"/>
        </w:rPr>
        <w:t>З</w:t>
      </w:r>
      <w:proofErr w:type="spellStart"/>
      <w:r>
        <w:rPr>
          <w:rFonts w:ascii="Times New Roman" w:hAnsi="Times New Roman" w:cs="Times New Roman"/>
          <w:sz w:val="28"/>
          <w:szCs w:val="28"/>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665166">
        <w:rPr>
          <w:rFonts w:ascii="Times New Roman" w:hAnsi="Times New Roman" w:cs="Times New Roman"/>
          <w:sz w:val="28"/>
          <w:szCs w:val="28"/>
        </w:rPr>
        <w:t>лавы</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администрации</w:t>
      </w:r>
      <w:proofErr w:type="spellEnd"/>
      <w:r w:rsidRPr="00665166">
        <w:rPr>
          <w:rFonts w:ascii="Times New Roman" w:hAnsi="Times New Roman" w:cs="Times New Roman"/>
          <w:sz w:val="28"/>
          <w:szCs w:val="28"/>
        </w:rPr>
        <w:t xml:space="preserve"> </w:t>
      </w:r>
    </w:p>
    <w:p w:rsidR="008D50BA" w:rsidRDefault="008D50BA" w:rsidP="008D50BA">
      <w:pPr>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Советского</w:t>
      </w:r>
      <w:proofErr w:type="spellEnd"/>
      <w:r>
        <w:rPr>
          <w:rFonts w:ascii="Times New Roman" w:hAnsi="Times New Roman" w:cs="Times New Roman"/>
          <w:sz w:val="28"/>
          <w:szCs w:val="28"/>
          <w:lang w:val="ru-RU"/>
        </w:rPr>
        <w:t xml:space="preserve"> муниципального </w:t>
      </w:r>
      <w:proofErr w:type="spellStart"/>
      <w:r w:rsidRPr="00665166">
        <w:rPr>
          <w:rFonts w:ascii="Times New Roman" w:hAnsi="Times New Roman" w:cs="Times New Roman"/>
          <w:sz w:val="28"/>
          <w:szCs w:val="28"/>
        </w:rPr>
        <w:t>округа</w:t>
      </w:r>
      <w:proofErr w:type="spellEnd"/>
      <w:r w:rsidRPr="00665166">
        <w:rPr>
          <w:rFonts w:ascii="Times New Roman" w:hAnsi="Times New Roman" w:cs="Times New Roman"/>
          <w:sz w:val="28"/>
          <w:szCs w:val="28"/>
        </w:rPr>
        <w:t xml:space="preserve"> </w:t>
      </w:r>
    </w:p>
    <w:p w:rsidR="008D50BA" w:rsidRDefault="008D50BA" w:rsidP="008D50BA">
      <w:pPr>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Ставропольского</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края</w:t>
      </w:r>
      <w:proofErr w:type="spellEnd"/>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8D50BA" w:rsidRDefault="008D50BA" w:rsidP="008D50BA">
      <w:pPr>
        <w:jc w:val="both"/>
        <w:rPr>
          <w:rFonts w:ascii="Times New Roman" w:hAnsi="Times New Roman" w:cs="Times New Roman"/>
          <w:sz w:val="28"/>
          <w:szCs w:val="28"/>
          <w:lang w:val="ru-RU"/>
        </w:rPr>
      </w:pPr>
    </w:p>
    <w:p w:rsidR="008D50BA" w:rsidRDefault="008D50BA" w:rsidP="008D50BA">
      <w:pPr>
        <w:jc w:val="both"/>
        <w:rPr>
          <w:rFonts w:ascii="Times New Roman" w:hAnsi="Times New Roman" w:cs="Times New Roman"/>
          <w:sz w:val="28"/>
          <w:szCs w:val="28"/>
          <w:lang w:val="ru-RU"/>
        </w:rPr>
      </w:pPr>
    </w:p>
    <w:p w:rsidR="00B86DBA" w:rsidRDefault="00B86DBA" w:rsidP="008D50BA">
      <w:pPr>
        <w:jc w:val="both"/>
        <w:rPr>
          <w:rFonts w:ascii="Times New Roman" w:hAnsi="Times New Roman" w:cs="Times New Roman"/>
          <w:sz w:val="28"/>
          <w:szCs w:val="28"/>
          <w:lang w:val="ru-RU"/>
        </w:rPr>
      </w:pPr>
    </w:p>
    <w:p w:rsidR="00D809E6" w:rsidRDefault="00D809E6" w:rsidP="00D809E6">
      <w:pPr>
        <w:ind w:left="-74"/>
        <w:rPr>
          <w:rFonts w:ascii="Times New Roman" w:hAnsi="Times New Roman" w:cs="Times New Roman"/>
          <w:sz w:val="28"/>
          <w:szCs w:val="28"/>
          <w:lang w:val="ru-RU"/>
        </w:rPr>
      </w:pPr>
    </w:p>
    <w:tbl>
      <w:tblPr>
        <w:tblStyle w:val="af4"/>
        <w:tblW w:w="152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188"/>
        <w:gridCol w:w="7041"/>
      </w:tblGrid>
      <w:tr w:rsidR="00D809E6" w:rsidRPr="000C7E28" w:rsidTr="00CB77E6">
        <w:tc>
          <w:tcPr>
            <w:tcW w:w="8188" w:type="dxa"/>
          </w:tcPr>
          <w:p w:rsidR="00CB77E6" w:rsidRDefault="00CB77E6" w:rsidP="00D809E6">
            <w:pPr>
              <w:suppressAutoHyphens/>
              <w:autoSpaceDE w:val="0"/>
              <w:autoSpaceDN w:val="0"/>
              <w:adjustRightInd w:val="0"/>
              <w:spacing w:line="240" w:lineRule="exact"/>
              <w:outlineLvl w:val="2"/>
              <w:rPr>
                <w:rFonts w:ascii="Times New Roman" w:hAnsi="Times New Roman" w:cs="Times New Roman"/>
                <w:sz w:val="28"/>
                <w:szCs w:val="28"/>
                <w:lang w:val="ru-RU"/>
              </w:rPr>
            </w:pPr>
          </w:p>
          <w:p w:rsidR="00B86DBA" w:rsidRDefault="00B86DBA" w:rsidP="00D809E6">
            <w:pPr>
              <w:suppressAutoHyphens/>
              <w:autoSpaceDE w:val="0"/>
              <w:autoSpaceDN w:val="0"/>
              <w:adjustRightInd w:val="0"/>
              <w:spacing w:line="240" w:lineRule="exact"/>
              <w:outlineLvl w:val="2"/>
              <w:rPr>
                <w:rFonts w:ascii="Times New Roman" w:hAnsi="Times New Roman" w:cs="Times New Roman"/>
                <w:sz w:val="28"/>
                <w:szCs w:val="28"/>
                <w:lang w:val="ru-RU"/>
              </w:rPr>
            </w:pPr>
          </w:p>
          <w:p w:rsidR="00CB77E6" w:rsidRDefault="00CB77E6" w:rsidP="00D809E6">
            <w:pPr>
              <w:suppressAutoHyphens/>
              <w:autoSpaceDE w:val="0"/>
              <w:autoSpaceDN w:val="0"/>
              <w:adjustRightInd w:val="0"/>
              <w:spacing w:line="240" w:lineRule="exact"/>
              <w:outlineLvl w:val="2"/>
              <w:rPr>
                <w:rFonts w:ascii="Times New Roman" w:hAnsi="Times New Roman" w:cs="Times New Roman"/>
                <w:sz w:val="28"/>
                <w:szCs w:val="28"/>
                <w:lang w:val="ru-RU"/>
              </w:rPr>
            </w:pPr>
          </w:p>
          <w:p w:rsidR="00CB77E6" w:rsidRDefault="00CB77E6" w:rsidP="00D809E6">
            <w:pPr>
              <w:suppressAutoHyphens/>
              <w:autoSpaceDE w:val="0"/>
              <w:autoSpaceDN w:val="0"/>
              <w:adjustRightInd w:val="0"/>
              <w:spacing w:line="240" w:lineRule="exact"/>
              <w:outlineLvl w:val="2"/>
              <w:rPr>
                <w:rFonts w:ascii="Times New Roman" w:hAnsi="Times New Roman" w:cs="Times New Roman"/>
                <w:sz w:val="28"/>
                <w:szCs w:val="28"/>
                <w:lang w:val="ru-RU"/>
              </w:rPr>
            </w:pPr>
          </w:p>
          <w:p w:rsidR="00AE75F7" w:rsidRPr="00D809E6" w:rsidRDefault="00AE75F7" w:rsidP="00D809E6">
            <w:pPr>
              <w:suppressAutoHyphens/>
              <w:autoSpaceDE w:val="0"/>
              <w:autoSpaceDN w:val="0"/>
              <w:adjustRightInd w:val="0"/>
              <w:spacing w:line="240" w:lineRule="exact"/>
              <w:outlineLvl w:val="2"/>
              <w:rPr>
                <w:rFonts w:ascii="Times New Roman" w:hAnsi="Times New Roman" w:cs="Times New Roman"/>
                <w:sz w:val="28"/>
                <w:szCs w:val="28"/>
                <w:lang w:val="ru-RU"/>
              </w:rPr>
            </w:pPr>
          </w:p>
        </w:tc>
        <w:tc>
          <w:tcPr>
            <w:tcW w:w="7041" w:type="dxa"/>
          </w:tcPr>
          <w:p w:rsidR="00D809E6" w:rsidRPr="00D809E6" w:rsidRDefault="00D809E6" w:rsidP="00CB77E6">
            <w:pPr>
              <w:suppressAutoHyphens/>
              <w:autoSpaceDE w:val="0"/>
              <w:autoSpaceDN w:val="0"/>
              <w:adjustRightInd w:val="0"/>
              <w:spacing w:line="240" w:lineRule="exact"/>
              <w:ind w:left="737"/>
              <w:outlineLvl w:val="2"/>
              <w:rPr>
                <w:rFonts w:ascii="Times New Roman" w:hAnsi="Times New Roman" w:cs="Times New Roman"/>
                <w:sz w:val="24"/>
                <w:szCs w:val="24"/>
                <w:lang w:val="ru-RU"/>
              </w:rPr>
            </w:pPr>
            <w:r w:rsidRPr="00D809E6">
              <w:rPr>
                <w:rFonts w:ascii="Times New Roman" w:hAnsi="Times New Roman" w:cs="Times New Roman"/>
                <w:sz w:val="24"/>
                <w:szCs w:val="24"/>
                <w:lang w:val="ru-RU"/>
              </w:rPr>
              <w:t>Приложение № 7</w:t>
            </w:r>
          </w:p>
          <w:p w:rsidR="00D809E6" w:rsidRPr="00D809E6" w:rsidRDefault="00D809E6" w:rsidP="00CB77E6">
            <w:pPr>
              <w:suppressAutoHyphens/>
              <w:autoSpaceDE w:val="0"/>
              <w:autoSpaceDN w:val="0"/>
              <w:adjustRightInd w:val="0"/>
              <w:spacing w:line="240" w:lineRule="exact"/>
              <w:ind w:left="737"/>
              <w:outlineLvl w:val="2"/>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к муниципальной программе Советского </w:t>
            </w:r>
            <w:proofErr w:type="spellStart"/>
            <w:r w:rsidR="00AE75F7">
              <w:rPr>
                <w:rFonts w:ascii="Times New Roman" w:hAnsi="Times New Roman" w:cs="Times New Roman"/>
                <w:sz w:val="22"/>
                <w:szCs w:val="22"/>
                <w:lang w:val="ru-RU"/>
              </w:rPr>
              <w:t>муниципального</w:t>
            </w:r>
            <w:r w:rsidRPr="00D809E6">
              <w:rPr>
                <w:rFonts w:ascii="Times New Roman" w:hAnsi="Times New Roman" w:cs="Times New Roman"/>
                <w:sz w:val="24"/>
                <w:szCs w:val="24"/>
                <w:lang w:val="ru-RU"/>
              </w:rPr>
              <w:t>округа</w:t>
            </w:r>
            <w:proofErr w:type="spellEnd"/>
            <w:r w:rsidRPr="00D809E6">
              <w:rPr>
                <w:rFonts w:ascii="Times New Roman" w:hAnsi="Times New Roman" w:cs="Times New Roman"/>
                <w:sz w:val="24"/>
                <w:szCs w:val="24"/>
                <w:lang w:val="ru-RU"/>
              </w:rPr>
              <w:t xml:space="preserve"> Ставропольского края «Модернизация, развитие и содержание коммунального хозяйства Советского </w:t>
            </w:r>
            <w:proofErr w:type="spellStart"/>
            <w:r w:rsidR="00906177">
              <w:rPr>
                <w:rFonts w:ascii="Times New Roman" w:hAnsi="Times New Roman" w:cs="Times New Roman"/>
                <w:sz w:val="24"/>
                <w:szCs w:val="24"/>
                <w:lang w:val="ru-RU"/>
              </w:rPr>
              <w:t>муниципального</w:t>
            </w:r>
            <w:r w:rsidRPr="00D809E6">
              <w:rPr>
                <w:rFonts w:ascii="Times New Roman" w:hAnsi="Times New Roman" w:cs="Times New Roman"/>
                <w:sz w:val="24"/>
                <w:szCs w:val="24"/>
                <w:lang w:val="ru-RU"/>
              </w:rPr>
              <w:t>округа</w:t>
            </w:r>
            <w:proofErr w:type="spellEnd"/>
            <w:r w:rsidRPr="00D809E6">
              <w:rPr>
                <w:rFonts w:ascii="Times New Roman" w:hAnsi="Times New Roman" w:cs="Times New Roman"/>
                <w:sz w:val="24"/>
                <w:szCs w:val="24"/>
                <w:lang w:val="ru-RU"/>
              </w:rPr>
              <w:t xml:space="preserve"> Ставропольского края»</w:t>
            </w:r>
          </w:p>
          <w:p w:rsidR="00D809E6" w:rsidRPr="00D809E6" w:rsidRDefault="00D809E6" w:rsidP="00CB77E6">
            <w:pPr>
              <w:suppressAutoHyphens/>
              <w:autoSpaceDE w:val="0"/>
              <w:autoSpaceDN w:val="0"/>
              <w:adjustRightInd w:val="0"/>
              <w:spacing w:line="240" w:lineRule="exact"/>
              <w:ind w:left="737"/>
              <w:outlineLvl w:val="2"/>
              <w:rPr>
                <w:rFonts w:ascii="Times New Roman" w:hAnsi="Times New Roman" w:cs="Times New Roman"/>
                <w:sz w:val="28"/>
                <w:szCs w:val="28"/>
                <w:lang w:val="ru-RU"/>
              </w:rPr>
            </w:pPr>
          </w:p>
        </w:tc>
      </w:tr>
    </w:tbl>
    <w:p w:rsidR="00D809E6" w:rsidRPr="00D809E6" w:rsidRDefault="00D809E6" w:rsidP="00D809E6">
      <w:pPr>
        <w:suppressAutoHyphens/>
        <w:autoSpaceDE w:val="0"/>
        <w:autoSpaceDN w:val="0"/>
        <w:adjustRightInd w:val="0"/>
        <w:spacing w:line="240" w:lineRule="exact"/>
        <w:ind w:firstLine="284"/>
        <w:outlineLvl w:val="2"/>
        <w:rPr>
          <w:rFonts w:ascii="Times New Roman" w:hAnsi="Times New Roman" w:cs="Times New Roman"/>
          <w:sz w:val="28"/>
          <w:szCs w:val="28"/>
          <w:lang w:val="ru-RU"/>
        </w:rPr>
      </w:pPr>
    </w:p>
    <w:p w:rsidR="00D809E6" w:rsidRPr="00D809E6" w:rsidRDefault="00D809E6" w:rsidP="00D809E6">
      <w:pPr>
        <w:tabs>
          <w:tab w:val="left" w:pos="7797"/>
          <w:tab w:val="left" w:pos="8080"/>
        </w:tabs>
        <w:suppressAutoHyphens/>
        <w:autoSpaceDE w:val="0"/>
        <w:autoSpaceDN w:val="0"/>
        <w:adjustRightInd w:val="0"/>
        <w:spacing w:line="240" w:lineRule="exact"/>
        <w:outlineLvl w:val="2"/>
        <w:rPr>
          <w:rFonts w:ascii="Times New Roman" w:hAnsi="Times New Roman" w:cs="Times New Roman"/>
          <w:color w:val="FF0000"/>
          <w:lang w:val="ru-RU"/>
        </w:rPr>
      </w:pPr>
    </w:p>
    <w:p w:rsidR="00D809E6" w:rsidRPr="00D809E6" w:rsidRDefault="00D809E6" w:rsidP="00D809E6">
      <w:pPr>
        <w:suppressAutoHyphens/>
        <w:autoSpaceDE w:val="0"/>
        <w:autoSpaceDN w:val="0"/>
        <w:adjustRightInd w:val="0"/>
        <w:jc w:val="center"/>
        <w:outlineLvl w:val="2"/>
        <w:rPr>
          <w:rFonts w:ascii="Times New Roman" w:hAnsi="Times New Roman" w:cs="Times New Roman"/>
          <w:caps/>
          <w:sz w:val="24"/>
          <w:szCs w:val="24"/>
          <w:lang w:val="ru-RU"/>
        </w:rPr>
      </w:pPr>
    </w:p>
    <w:p w:rsidR="00D809E6" w:rsidRPr="00D809E6" w:rsidRDefault="00D809E6" w:rsidP="00D809E6">
      <w:pPr>
        <w:suppressAutoHyphens/>
        <w:autoSpaceDE w:val="0"/>
        <w:autoSpaceDN w:val="0"/>
        <w:adjustRightInd w:val="0"/>
        <w:jc w:val="center"/>
        <w:outlineLvl w:val="2"/>
        <w:rPr>
          <w:rFonts w:ascii="Times New Roman" w:hAnsi="Times New Roman" w:cs="Times New Roman"/>
          <w:caps/>
          <w:sz w:val="28"/>
          <w:szCs w:val="28"/>
          <w:lang w:val="ru-RU"/>
        </w:rPr>
      </w:pPr>
      <w:r w:rsidRPr="00D809E6">
        <w:rPr>
          <w:rFonts w:ascii="Times New Roman" w:hAnsi="Times New Roman" w:cs="Times New Roman"/>
          <w:caps/>
          <w:sz w:val="28"/>
          <w:szCs w:val="28"/>
          <w:lang w:val="ru-RU"/>
        </w:rPr>
        <w:t>Сведения</w:t>
      </w:r>
    </w:p>
    <w:p w:rsidR="00D809E6" w:rsidRPr="00D809E6" w:rsidRDefault="00D809E6" w:rsidP="00D809E6">
      <w:pPr>
        <w:widowControl w:val="0"/>
        <w:suppressAutoHyphens/>
        <w:autoSpaceDE w:val="0"/>
        <w:autoSpaceDN w:val="0"/>
        <w:adjustRightInd w:val="0"/>
        <w:ind w:firstLine="720"/>
        <w:jc w:val="center"/>
        <w:rPr>
          <w:rFonts w:ascii="Times New Roman" w:eastAsia="Times New Roman" w:hAnsi="Times New Roman" w:cs="Times New Roman"/>
          <w:sz w:val="28"/>
          <w:szCs w:val="28"/>
          <w:lang w:val="ru-RU" w:eastAsia="ru-RU" w:bidi="ar-SA"/>
        </w:rPr>
      </w:pPr>
      <w:r w:rsidRPr="00D809E6">
        <w:rPr>
          <w:rFonts w:ascii="Times New Roman" w:eastAsia="Times New Roman" w:hAnsi="Times New Roman" w:cs="Times New Roman"/>
          <w:sz w:val="28"/>
          <w:szCs w:val="28"/>
          <w:lang w:val="ru-RU" w:eastAsia="ru-RU" w:bidi="ar-SA"/>
        </w:rPr>
        <w:t xml:space="preserve">о целевых индикаторах и показателях муниципальной программы </w:t>
      </w:r>
      <w:proofErr w:type="gramStart"/>
      <w:r w:rsidRPr="00D809E6">
        <w:rPr>
          <w:rFonts w:ascii="Times New Roman" w:eastAsia="Times New Roman" w:hAnsi="Times New Roman" w:cs="Times New Roman"/>
          <w:sz w:val="28"/>
          <w:szCs w:val="28"/>
          <w:lang w:val="ru-RU" w:eastAsia="ru-RU" w:bidi="ar-SA"/>
        </w:rPr>
        <w:t>Советского</w:t>
      </w:r>
      <w:proofErr w:type="gramEnd"/>
      <w:r w:rsidRPr="00D809E6">
        <w:rPr>
          <w:rFonts w:ascii="Times New Roman" w:eastAsia="Times New Roman" w:hAnsi="Times New Roman" w:cs="Times New Roman"/>
          <w:sz w:val="28"/>
          <w:szCs w:val="28"/>
          <w:lang w:val="ru-RU" w:eastAsia="ru-RU" w:bidi="ar-SA"/>
        </w:rPr>
        <w:t xml:space="preserve"> </w:t>
      </w:r>
      <w:proofErr w:type="spellStart"/>
      <w:r w:rsidR="00AE75F7">
        <w:rPr>
          <w:rFonts w:ascii="Times New Roman" w:hAnsi="Times New Roman" w:cs="Times New Roman"/>
          <w:sz w:val="28"/>
          <w:szCs w:val="28"/>
          <w:lang w:val="ru-RU"/>
        </w:rPr>
        <w:t>муниципального</w:t>
      </w:r>
      <w:r w:rsidRPr="00D809E6">
        <w:rPr>
          <w:rFonts w:ascii="Times New Roman" w:eastAsia="Times New Roman" w:hAnsi="Times New Roman" w:cs="Times New Roman"/>
          <w:sz w:val="28"/>
          <w:szCs w:val="28"/>
          <w:lang w:val="ru-RU" w:eastAsia="ru-RU" w:bidi="ar-SA"/>
        </w:rPr>
        <w:t>округа</w:t>
      </w:r>
      <w:proofErr w:type="spellEnd"/>
    </w:p>
    <w:p w:rsidR="00D809E6" w:rsidRPr="00D809E6" w:rsidRDefault="00D809E6" w:rsidP="00D809E6">
      <w:pPr>
        <w:widowControl w:val="0"/>
        <w:suppressAutoHyphens/>
        <w:autoSpaceDE w:val="0"/>
        <w:autoSpaceDN w:val="0"/>
        <w:adjustRightInd w:val="0"/>
        <w:ind w:firstLine="720"/>
        <w:jc w:val="center"/>
        <w:rPr>
          <w:rFonts w:ascii="Times New Roman" w:eastAsia="Times New Roman" w:hAnsi="Times New Roman" w:cs="Times New Roman"/>
          <w:sz w:val="28"/>
          <w:szCs w:val="28"/>
          <w:lang w:val="ru-RU" w:eastAsia="ru-RU" w:bidi="ar-SA"/>
        </w:rPr>
      </w:pPr>
      <w:r w:rsidRPr="00D809E6">
        <w:rPr>
          <w:rFonts w:ascii="Times New Roman" w:eastAsia="Times New Roman" w:hAnsi="Times New Roman" w:cs="Times New Roman"/>
          <w:sz w:val="28"/>
          <w:szCs w:val="28"/>
          <w:lang w:val="ru-RU" w:eastAsia="ru-RU" w:bidi="ar-SA"/>
        </w:rPr>
        <w:t xml:space="preserve"> Ставропольского края, «Модернизация, развитие и содержание коммунального хозяйства</w:t>
      </w:r>
    </w:p>
    <w:p w:rsidR="00D809E6" w:rsidRPr="00D809E6" w:rsidRDefault="00D809E6" w:rsidP="00D809E6">
      <w:pPr>
        <w:widowControl w:val="0"/>
        <w:suppressAutoHyphens/>
        <w:autoSpaceDE w:val="0"/>
        <w:autoSpaceDN w:val="0"/>
        <w:adjustRightInd w:val="0"/>
        <w:ind w:firstLine="720"/>
        <w:jc w:val="center"/>
        <w:rPr>
          <w:rFonts w:ascii="Times New Roman" w:eastAsia="Times New Roman" w:hAnsi="Times New Roman" w:cs="Times New Roman"/>
          <w:sz w:val="28"/>
          <w:szCs w:val="28"/>
          <w:lang w:val="ru-RU" w:eastAsia="ru-RU" w:bidi="ar-SA"/>
        </w:rPr>
      </w:pPr>
      <w:r w:rsidRPr="00D809E6">
        <w:rPr>
          <w:rFonts w:ascii="Times New Roman" w:eastAsia="Times New Roman" w:hAnsi="Times New Roman" w:cs="Times New Roman"/>
          <w:sz w:val="28"/>
          <w:szCs w:val="28"/>
          <w:lang w:val="ru-RU" w:eastAsia="ru-RU" w:bidi="ar-SA"/>
        </w:rPr>
        <w:t xml:space="preserve">Советского </w:t>
      </w:r>
      <w:r w:rsidR="00770A19">
        <w:rPr>
          <w:rFonts w:ascii="Times New Roman" w:hAnsi="Times New Roman" w:cs="Times New Roman"/>
          <w:sz w:val="28"/>
          <w:szCs w:val="28"/>
          <w:lang w:val="ru-RU"/>
        </w:rPr>
        <w:t>муниципального</w:t>
      </w:r>
      <w:r w:rsidRPr="00D809E6">
        <w:rPr>
          <w:rFonts w:ascii="Times New Roman" w:eastAsia="Times New Roman" w:hAnsi="Times New Roman" w:cs="Times New Roman"/>
          <w:sz w:val="28"/>
          <w:szCs w:val="28"/>
          <w:lang w:val="ru-RU" w:eastAsia="ru-RU" w:bidi="ar-SA"/>
        </w:rPr>
        <w:t xml:space="preserve"> округа Ставропольского края», подпрограмм и их </w:t>
      </w:r>
      <w:proofErr w:type="gramStart"/>
      <w:r w:rsidRPr="00D809E6">
        <w:rPr>
          <w:rFonts w:ascii="Times New Roman" w:eastAsia="Times New Roman" w:hAnsi="Times New Roman" w:cs="Times New Roman"/>
          <w:sz w:val="28"/>
          <w:szCs w:val="28"/>
          <w:lang w:val="ru-RU" w:eastAsia="ru-RU" w:bidi="ar-SA"/>
        </w:rPr>
        <w:t>значениях</w:t>
      </w:r>
      <w:proofErr w:type="gramEnd"/>
    </w:p>
    <w:p w:rsidR="00D809E6" w:rsidRPr="00D809E6" w:rsidRDefault="00D809E6" w:rsidP="00770A19">
      <w:pPr>
        <w:widowControl w:val="0"/>
        <w:suppressAutoHyphens/>
        <w:autoSpaceDE w:val="0"/>
        <w:autoSpaceDN w:val="0"/>
        <w:adjustRightInd w:val="0"/>
        <w:ind w:right="-598" w:firstLine="720"/>
        <w:jc w:val="center"/>
        <w:rPr>
          <w:rFonts w:ascii="Times New Roman" w:eastAsia="Times New Roman" w:hAnsi="Times New Roman" w:cs="Times New Roman"/>
          <w:sz w:val="28"/>
          <w:szCs w:val="28"/>
          <w:lang w:val="ru-RU" w:eastAsia="ru-RU" w:bidi="ar-SA"/>
        </w:rPr>
      </w:pPr>
    </w:p>
    <w:p w:rsidR="00D809E6" w:rsidRPr="00D809E6" w:rsidRDefault="00D809E6" w:rsidP="00770A19">
      <w:pPr>
        <w:widowControl w:val="0"/>
        <w:suppressAutoHyphens/>
        <w:autoSpaceDE w:val="0"/>
        <w:autoSpaceDN w:val="0"/>
        <w:adjustRightInd w:val="0"/>
        <w:ind w:right="-598" w:firstLine="720"/>
        <w:jc w:val="both"/>
        <w:rPr>
          <w:rFonts w:ascii="Times New Roman" w:eastAsia="Times New Roman" w:hAnsi="Times New Roman" w:cs="Times New Roman"/>
          <w:bCs/>
          <w:sz w:val="24"/>
          <w:szCs w:val="24"/>
          <w:lang w:val="ru-RU" w:eastAsia="ru-RU" w:bidi="ar-SA"/>
        </w:rPr>
      </w:pPr>
      <w:r w:rsidRPr="00D809E6">
        <w:rPr>
          <w:rFonts w:ascii="Times New Roman" w:eastAsia="Times New Roman" w:hAnsi="Times New Roman" w:cs="Times New Roman"/>
          <w:lang w:val="ru-RU" w:eastAsia="ru-RU" w:bidi="ar-SA"/>
        </w:rPr>
        <w:t>&lt;</w:t>
      </w:r>
      <w:r w:rsidRPr="00D809E6">
        <w:rPr>
          <w:rFonts w:ascii="Times New Roman" w:eastAsia="Times New Roman" w:hAnsi="Times New Roman" w:cs="Times New Roman"/>
          <w:sz w:val="24"/>
          <w:szCs w:val="24"/>
          <w:lang w:val="ru-RU" w:eastAsia="ru-RU" w:bidi="ar-SA"/>
        </w:rPr>
        <w:t>1</w:t>
      </w:r>
      <w:proofErr w:type="gramStart"/>
      <w:r w:rsidRPr="00D809E6">
        <w:rPr>
          <w:rFonts w:ascii="Times New Roman" w:eastAsia="Times New Roman" w:hAnsi="Times New Roman" w:cs="Times New Roman"/>
          <w:sz w:val="24"/>
          <w:szCs w:val="24"/>
          <w:lang w:val="ru-RU" w:eastAsia="ru-RU" w:bidi="ar-SA"/>
        </w:rPr>
        <w:t>&gt;Д</w:t>
      </w:r>
      <w:proofErr w:type="gramEnd"/>
      <w:r w:rsidRPr="00D809E6">
        <w:rPr>
          <w:rFonts w:ascii="Times New Roman" w:eastAsia="Times New Roman" w:hAnsi="Times New Roman" w:cs="Times New Roman"/>
          <w:sz w:val="24"/>
          <w:szCs w:val="24"/>
          <w:lang w:val="ru-RU" w:eastAsia="ru-RU" w:bidi="ar-SA"/>
        </w:rPr>
        <w:t xml:space="preserve">алее в настоящем Приложении используются сокращения: </w:t>
      </w:r>
      <w:r w:rsidR="00AE75F7">
        <w:rPr>
          <w:rFonts w:ascii="Times New Roman" w:eastAsia="Times New Roman" w:hAnsi="Times New Roman" w:cs="Times New Roman"/>
          <w:sz w:val="24"/>
          <w:szCs w:val="24"/>
          <w:lang w:val="ru-RU" w:eastAsia="ru-RU" w:bidi="ar-SA"/>
        </w:rPr>
        <w:t xml:space="preserve">округ – </w:t>
      </w:r>
      <w:r w:rsidRPr="00D809E6">
        <w:rPr>
          <w:rFonts w:ascii="Times New Roman" w:eastAsia="Times New Roman" w:hAnsi="Times New Roman" w:cs="Times New Roman"/>
          <w:sz w:val="24"/>
          <w:szCs w:val="24"/>
          <w:lang w:val="ru-RU" w:eastAsia="ru-RU" w:bidi="ar-SA"/>
        </w:rPr>
        <w:t xml:space="preserve">Советский </w:t>
      </w:r>
      <w:r w:rsidR="00AE75F7">
        <w:rPr>
          <w:rFonts w:ascii="Times New Roman" w:eastAsia="Times New Roman" w:hAnsi="Times New Roman" w:cs="Times New Roman"/>
          <w:sz w:val="24"/>
          <w:szCs w:val="24"/>
          <w:lang w:val="ru-RU" w:eastAsia="ru-RU" w:bidi="ar-SA"/>
        </w:rPr>
        <w:t xml:space="preserve">муниципальный </w:t>
      </w:r>
      <w:r w:rsidRPr="00D809E6">
        <w:rPr>
          <w:rFonts w:ascii="Times New Roman" w:eastAsia="Times New Roman" w:hAnsi="Times New Roman" w:cs="Times New Roman"/>
          <w:sz w:val="24"/>
          <w:szCs w:val="24"/>
          <w:lang w:val="ru-RU" w:eastAsia="ru-RU" w:bidi="ar-SA"/>
        </w:rPr>
        <w:t xml:space="preserve">округ Ставропольского края; Программа –  </w:t>
      </w:r>
      <w:proofErr w:type="spellStart"/>
      <w:r w:rsidR="00770A19">
        <w:rPr>
          <w:rFonts w:ascii="Times New Roman" w:hAnsi="Times New Roman" w:cs="Times New Roman"/>
          <w:sz w:val="24"/>
          <w:szCs w:val="24"/>
          <w:lang w:val="ru-RU"/>
        </w:rPr>
        <w:t>муниципальная</w:t>
      </w:r>
      <w:r w:rsidRPr="00D809E6">
        <w:rPr>
          <w:rFonts w:ascii="Times New Roman" w:eastAsia="Times New Roman" w:hAnsi="Times New Roman" w:cs="Times New Roman"/>
          <w:sz w:val="24"/>
          <w:szCs w:val="24"/>
          <w:lang w:val="ru-RU" w:eastAsia="ru-RU" w:bidi="ar-SA"/>
        </w:rPr>
        <w:t>программа</w:t>
      </w:r>
      <w:proofErr w:type="spellEnd"/>
      <w:r w:rsidRPr="00D809E6">
        <w:rPr>
          <w:rFonts w:ascii="Times New Roman" w:eastAsia="Times New Roman" w:hAnsi="Times New Roman" w:cs="Times New Roman"/>
          <w:sz w:val="24"/>
          <w:szCs w:val="24"/>
          <w:lang w:val="ru-RU" w:eastAsia="ru-RU" w:bidi="ar-SA"/>
        </w:rPr>
        <w:t xml:space="preserve"> округа «Модернизация, развитие и содержание коммунального хозяйства Советского </w:t>
      </w:r>
      <w:r w:rsidR="00770A19">
        <w:rPr>
          <w:rFonts w:ascii="Times New Roman" w:hAnsi="Times New Roman" w:cs="Times New Roman"/>
          <w:sz w:val="24"/>
          <w:szCs w:val="24"/>
          <w:lang w:val="ru-RU"/>
        </w:rPr>
        <w:t>муниципального</w:t>
      </w:r>
      <w:r w:rsidRPr="00D809E6">
        <w:rPr>
          <w:rFonts w:ascii="Times New Roman" w:eastAsia="Times New Roman" w:hAnsi="Times New Roman" w:cs="Times New Roman"/>
          <w:sz w:val="24"/>
          <w:szCs w:val="24"/>
          <w:lang w:val="ru-RU" w:eastAsia="ru-RU" w:bidi="ar-SA"/>
        </w:rPr>
        <w:t xml:space="preserve"> округа Ставропольского края»; </w:t>
      </w:r>
      <w:proofErr w:type="spellStart"/>
      <w:r w:rsidRPr="00D809E6">
        <w:rPr>
          <w:rFonts w:ascii="Times New Roman" w:eastAsia="Times New Roman" w:hAnsi="Times New Roman" w:cs="Times New Roman"/>
          <w:sz w:val="24"/>
          <w:szCs w:val="24"/>
          <w:lang w:val="ru-RU" w:eastAsia="ru-RU" w:bidi="ar-SA"/>
        </w:rPr>
        <w:t>ОГТиМХ</w:t>
      </w:r>
      <w:proofErr w:type="spellEnd"/>
      <w:r w:rsidRPr="00D809E6">
        <w:rPr>
          <w:rFonts w:ascii="Times New Roman" w:eastAsia="Times New Roman" w:hAnsi="Times New Roman" w:cs="Times New Roman"/>
          <w:sz w:val="24"/>
          <w:szCs w:val="24"/>
          <w:lang w:val="ru-RU" w:eastAsia="ru-RU" w:bidi="ar-SA"/>
        </w:rPr>
        <w:t xml:space="preserve"> – отдел градостроительства, транспорта и муниципального хозяйства администрации округа; ОГХ – отдел городского хозяйства администрации округа</w:t>
      </w:r>
      <w:r w:rsidRPr="00D809E6">
        <w:rPr>
          <w:rFonts w:ascii="Times New Roman" w:eastAsia="Times New Roman" w:hAnsi="Times New Roman" w:cs="Times New Roman"/>
          <w:bCs/>
          <w:sz w:val="24"/>
          <w:szCs w:val="24"/>
          <w:lang w:val="ru-RU" w:eastAsia="ru-RU" w:bidi="ar-SA"/>
        </w:rPr>
        <w:t xml:space="preserve">; </w:t>
      </w:r>
      <w:proofErr w:type="spellStart"/>
      <w:r w:rsidRPr="00D809E6">
        <w:rPr>
          <w:rFonts w:ascii="Times New Roman" w:eastAsia="Times New Roman" w:hAnsi="Times New Roman" w:cs="Times New Roman"/>
          <w:bCs/>
          <w:sz w:val="24"/>
          <w:szCs w:val="24"/>
          <w:lang w:val="ru-RU" w:eastAsia="ru-RU" w:bidi="ar-SA"/>
        </w:rPr>
        <w:t>ООБиСР</w:t>
      </w:r>
      <w:proofErr w:type="spellEnd"/>
      <w:r w:rsidRPr="00D809E6">
        <w:rPr>
          <w:rFonts w:ascii="Times New Roman" w:eastAsia="Times New Roman" w:hAnsi="Times New Roman" w:cs="Times New Roman"/>
          <w:bCs/>
          <w:sz w:val="24"/>
          <w:szCs w:val="24"/>
          <w:lang w:val="ru-RU" w:eastAsia="ru-RU" w:bidi="ar-SA"/>
        </w:rPr>
        <w:t xml:space="preserve"> – </w:t>
      </w:r>
      <w:r w:rsidRPr="00D809E6">
        <w:rPr>
          <w:rFonts w:ascii="Times New Roman" w:eastAsia="Times New Roman" w:hAnsi="Times New Roman" w:cs="Times New Roman"/>
          <w:sz w:val="24"/>
          <w:szCs w:val="24"/>
          <w:lang w:val="ru-RU" w:eastAsia="ru-RU" w:bidi="ar-SA"/>
        </w:rPr>
        <w:t xml:space="preserve">отдел общественной безопасности и социального развития администрации округа; ТО – </w:t>
      </w:r>
      <w:r w:rsidRPr="00D809E6">
        <w:rPr>
          <w:rFonts w:ascii="Times New Roman" w:eastAsia="Times New Roman" w:hAnsi="Times New Roman" w:cs="Times New Roman"/>
          <w:bCs/>
          <w:sz w:val="24"/>
          <w:szCs w:val="24"/>
          <w:lang w:val="ru-RU" w:eastAsia="ru-RU" w:bidi="ar-SA"/>
        </w:rPr>
        <w:t>территориальные органы администрации округа; ТКО – твердые коммунальные отходы</w:t>
      </w:r>
    </w:p>
    <w:p w:rsidR="00D809E6" w:rsidRPr="00D809E6" w:rsidRDefault="00D809E6" w:rsidP="00D809E6">
      <w:pPr>
        <w:widowControl w:val="0"/>
        <w:suppressAutoHyphens/>
        <w:autoSpaceDE w:val="0"/>
        <w:autoSpaceDN w:val="0"/>
        <w:adjustRightInd w:val="0"/>
        <w:ind w:right="175" w:firstLine="720"/>
        <w:jc w:val="both"/>
        <w:rPr>
          <w:rFonts w:ascii="Times New Roman" w:eastAsia="Times New Roman" w:hAnsi="Times New Roman" w:cs="Times New Roman"/>
          <w:sz w:val="24"/>
          <w:szCs w:val="24"/>
          <w:lang w:val="ru-RU" w:eastAsia="ru-RU" w:bidi="ar-SA"/>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6"/>
        <w:gridCol w:w="11"/>
        <w:gridCol w:w="11"/>
        <w:gridCol w:w="7"/>
        <w:gridCol w:w="6"/>
        <w:gridCol w:w="12"/>
        <w:gridCol w:w="10"/>
        <w:gridCol w:w="7"/>
        <w:gridCol w:w="7"/>
        <w:gridCol w:w="2314"/>
        <w:gridCol w:w="9"/>
        <w:gridCol w:w="9"/>
        <w:gridCol w:w="13"/>
        <w:gridCol w:w="10"/>
        <w:gridCol w:w="7"/>
        <w:gridCol w:w="14"/>
        <w:gridCol w:w="17"/>
        <w:gridCol w:w="13"/>
        <w:gridCol w:w="4"/>
        <w:gridCol w:w="612"/>
        <w:gridCol w:w="9"/>
        <w:gridCol w:w="22"/>
        <w:gridCol w:w="14"/>
        <w:gridCol w:w="158"/>
        <w:gridCol w:w="25"/>
        <w:gridCol w:w="10"/>
        <w:gridCol w:w="612"/>
        <w:gridCol w:w="9"/>
        <w:gridCol w:w="24"/>
        <w:gridCol w:w="14"/>
        <w:gridCol w:w="15"/>
        <w:gridCol w:w="26"/>
        <w:gridCol w:w="9"/>
        <w:gridCol w:w="895"/>
        <w:gridCol w:w="27"/>
        <w:gridCol w:w="20"/>
        <w:gridCol w:w="15"/>
        <w:gridCol w:w="26"/>
        <w:gridCol w:w="9"/>
        <w:gridCol w:w="1063"/>
        <w:gridCol w:w="22"/>
        <w:gridCol w:w="13"/>
        <w:gridCol w:w="26"/>
        <w:gridCol w:w="10"/>
        <w:gridCol w:w="943"/>
        <w:gridCol w:w="13"/>
        <w:gridCol w:w="27"/>
        <w:gridCol w:w="10"/>
        <w:gridCol w:w="771"/>
        <w:gridCol w:w="42"/>
        <w:gridCol w:w="27"/>
        <w:gridCol w:w="10"/>
        <w:gridCol w:w="773"/>
        <w:gridCol w:w="43"/>
        <w:gridCol w:w="25"/>
        <w:gridCol w:w="10"/>
        <w:gridCol w:w="774"/>
        <w:gridCol w:w="41"/>
        <w:gridCol w:w="25"/>
        <w:gridCol w:w="152"/>
        <w:gridCol w:w="635"/>
        <w:gridCol w:w="65"/>
        <w:gridCol w:w="9"/>
        <w:gridCol w:w="779"/>
        <w:gridCol w:w="70"/>
        <w:gridCol w:w="1"/>
        <w:gridCol w:w="784"/>
        <w:gridCol w:w="67"/>
        <w:gridCol w:w="3"/>
        <w:gridCol w:w="2312"/>
        <w:gridCol w:w="29"/>
        <w:gridCol w:w="99"/>
        <w:gridCol w:w="44"/>
        <w:gridCol w:w="64"/>
      </w:tblGrid>
      <w:tr w:rsidR="00F94A32" w:rsidRPr="00D809E6" w:rsidTr="00207B48">
        <w:trPr>
          <w:gridAfter w:val="4"/>
          <w:wAfter w:w="236" w:type="dxa"/>
        </w:trPr>
        <w:tc>
          <w:tcPr>
            <w:tcW w:w="746" w:type="dxa"/>
            <w:vMerge w:val="restart"/>
          </w:tcPr>
          <w:p w:rsidR="00D809E6" w:rsidRPr="00D809E6" w:rsidRDefault="00D809E6" w:rsidP="00D809E6">
            <w:pPr>
              <w:widowControl w:val="0"/>
              <w:suppressAutoHyphens/>
              <w:autoSpaceDE w:val="0"/>
              <w:autoSpaceDN w:val="0"/>
              <w:adjustRightInd w:val="0"/>
              <w:ind w:firstLine="720"/>
              <w:jc w:val="both"/>
              <w:rPr>
                <w:rFonts w:ascii="Times New Roman" w:eastAsia="Times New Roman" w:hAnsi="Times New Roman" w:cs="Times New Roman"/>
                <w:sz w:val="24"/>
                <w:szCs w:val="24"/>
                <w:lang w:val="ru-RU" w:eastAsia="ru-RU" w:bidi="ar-SA"/>
              </w:rPr>
            </w:pPr>
          </w:p>
        </w:tc>
        <w:tc>
          <w:tcPr>
            <w:tcW w:w="2394" w:type="dxa"/>
            <w:gridSpan w:val="10"/>
            <w:vMerge w:val="restart"/>
          </w:tcPr>
          <w:p w:rsidR="00D809E6" w:rsidRPr="00D809E6" w:rsidRDefault="00D809E6" w:rsidP="00D809E6">
            <w:pPr>
              <w:widowControl w:val="0"/>
              <w:suppressAutoHyphens/>
              <w:autoSpaceDE w:val="0"/>
              <w:autoSpaceDN w:val="0"/>
              <w:adjustRightInd w:val="0"/>
              <w:jc w:val="both"/>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xml:space="preserve">Наименование индикатора достижения цели </w:t>
            </w:r>
          </w:p>
        </w:tc>
        <w:tc>
          <w:tcPr>
            <w:tcW w:w="708" w:type="dxa"/>
            <w:gridSpan w:val="10"/>
            <w:vMerge w:val="restart"/>
          </w:tcPr>
          <w:p w:rsidR="00D809E6" w:rsidRPr="00D809E6" w:rsidRDefault="00D809E6" w:rsidP="00D809E6">
            <w:pPr>
              <w:widowControl w:val="0"/>
              <w:suppressAutoHyphens/>
              <w:autoSpaceDE w:val="0"/>
              <w:autoSpaceDN w:val="0"/>
              <w:adjustRightInd w:val="0"/>
              <w:ind w:firstLine="720"/>
              <w:jc w:val="both"/>
              <w:rPr>
                <w:rFonts w:ascii="Times New Roman" w:eastAsia="Times New Roman" w:hAnsi="Times New Roman" w:cs="Times New Roman"/>
                <w:sz w:val="22"/>
                <w:szCs w:val="22"/>
                <w:lang w:val="ru-RU" w:eastAsia="ru-RU" w:bidi="ar-SA"/>
              </w:rPr>
            </w:pPr>
          </w:p>
          <w:p w:rsidR="00D809E6" w:rsidRPr="00D809E6" w:rsidRDefault="00D809E6" w:rsidP="00D809E6">
            <w:pPr>
              <w:widowControl w:val="0"/>
              <w:suppressAutoHyphens/>
              <w:autoSpaceDE w:val="0"/>
              <w:autoSpaceDN w:val="0"/>
              <w:adjustRightInd w:val="0"/>
              <w:ind w:hanging="26"/>
              <w:jc w:val="both"/>
              <w:rPr>
                <w:rFonts w:ascii="Times New Roman" w:eastAsia="Times New Roman" w:hAnsi="Times New Roman" w:cs="Times New Roman"/>
                <w:sz w:val="22"/>
                <w:szCs w:val="22"/>
                <w:lang w:val="ru-RU" w:eastAsia="ru-RU" w:bidi="ar-SA"/>
              </w:rPr>
            </w:pPr>
            <w:r w:rsidRPr="00D809E6">
              <w:rPr>
                <w:rFonts w:ascii="Times New Roman" w:eastAsia="Times New Roman" w:hAnsi="Times New Roman" w:cs="Times New Roman"/>
                <w:sz w:val="22"/>
                <w:szCs w:val="22"/>
                <w:lang w:val="ru-RU" w:eastAsia="ru-RU" w:bidi="ar-SA"/>
              </w:rPr>
              <w:t xml:space="preserve">Ед. </w:t>
            </w:r>
            <w:proofErr w:type="spellStart"/>
            <w:r w:rsidRPr="00D809E6">
              <w:rPr>
                <w:rFonts w:ascii="Times New Roman" w:eastAsia="Times New Roman" w:hAnsi="Times New Roman" w:cs="Times New Roman"/>
                <w:sz w:val="22"/>
                <w:szCs w:val="22"/>
                <w:lang w:val="ru-RU" w:eastAsia="ru-RU" w:bidi="ar-SA"/>
              </w:rPr>
              <w:t>изм</w:t>
            </w:r>
            <w:proofErr w:type="spellEnd"/>
            <w:r w:rsidRPr="00D809E6">
              <w:rPr>
                <w:rFonts w:ascii="Times New Roman" w:eastAsia="Times New Roman" w:hAnsi="Times New Roman" w:cs="Times New Roman"/>
                <w:sz w:val="22"/>
                <w:szCs w:val="22"/>
                <w:lang w:val="ru-RU" w:eastAsia="ru-RU" w:bidi="ar-SA"/>
              </w:rPr>
              <w:t>.</w:t>
            </w:r>
          </w:p>
        </w:tc>
        <w:tc>
          <w:tcPr>
            <w:tcW w:w="9093" w:type="dxa"/>
            <w:gridSpan w:val="46"/>
            <w:vAlign w:val="bottom"/>
          </w:tcPr>
          <w:p w:rsidR="00D809E6" w:rsidRPr="00D809E6" w:rsidRDefault="00D809E6" w:rsidP="00D809E6">
            <w:pPr>
              <w:suppressAutoHyphens/>
              <w:jc w:val="center"/>
              <w:rPr>
                <w:rFonts w:ascii="Times New Roman" w:hAnsi="Times New Roman" w:cs="Times New Roman"/>
                <w:lang w:val="ru-RU"/>
              </w:rPr>
            </w:pPr>
            <w:r w:rsidRPr="00D809E6">
              <w:rPr>
                <w:rFonts w:ascii="Times New Roman" w:hAnsi="Times New Roman" w:cs="Times New Roman"/>
                <w:sz w:val="24"/>
                <w:szCs w:val="24"/>
                <w:lang w:val="ru-RU"/>
              </w:rPr>
              <w:t>Значение целевого индикатора и показателя программы по годам</w:t>
            </w:r>
          </w:p>
        </w:tc>
        <w:tc>
          <w:tcPr>
            <w:tcW w:w="2382" w:type="dxa"/>
            <w:gridSpan w:val="3"/>
            <w:vMerge w:val="restart"/>
          </w:tcPr>
          <w:p w:rsidR="00D809E6" w:rsidRPr="00D809E6" w:rsidRDefault="00D809E6" w:rsidP="00D809E6">
            <w:pPr>
              <w:suppressAutoHyphens/>
              <w:jc w:val="center"/>
              <w:rPr>
                <w:rFonts w:ascii="Times New Roman" w:hAnsi="Times New Roman" w:cs="Times New Roman"/>
                <w:lang w:val="ru-RU"/>
              </w:rPr>
            </w:pPr>
            <w:r w:rsidRPr="00D809E6">
              <w:rPr>
                <w:rFonts w:ascii="Times New Roman" w:hAnsi="Times New Roman" w:cs="Times New Roman"/>
                <w:lang w:val="ru-RU"/>
              </w:rPr>
              <w:t>Источник информации</w:t>
            </w:r>
          </w:p>
          <w:p w:rsidR="00D809E6" w:rsidRPr="00D809E6" w:rsidRDefault="00D809E6" w:rsidP="00D809E6">
            <w:pPr>
              <w:suppressAutoHyphens/>
              <w:jc w:val="center"/>
              <w:rPr>
                <w:rFonts w:ascii="Times New Roman" w:hAnsi="Times New Roman" w:cs="Times New Roman"/>
                <w:lang w:val="ru-RU"/>
              </w:rPr>
            </w:pPr>
            <w:proofErr w:type="gramStart"/>
            <w:r w:rsidRPr="00D809E6">
              <w:rPr>
                <w:rFonts w:ascii="Times New Roman" w:hAnsi="Times New Roman" w:cs="Times New Roman"/>
                <w:lang w:val="ru-RU"/>
              </w:rPr>
              <w:t>(методика</w:t>
            </w:r>
            <w:proofErr w:type="gramEnd"/>
          </w:p>
          <w:p w:rsidR="00D809E6" w:rsidRPr="00D809E6" w:rsidRDefault="00D809E6" w:rsidP="00D809E6">
            <w:pPr>
              <w:widowControl w:val="0"/>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расчета)*</w:t>
            </w:r>
          </w:p>
        </w:tc>
      </w:tr>
      <w:tr w:rsidR="000941E6" w:rsidRPr="00D809E6" w:rsidTr="00207B48">
        <w:trPr>
          <w:gridAfter w:val="4"/>
          <w:wAfter w:w="236" w:type="dxa"/>
        </w:trPr>
        <w:tc>
          <w:tcPr>
            <w:tcW w:w="746" w:type="dxa"/>
            <w:vMerge/>
          </w:tcPr>
          <w:p w:rsidR="006763C8" w:rsidRPr="00D809E6" w:rsidRDefault="006763C8" w:rsidP="00D809E6">
            <w:pPr>
              <w:widowControl w:val="0"/>
              <w:suppressAutoHyphens/>
              <w:autoSpaceDE w:val="0"/>
              <w:autoSpaceDN w:val="0"/>
              <w:adjustRightInd w:val="0"/>
              <w:ind w:firstLine="720"/>
              <w:jc w:val="both"/>
              <w:rPr>
                <w:rFonts w:ascii="Times New Roman" w:eastAsia="Times New Roman" w:hAnsi="Times New Roman" w:cs="Times New Roman"/>
                <w:sz w:val="24"/>
                <w:szCs w:val="24"/>
                <w:lang w:val="ru-RU" w:eastAsia="ru-RU" w:bidi="ar-SA"/>
              </w:rPr>
            </w:pPr>
          </w:p>
        </w:tc>
        <w:tc>
          <w:tcPr>
            <w:tcW w:w="2394" w:type="dxa"/>
            <w:gridSpan w:val="10"/>
            <w:vMerge/>
          </w:tcPr>
          <w:p w:rsidR="006763C8" w:rsidRPr="00D809E6" w:rsidRDefault="006763C8" w:rsidP="00D809E6">
            <w:pPr>
              <w:widowControl w:val="0"/>
              <w:suppressAutoHyphens/>
              <w:autoSpaceDE w:val="0"/>
              <w:autoSpaceDN w:val="0"/>
              <w:adjustRightInd w:val="0"/>
              <w:ind w:firstLine="720"/>
              <w:jc w:val="both"/>
              <w:rPr>
                <w:rFonts w:ascii="Times New Roman" w:eastAsia="Times New Roman" w:hAnsi="Times New Roman" w:cs="Times New Roman"/>
                <w:sz w:val="24"/>
                <w:szCs w:val="24"/>
                <w:lang w:val="ru-RU" w:eastAsia="ru-RU" w:bidi="ar-SA"/>
              </w:rPr>
            </w:pPr>
          </w:p>
        </w:tc>
        <w:tc>
          <w:tcPr>
            <w:tcW w:w="708" w:type="dxa"/>
            <w:gridSpan w:val="10"/>
            <w:vMerge/>
          </w:tcPr>
          <w:p w:rsidR="006763C8" w:rsidRPr="00D809E6" w:rsidRDefault="006763C8" w:rsidP="00D809E6">
            <w:pPr>
              <w:widowControl w:val="0"/>
              <w:suppressAutoHyphens/>
              <w:autoSpaceDE w:val="0"/>
              <w:autoSpaceDN w:val="0"/>
              <w:adjustRightInd w:val="0"/>
              <w:ind w:firstLine="720"/>
              <w:jc w:val="both"/>
              <w:rPr>
                <w:rFonts w:ascii="Times New Roman" w:eastAsia="Times New Roman" w:hAnsi="Times New Roman" w:cs="Times New Roman"/>
                <w:sz w:val="24"/>
                <w:szCs w:val="24"/>
                <w:lang w:val="ru-RU" w:eastAsia="ru-RU" w:bidi="ar-SA"/>
              </w:rPr>
            </w:pPr>
          </w:p>
        </w:tc>
        <w:tc>
          <w:tcPr>
            <w:tcW w:w="850" w:type="dxa"/>
            <w:gridSpan w:val="7"/>
            <w:vAlign w:val="center"/>
          </w:tcPr>
          <w:p w:rsidR="006763C8" w:rsidRPr="00D809E6" w:rsidRDefault="006763C8" w:rsidP="00D809E6">
            <w:pPr>
              <w:suppressAutoHyphens/>
              <w:jc w:val="center"/>
              <w:rPr>
                <w:rFonts w:ascii="Times New Roman" w:hAnsi="Times New Roman" w:cs="Times New Roman"/>
                <w:lang w:val="ru-RU"/>
              </w:rPr>
            </w:pPr>
            <w:r w:rsidRPr="00D809E6">
              <w:rPr>
                <w:rFonts w:ascii="Times New Roman" w:hAnsi="Times New Roman" w:cs="Times New Roman"/>
                <w:lang w:val="ru-RU"/>
              </w:rPr>
              <w:t>2017 г.</w:t>
            </w:r>
          </w:p>
        </w:tc>
        <w:tc>
          <w:tcPr>
            <w:tcW w:w="1010" w:type="dxa"/>
            <w:gridSpan w:val="7"/>
            <w:vAlign w:val="center"/>
          </w:tcPr>
          <w:p w:rsidR="006763C8" w:rsidRPr="00D809E6" w:rsidRDefault="006763C8" w:rsidP="00D809E6">
            <w:pPr>
              <w:suppressAutoHyphens/>
              <w:jc w:val="center"/>
              <w:rPr>
                <w:rFonts w:ascii="Times New Roman" w:hAnsi="Times New Roman" w:cs="Times New Roman"/>
                <w:lang w:val="ru-RU"/>
              </w:rPr>
            </w:pPr>
            <w:r w:rsidRPr="00D809E6">
              <w:rPr>
                <w:rFonts w:ascii="Times New Roman" w:hAnsi="Times New Roman" w:cs="Times New Roman"/>
                <w:lang w:val="ru-RU"/>
              </w:rPr>
              <w:t>2018 г.</w:t>
            </w:r>
          </w:p>
        </w:tc>
        <w:tc>
          <w:tcPr>
            <w:tcW w:w="1133" w:type="dxa"/>
            <w:gridSpan w:val="5"/>
            <w:vAlign w:val="center"/>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lang w:val="ru-RU"/>
              </w:rPr>
              <w:t>2019 г</w:t>
            </w:r>
            <w:r w:rsidRPr="00D809E6">
              <w:rPr>
                <w:rFonts w:ascii="Times New Roman" w:hAnsi="Times New Roman" w:cs="Times New Roman"/>
              </w:rPr>
              <w:t>.</w:t>
            </w:r>
          </w:p>
        </w:tc>
        <w:tc>
          <w:tcPr>
            <w:tcW w:w="1014" w:type="dxa"/>
            <w:gridSpan w:val="5"/>
            <w:vAlign w:val="center"/>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rPr>
              <w:t>2020 г.</w:t>
            </w:r>
          </w:p>
        </w:tc>
        <w:tc>
          <w:tcPr>
            <w:tcW w:w="821" w:type="dxa"/>
            <w:gridSpan w:val="4"/>
            <w:vAlign w:val="center"/>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rPr>
              <w:t>2021 г.</w:t>
            </w:r>
          </w:p>
        </w:tc>
        <w:tc>
          <w:tcPr>
            <w:tcW w:w="852" w:type="dxa"/>
            <w:gridSpan w:val="4"/>
            <w:vAlign w:val="center"/>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2022г.</w:t>
            </w:r>
          </w:p>
        </w:tc>
        <w:tc>
          <w:tcPr>
            <w:tcW w:w="852" w:type="dxa"/>
            <w:gridSpan w:val="4"/>
            <w:vAlign w:val="center"/>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2023 г</w:t>
            </w:r>
          </w:p>
        </w:tc>
        <w:tc>
          <w:tcPr>
            <w:tcW w:w="853" w:type="dxa"/>
            <w:gridSpan w:val="4"/>
            <w:vAlign w:val="center"/>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2024 г.</w:t>
            </w:r>
          </w:p>
        </w:tc>
        <w:tc>
          <w:tcPr>
            <w:tcW w:w="923" w:type="dxa"/>
            <w:gridSpan w:val="4"/>
            <w:vAlign w:val="center"/>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2025 г.</w:t>
            </w:r>
          </w:p>
        </w:tc>
        <w:tc>
          <w:tcPr>
            <w:tcW w:w="785" w:type="dxa"/>
            <w:gridSpan w:val="2"/>
            <w:vAlign w:val="center"/>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2026 г.</w:t>
            </w:r>
          </w:p>
        </w:tc>
        <w:tc>
          <w:tcPr>
            <w:tcW w:w="2382" w:type="dxa"/>
            <w:gridSpan w:val="3"/>
            <w:vMerge/>
          </w:tcPr>
          <w:p w:rsidR="006763C8" w:rsidRPr="00D809E6" w:rsidRDefault="006763C8" w:rsidP="00D809E6">
            <w:pPr>
              <w:widowControl w:val="0"/>
              <w:suppressAutoHyphens/>
              <w:autoSpaceDE w:val="0"/>
              <w:autoSpaceDN w:val="0"/>
              <w:adjustRightInd w:val="0"/>
              <w:jc w:val="both"/>
              <w:rPr>
                <w:rFonts w:ascii="Times New Roman" w:eastAsia="Times New Roman" w:hAnsi="Times New Roman" w:cs="Times New Roman"/>
                <w:sz w:val="24"/>
                <w:szCs w:val="24"/>
                <w:lang w:val="ru-RU" w:eastAsia="ru-RU" w:bidi="ar-SA"/>
              </w:rPr>
            </w:pPr>
          </w:p>
        </w:tc>
      </w:tr>
      <w:tr w:rsidR="000941E6" w:rsidRPr="00D809E6" w:rsidTr="00207B48">
        <w:trPr>
          <w:gridAfter w:val="4"/>
          <w:wAfter w:w="236" w:type="dxa"/>
        </w:trPr>
        <w:tc>
          <w:tcPr>
            <w:tcW w:w="746" w:type="dxa"/>
          </w:tcPr>
          <w:p w:rsidR="006763C8" w:rsidRPr="00D809E6" w:rsidRDefault="006763C8" w:rsidP="00D809E6">
            <w:pPr>
              <w:suppressAutoHyphens/>
              <w:rPr>
                <w:rFonts w:ascii="Times New Roman" w:hAnsi="Times New Roman" w:cs="Times New Roman"/>
              </w:rPr>
            </w:pPr>
            <w:r w:rsidRPr="00D809E6">
              <w:rPr>
                <w:rFonts w:ascii="Times New Roman" w:hAnsi="Times New Roman" w:cs="Times New Roman"/>
              </w:rPr>
              <w:t>1</w:t>
            </w:r>
          </w:p>
        </w:tc>
        <w:tc>
          <w:tcPr>
            <w:tcW w:w="2394" w:type="dxa"/>
            <w:gridSpan w:val="10"/>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rPr>
              <w:t>2</w:t>
            </w:r>
          </w:p>
        </w:tc>
        <w:tc>
          <w:tcPr>
            <w:tcW w:w="708" w:type="dxa"/>
            <w:gridSpan w:val="10"/>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rPr>
              <w:t>3</w:t>
            </w:r>
          </w:p>
        </w:tc>
        <w:tc>
          <w:tcPr>
            <w:tcW w:w="850" w:type="dxa"/>
            <w:gridSpan w:val="7"/>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rPr>
              <w:t>4</w:t>
            </w:r>
          </w:p>
        </w:tc>
        <w:tc>
          <w:tcPr>
            <w:tcW w:w="1010" w:type="dxa"/>
            <w:gridSpan w:val="7"/>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rPr>
              <w:t>5</w:t>
            </w:r>
          </w:p>
        </w:tc>
        <w:tc>
          <w:tcPr>
            <w:tcW w:w="1133" w:type="dxa"/>
            <w:gridSpan w:val="5"/>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rPr>
              <w:t>6</w:t>
            </w:r>
          </w:p>
        </w:tc>
        <w:tc>
          <w:tcPr>
            <w:tcW w:w="1014" w:type="dxa"/>
            <w:gridSpan w:val="5"/>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rPr>
              <w:t>7</w:t>
            </w:r>
          </w:p>
        </w:tc>
        <w:tc>
          <w:tcPr>
            <w:tcW w:w="821" w:type="dxa"/>
            <w:gridSpan w:val="4"/>
          </w:tcPr>
          <w:p w:rsidR="006763C8" w:rsidRPr="00D809E6" w:rsidRDefault="006763C8" w:rsidP="00D809E6">
            <w:pPr>
              <w:suppressAutoHyphens/>
              <w:jc w:val="center"/>
              <w:rPr>
                <w:rFonts w:ascii="Times New Roman" w:hAnsi="Times New Roman" w:cs="Times New Roman"/>
              </w:rPr>
            </w:pPr>
            <w:r w:rsidRPr="00D809E6">
              <w:rPr>
                <w:rFonts w:ascii="Times New Roman" w:hAnsi="Times New Roman" w:cs="Times New Roman"/>
              </w:rPr>
              <w:t>8</w:t>
            </w:r>
          </w:p>
        </w:tc>
        <w:tc>
          <w:tcPr>
            <w:tcW w:w="852" w:type="dxa"/>
            <w:gridSpan w:val="4"/>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9</w:t>
            </w:r>
          </w:p>
        </w:tc>
        <w:tc>
          <w:tcPr>
            <w:tcW w:w="852" w:type="dxa"/>
            <w:gridSpan w:val="4"/>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10</w:t>
            </w:r>
          </w:p>
        </w:tc>
        <w:tc>
          <w:tcPr>
            <w:tcW w:w="853" w:type="dxa"/>
            <w:gridSpan w:val="4"/>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11</w:t>
            </w:r>
          </w:p>
        </w:tc>
        <w:tc>
          <w:tcPr>
            <w:tcW w:w="923" w:type="dxa"/>
            <w:gridSpan w:val="4"/>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12</w:t>
            </w:r>
          </w:p>
        </w:tc>
        <w:tc>
          <w:tcPr>
            <w:tcW w:w="785" w:type="dxa"/>
            <w:gridSpan w:val="2"/>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13</w:t>
            </w:r>
          </w:p>
        </w:tc>
        <w:tc>
          <w:tcPr>
            <w:tcW w:w="2382" w:type="dxa"/>
            <w:gridSpan w:val="3"/>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14</w:t>
            </w:r>
          </w:p>
        </w:tc>
      </w:tr>
      <w:tr w:rsidR="00BE0054" w:rsidRPr="000C7E28" w:rsidTr="00207B48">
        <w:trPr>
          <w:gridAfter w:val="3"/>
          <w:wAfter w:w="207" w:type="dxa"/>
        </w:trPr>
        <w:tc>
          <w:tcPr>
            <w:tcW w:w="15352" w:type="dxa"/>
            <w:gridSpan w:val="71"/>
          </w:tcPr>
          <w:p w:rsidR="00BE0054" w:rsidRPr="00D809E6" w:rsidRDefault="00BE0054" w:rsidP="00D809E6">
            <w:pPr>
              <w:widowControl w:val="0"/>
              <w:suppressAutoHyphens/>
              <w:autoSpaceDE w:val="0"/>
              <w:autoSpaceDN w:val="0"/>
              <w:adjustRightInd w:val="0"/>
              <w:ind w:firstLine="72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Цель 1. «Формирование комфортной городской среды для проживания путем предоставления поддержки в решении жилищной проблемы молодым семьям»</w:t>
            </w:r>
          </w:p>
        </w:tc>
      </w:tr>
      <w:tr w:rsidR="000941E6" w:rsidRPr="00D809E6" w:rsidTr="00207B48">
        <w:trPr>
          <w:gridAfter w:val="4"/>
          <w:wAfter w:w="236" w:type="dxa"/>
        </w:trPr>
        <w:tc>
          <w:tcPr>
            <w:tcW w:w="746" w:type="dxa"/>
          </w:tcPr>
          <w:p w:rsidR="006763C8" w:rsidRPr="00D809E6" w:rsidRDefault="006763C8" w:rsidP="00D809E6">
            <w:pPr>
              <w:widowControl w:val="0"/>
              <w:suppressAutoHyphens/>
              <w:autoSpaceDE w:val="0"/>
              <w:autoSpaceDN w:val="0"/>
              <w:adjustRightInd w:val="0"/>
              <w:ind w:firstLine="720"/>
              <w:jc w:val="center"/>
              <w:rPr>
                <w:rFonts w:ascii="Times New Roman" w:eastAsia="Times New Roman" w:hAnsi="Times New Roman" w:cs="Times New Roman"/>
                <w:sz w:val="24"/>
                <w:szCs w:val="24"/>
                <w:lang w:val="ru-RU" w:eastAsia="ru-RU" w:bidi="ar-SA"/>
              </w:rPr>
            </w:pPr>
          </w:p>
        </w:tc>
        <w:tc>
          <w:tcPr>
            <w:tcW w:w="2385" w:type="dxa"/>
            <w:gridSpan w:val="9"/>
          </w:tcPr>
          <w:p w:rsidR="006763C8" w:rsidRPr="00D809E6" w:rsidRDefault="006763C8" w:rsidP="00D809E6">
            <w:pPr>
              <w:widowControl w:val="0"/>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xml:space="preserve">Количество выданных и оплаченных свидетельств о праве на получение социальной выплаты </w:t>
            </w:r>
            <w:r w:rsidRPr="00D809E6">
              <w:rPr>
                <w:rFonts w:ascii="Times New Roman" w:eastAsia="Times New Roman" w:hAnsi="Times New Roman" w:cs="Times New Roman"/>
                <w:sz w:val="24"/>
                <w:szCs w:val="24"/>
                <w:lang w:val="ru-RU" w:eastAsia="ru-RU" w:bidi="ar-SA"/>
              </w:rPr>
              <w:lastRenderedPageBreak/>
              <w:t>молодым семьям на приобретение жилого помещения или строительство индивидуального жилого дома</w:t>
            </w:r>
          </w:p>
          <w:p w:rsidR="006763C8" w:rsidRPr="00D809E6" w:rsidRDefault="006763C8" w:rsidP="00D809E6">
            <w:pPr>
              <w:widowControl w:val="0"/>
              <w:suppressAutoHyphens/>
              <w:autoSpaceDE w:val="0"/>
              <w:autoSpaceDN w:val="0"/>
              <w:adjustRightInd w:val="0"/>
              <w:rPr>
                <w:rFonts w:ascii="Times New Roman" w:eastAsia="Times New Roman" w:hAnsi="Times New Roman" w:cs="Times New Roman"/>
                <w:sz w:val="24"/>
                <w:szCs w:val="24"/>
                <w:lang w:val="ru-RU" w:eastAsia="ru-RU" w:bidi="ar-SA"/>
              </w:rPr>
            </w:pPr>
          </w:p>
        </w:tc>
        <w:tc>
          <w:tcPr>
            <w:tcW w:w="708" w:type="dxa"/>
            <w:gridSpan w:val="10"/>
          </w:tcPr>
          <w:p w:rsidR="006763C8" w:rsidRPr="00D809E6" w:rsidRDefault="006763C8" w:rsidP="00D809E6">
            <w:pPr>
              <w:widowControl w:val="0"/>
              <w:suppressAutoHyphens/>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lastRenderedPageBreak/>
              <w:t>ед.</w:t>
            </w:r>
          </w:p>
        </w:tc>
        <w:tc>
          <w:tcPr>
            <w:tcW w:w="850" w:type="dxa"/>
            <w:gridSpan w:val="7"/>
          </w:tcPr>
          <w:p w:rsidR="006763C8" w:rsidRPr="00D809E6" w:rsidRDefault="006763C8" w:rsidP="00D809E6">
            <w:pPr>
              <w:widowControl w:val="0"/>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0</w:t>
            </w:r>
          </w:p>
        </w:tc>
        <w:tc>
          <w:tcPr>
            <w:tcW w:w="992" w:type="dxa"/>
            <w:gridSpan w:val="7"/>
          </w:tcPr>
          <w:p w:rsidR="006763C8" w:rsidRPr="00D809E6" w:rsidRDefault="006763C8" w:rsidP="00D809E6">
            <w:pPr>
              <w:widowControl w:val="0"/>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4</w:t>
            </w:r>
          </w:p>
        </w:tc>
        <w:tc>
          <w:tcPr>
            <w:tcW w:w="1160" w:type="dxa"/>
            <w:gridSpan w:val="6"/>
          </w:tcPr>
          <w:p w:rsidR="006763C8" w:rsidRPr="00D809E6" w:rsidRDefault="006763C8" w:rsidP="00D809E6">
            <w:pPr>
              <w:widowControl w:val="0"/>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0</w:t>
            </w:r>
          </w:p>
        </w:tc>
        <w:tc>
          <w:tcPr>
            <w:tcW w:w="1014" w:type="dxa"/>
            <w:gridSpan w:val="5"/>
          </w:tcPr>
          <w:p w:rsidR="006763C8" w:rsidRPr="00D809E6" w:rsidRDefault="006763C8" w:rsidP="00D809E6">
            <w:pPr>
              <w:widowControl w:val="0"/>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4</w:t>
            </w:r>
          </w:p>
        </w:tc>
        <w:tc>
          <w:tcPr>
            <w:tcW w:w="821" w:type="dxa"/>
            <w:gridSpan w:val="4"/>
          </w:tcPr>
          <w:p w:rsidR="006763C8" w:rsidRPr="00D809E6" w:rsidRDefault="006763C8" w:rsidP="00D809E6">
            <w:pPr>
              <w:widowControl w:val="0"/>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5</w:t>
            </w:r>
          </w:p>
        </w:tc>
        <w:tc>
          <w:tcPr>
            <w:tcW w:w="852" w:type="dxa"/>
            <w:gridSpan w:val="4"/>
          </w:tcPr>
          <w:p w:rsidR="006763C8" w:rsidRPr="00D809E6" w:rsidRDefault="006763C8" w:rsidP="00D809E6">
            <w:pPr>
              <w:widowControl w:val="0"/>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6</w:t>
            </w:r>
          </w:p>
        </w:tc>
        <w:tc>
          <w:tcPr>
            <w:tcW w:w="852" w:type="dxa"/>
            <w:gridSpan w:val="4"/>
          </w:tcPr>
          <w:p w:rsidR="006763C8" w:rsidRPr="00D809E6" w:rsidRDefault="006763C8" w:rsidP="00D809E6">
            <w:pPr>
              <w:widowControl w:val="0"/>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6</w:t>
            </w:r>
          </w:p>
        </w:tc>
        <w:tc>
          <w:tcPr>
            <w:tcW w:w="853" w:type="dxa"/>
            <w:gridSpan w:val="4"/>
          </w:tcPr>
          <w:p w:rsidR="006763C8" w:rsidRPr="00D809E6" w:rsidRDefault="006763C8" w:rsidP="00D809E6">
            <w:pPr>
              <w:widowControl w:val="0"/>
              <w:suppressAutoHyphens/>
              <w:autoSpaceDE w:val="0"/>
              <w:autoSpaceDN w:val="0"/>
              <w:adjustRightInd w:val="0"/>
              <w:jc w:val="both"/>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10</w:t>
            </w:r>
          </w:p>
        </w:tc>
        <w:tc>
          <w:tcPr>
            <w:tcW w:w="853" w:type="dxa"/>
            <w:gridSpan w:val="3"/>
          </w:tcPr>
          <w:p w:rsidR="006763C8" w:rsidRPr="00D809E6" w:rsidRDefault="006763C8" w:rsidP="00D809E6">
            <w:pPr>
              <w:widowControl w:val="0"/>
              <w:suppressAutoHyphens/>
              <w:autoSpaceDE w:val="0"/>
              <w:autoSpaceDN w:val="0"/>
              <w:adjustRightInd w:val="0"/>
              <w:jc w:val="both"/>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10</w:t>
            </w:r>
          </w:p>
        </w:tc>
        <w:tc>
          <w:tcPr>
            <w:tcW w:w="855" w:type="dxa"/>
            <w:gridSpan w:val="3"/>
          </w:tcPr>
          <w:p w:rsidR="006763C8" w:rsidRPr="00D809E6" w:rsidRDefault="008E0F85" w:rsidP="00D809E6">
            <w:pPr>
              <w:widowControl w:val="0"/>
              <w:suppressAutoHyphens/>
              <w:autoSpaceDE w:val="0"/>
              <w:autoSpaceDN w:val="0"/>
              <w:adjustRightInd w:val="0"/>
              <w:jc w:val="both"/>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10</w:t>
            </w:r>
          </w:p>
        </w:tc>
        <w:tc>
          <w:tcPr>
            <w:tcW w:w="2382" w:type="dxa"/>
            <w:gridSpan w:val="3"/>
          </w:tcPr>
          <w:p w:rsidR="006763C8" w:rsidRPr="00D809E6" w:rsidRDefault="006763C8" w:rsidP="00D809E6">
            <w:pPr>
              <w:widowControl w:val="0"/>
              <w:suppressAutoHyphens/>
              <w:autoSpaceDE w:val="0"/>
              <w:autoSpaceDN w:val="0"/>
              <w:adjustRightInd w:val="0"/>
              <w:jc w:val="both"/>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 xml:space="preserve">Данные, предоставленные </w:t>
            </w:r>
            <w:proofErr w:type="spellStart"/>
            <w:r w:rsidRPr="00D809E6">
              <w:rPr>
                <w:rFonts w:ascii="Times New Roman" w:eastAsia="Times New Roman" w:hAnsi="Times New Roman" w:cs="Times New Roman"/>
                <w:sz w:val="24"/>
                <w:szCs w:val="24"/>
                <w:lang w:val="ru-RU" w:eastAsia="ru-RU" w:bidi="ar-SA"/>
              </w:rPr>
              <w:t>ООБиСР</w:t>
            </w:r>
            <w:proofErr w:type="spellEnd"/>
          </w:p>
        </w:tc>
      </w:tr>
      <w:tr w:rsidR="00D809E6" w:rsidRPr="00D809E6" w:rsidTr="00207B48">
        <w:trPr>
          <w:gridAfter w:val="4"/>
          <w:wAfter w:w="236" w:type="dxa"/>
        </w:trPr>
        <w:tc>
          <w:tcPr>
            <w:tcW w:w="15323" w:type="dxa"/>
            <w:gridSpan w:val="70"/>
          </w:tcPr>
          <w:p w:rsidR="00D809E6" w:rsidRPr="00D809E6" w:rsidRDefault="00D809E6" w:rsidP="00D809E6">
            <w:pPr>
              <w:widowControl w:val="0"/>
              <w:suppressAutoHyphens/>
              <w:autoSpaceDE w:val="0"/>
              <w:autoSpaceDN w:val="0"/>
              <w:adjustRightInd w:val="0"/>
              <w:ind w:left="180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lastRenderedPageBreak/>
              <w:t xml:space="preserve">Подпрограмма «Обеспечение жильем молодых семей в Советском </w:t>
            </w:r>
            <w:r w:rsidR="00770A19">
              <w:rPr>
                <w:rFonts w:ascii="Times New Roman" w:eastAsia="Times New Roman" w:hAnsi="Times New Roman" w:cs="Times New Roman"/>
                <w:b/>
                <w:sz w:val="24"/>
                <w:szCs w:val="24"/>
                <w:lang w:val="ru-RU" w:eastAsia="ru-RU" w:bidi="ar-SA"/>
              </w:rPr>
              <w:t xml:space="preserve">муниципальном </w:t>
            </w:r>
            <w:r w:rsidRPr="00D809E6">
              <w:rPr>
                <w:rFonts w:ascii="Times New Roman" w:eastAsia="Times New Roman" w:hAnsi="Times New Roman" w:cs="Times New Roman"/>
                <w:b/>
                <w:sz w:val="24"/>
                <w:szCs w:val="24"/>
                <w:lang w:val="ru-RU" w:eastAsia="ru-RU" w:bidi="ar-SA"/>
              </w:rPr>
              <w:t xml:space="preserve">округе </w:t>
            </w:r>
          </w:p>
          <w:p w:rsidR="00D809E6" w:rsidRPr="00D809E6" w:rsidRDefault="00D809E6" w:rsidP="00D809E6">
            <w:pPr>
              <w:widowControl w:val="0"/>
              <w:suppressAutoHyphens/>
              <w:autoSpaceDE w:val="0"/>
              <w:autoSpaceDN w:val="0"/>
              <w:adjustRightInd w:val="0"/>
              <w:ind w:left="1800"/>
              <w:jc w:val="center"/>
              <w:rPr>
                <w:rFonts w:ascii="Times New Roman" w:eastAsia="Times New Roman" w:hAnsi="Times New Roman" w:cs="Times New Roman"/>
                <w:b/>
                <w:sz w:val="24"/>
                <w:szCs w:val="24"/>
                <w:lang w:val="ru-RU" w:eastAsia="ru-RU" w:bidi="ar-SA"/>
              </w:rPr>
            </w:pPr>
            <w:r w:rsidRPr="00D809E6">
              <w:rPr>
                <w:rFonts w:ascii="Times New Roman" w:eastAsia="Times New Roman" w:hAnsi="Times New Roman" w:cs="Times New Roman"/>
                <w:b/>
                <w:sz w:val="24"/>
                <w:szCs w:val="24"/>
                <w:lang w:val="ru-RU" w:eastAsia="ru-RU" w:bidi="ar-SA"/>
              </w:rPr>
              <w:t>Ставропольского края»</w:t>
            </w:r>
          </w:p>
        </w:tc>
      </w:tr>
      <w:tr w:rsidR="00D809E6" w:rsidRPr="000C7E28" w:rsidTr="00207B48">
        <w:trPr>
          <w:gridAfter w:val="4"/>
          <w:wAfter w:w="236" w:type="dxa"/>
        </w:trPr>
        <w:tc>
          <w:tcPr>
            <w:tcW w:w="15323" w:type="dxa"/>
            <w:gridSpan w:val="70"/>
            <w:vAlign w:val="center"/>
          </w:tcPr>
          <w:p w:rsidR="00D809E6" w:rsidRPr="00D809E6" w:rsidRDefault="00D809E6" w:rsidP="00D809E6">
            <w:pPr>
              <w:spacing w:line="228" w:lineRule="auto"/>
              <w:ind w:left="34" w:right="-108"/>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Задача 1. Организация учета молодых семей, участвующих в Подпрограмме</w:t>
            </w:r>
          </w:p>
          <w:p w:rsidR="00D809E6" w:rsidRPr="00D809E6" w:rsidRDefault="00D809E6" w:rsidP="00D809E6">
            <w:pPr>
              <w:spacing w:line="228" w:lineRule="auto"/>
              <w:ind w:left="34" w:right="-108"/>
              <w:jc w:val="center"/>
              <w:rPr>
                <w:rFonts w:ascii="Times New Roman" w:hAnsi="Times New Roman" w:cs="Times New Roman"/>
                <w:sz w:val="24"/>
                <w:szCs w:val="24"/>
                <w:lang w:val="ru-RU"/>
              </w:rPr>
            </w:pPr>
          </w:p>
        </w:tc>
      </w:tr>
      <w:tr w:rsidR="000941E6" w:rsidRPr="00D809E6" w:rsidTr="00207B48">
        <w:trPr>
          <w:gridAfter w:val="3"/>
          <w:wAfter w:w="207" w:type="dxa"/>
        </w:trPr>
        <w:tc>
          <w:tcPr>
            <w:tcW w:w="746" w:type="dxa"/>
          </w:tcPr>
          <w:p w:rsidR="006763C8" w:rsidRPr="00D809E6" w:rsidRDefault="006763C8"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1.1</w:t>
            </w:r>
          </w:p>
        </w:tc>
        <w:tc>
          <w:tcPr>
            <w:tcW w:w="2385" w:type="dxa"/>
            <w:gridSpan w:val="9"/>
          </w:tcPr>
          <w:p w:rsidR="006763C8" w:rsidRPr="00D809E6" w:rsidRDefault="006763C8"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Количество молодых семей, состоящих на учете</w:t>
            </w:r>
          </w:p>
          <w:p w:rsidR="006763C8" w:rsidRPr="00D809E6" w:rsidRDefault="006763C8" w:rsidP="00D809E6">
            <w:pPr>
              <w:autoSpaceDE w:val="0"/>
              <w:autoSpaceDN w:val="0"/>
              <w:adjustRightInd w:val="0"/>
              <w:jc w:val="both"/>
              <w:rPr>
                <w:rFonts w:ascii="Times New Roman" w:hAnsi="Times New Roman" w:cs="Times New Roman"/>
                <w:sz w:val="24"/>
                <w:szCs w:val="24"/>
                <w:lang w:val="ru-RU"/>
              </w:rPr>
            </w:pPr>
          </w:p>
        </w:tc>
        <w:tc>
          <w:tcPr>
            <w:tcW w:w="708" w:type="dxa"/>
            <w:gridSpan w:val="10"/>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ед.</w:t>
            </w:r>
          </w:p>
        </w:tc>
        <w:tc>
          <w:tcPr>
            <w:tcW w:w="850" w:type="dxa"/>
            <w:gridSpan w:val="7"/>
          </w:tcPr>
          <w:p w:rsidR="006763C8" w:rsidRPr="00D809E6" w:rsidRDefault="006763C8" w:rsidP="00D809E6">
            <w:pPr>
              <w:jc w:val="center"/>
              <w:rPr>
                <w:rFonts w:ascii="Times New Roman" w:hAnsi="Times New Roman" w:cs="Times New Roman"/>
                <w:sz w:val="24"/>
                <w:szCs w:val="24"/>
              </w:rPr>
            </w:pPr>
            <w:r w:rsidRPr="00D809E6">
              <w:rPr>
                <w:rFonts w:ascii="Times New Roman" w:hAnsi="Times New Roman" w:cs="Times New Roman"/>
                <w:sz w:val="24"/>
                <w:szCs w:val="24"/>
              </w:rPr>
              <w:t>4</w:t>
            </w:r>
          </w:p>
        </w:tc>
        <w:tc>
          <w:tcPr>
            <w:tcW w:w="992" w:type="dxa"/>
            <w:gridSpan w:val="7"/>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0</w:t>
            </w:r>
          </w:p>
        </w:tc>
        <w:tc>
          <w:tcPr>
            <w:tcW w:w="1160" w:type="dxa"/>
            <w:gridSpan w:val="6"/>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4</w:t>
            </w:r>
          </w:p>
        </w:tc>
        <w:tc>
          <w:tcPr>
            <w:tcW w:w="1014" w:type="dxa"/>
            <w:gridSpan w:val="5"/>
          </w:tcPr>
          <w:p w:rsidR="006763C8" w:rsidRPr="00D809E6" w:rsidRDefault="006763C8"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10</w:t>
            </w:r>
          </w:p>
        </w:tc>
        <w:tc>
          <w:tcPr>
            <w:tcW w:w="821" w:type="dxa"/>
            <w:gridSpan w:val="4"/>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0</w:t>
            </w:r>
          </w:p>
        </w:tc>
        <w:tc>
          <w:tcPr>
            <w:tcW w:w="852" w:type="dxa"/>
            <w:gridSpan w:val="4"/>
          </w:tcPr>
          <w:p w:rsidR="006763C8" w:rsidRPr="00D809E6" w:rsidRDefault="006763C8" w:rsidP="00D809E6">
            <w:pPr>
              <w:jc w:val="center"/>
              <w:rPr>
                <w:rFonts w:ascii="Times New Roman" w:hAnsi="Times New Roman" w:cs="Times New Roman"/>
                <w:sz w:val="24"/>
                <w:szCs w:val="24"/>
              </w:rPr>
            </w:pPr>
            <w:r w:rsidRPr="00D809E6">
              <w:rPr>
                <w:rFonts w:ascii="Times New Roman" w:hAnsi="Times New Roman" w:cs="Times New Roman"/>
                <w:sz w:val="24"/>
                <w:szCs w:val="24"/>
              </w:rPr>
              <w:t>0</w:t>
            </w:r>
          </w:p>
        </w:tc>
        <w:tc>
          <w:tcPr>
            <w:tcW w:w="852" w:type="dxa"/>
            <w:gridSpan w:val="4"/>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0</w:t>
            </w:r>
          </w:p>
        </w:tc>
        <w:tc>
          <w:tcPr>
            <w:tcW w:w="853" w:type="dxa"/>
            <w:gridSpan w:val="4"/>
          </w:tcPr>
          <w:p w:rsidR="006763C8" w:rsidRPr="00D809E6" w:rsidRDefault="006763C8"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0</w:t>
            </w:r>
          </w:p>
        </w:tc>
        <w:tc>
          <w:tcPr>
            <w:tcW w:w="853" w:type="dxa"/>
            <w:gridSpan w:val="3"/>
          </w:tcPr>
          <w:p w:rsidR="006763C8" w:rsidRPr="00D809E6" w:rsidRDefault="006763C8"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0</w:t>
            </w:r>
          </w:p>
        </w:tc>
        <w:tc>
          <w:tcPr>
            <w:tcW w:w="855" w:type="dxa"/>
            <w:gridSpan w:val="3"/>
          </w:tcPr>
          <w:p w:rsidR="006763C8" w:rsidRPr="00D809E6" w:rsidRDefault="008E0F85" w:rsidP="00D809E6">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411" w:type="dxa"/>
            <w:gridSpan w:val="4"/>
          </w:tcPr>
          <w:p w:rsidR="006763C8" w:rsidRPr="00D809E6" w:rsidRDefault="006763C8" w:rsidP="006763C8">
            <w:pPr>
              <w:autoSpaceDE w:val="0"/>
              <w:autoSpaceDN w:val="0"/>
              <w:adjustRightInd w:val="0"/>
              <w:ind w:right="-108"/>
              <w:jc w:val="both"/>
              <w:rPr>
                <w:rFonts w:ascii="Times New Roman" w:hAnsi="Times New Roman" w:cs="Times New Roman"/>
                <w:sz w:val="24"/>
                <w:szCs w:val="24"/>
              </w:rPr>
            </w:pPr>
            <w:proofErr w:type="spellStart"/>
            <w:r w:rsidRPr="00D809E6">
              <w:rPr>
                <w:rFonts w:ascii="Times New Roman" w:hAnsi="Times New Roman" w:cs="Times New Roman"/>
                <w:sz w:val="24"/>
                <w:szCs w:val="24"/>
              </w:rPr>
              <w:t>Данные</w:t>
            </w:r>
            <w:proofErr w:type="spellEnd"/>
            <w:r w:rsidRPr="00D809E6">
              <w:rPr>
                <w:rFonts w:ascii="Times New Roman" w:hAnsi="Times New Roman" w:cs="Times New Roman"/>
                <w:sz w:val="24"/>
                <w:szCs w:val="24"/>
              </w:rPr>
              <w:t xml:space="preserve">, </w:t>
            </w:r>
            <w:proofErr w:type="spellStart"/>
            <w:r w:rsidRPr="00D809E6">
              <w:rPr>
                <w:rFonts w:ascii="Times New Roman" w:hAnsi="Times New Roman" w:cs="Times New Roman"/>
                <w:sz w:val="24"/>
                <w:szCs w:val="24"/>
              </w:rPr>
              <w:t>предоставленныеООБиСР</w:t>
            </w:r>
            <w:proofErr w:type="spellEnd"/>
          </w:p>
        </w:tc>
      </w:tr>
      <w:tr w:rsidR="00BE0054" w:rsidRPr="000C7E28" w:rsidTr="00207B48">
        <w:trPr>
          <w:gridAfter w:val="4"/>
          <w:wAfter w:w="236" w:type="dxa"/>
        </w:trPr>
        <w:tc>
          <w:tcPr>
            <w:tcW w:w="15323" w:type="dxa"/>
            <w:gridSpan w:val="70"/>
          </w:tcPr>
          <w:p w:rsidR="00BE0054" w:rsidRPr="00D809E6" w:rsidRDefault="00BE0054" w:rsidP="00D809E6">
            <w:pPr>
              <w:spacing w:line="228" w:lineRule="auto"/>
              <w:ind w:left="34" w:right="-108"/>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Задача 2. Обеспечение предоставления молодым семьям – участникам Программы социальных выплат на приобретение</w:t>
            </w:r>
          </w:p>
          <w:p w:rsidR="00BE0054" w:rsidRPr="00D809E6" w:rsidRDefault="00BE0054"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b/>
                <w:sz w:val="24"/>
                <w:szCs w:val="24"/>
                <w:lang w:val="ru-RU"/>
              </w:rPr>
              <w:t xml:space="preserve"> жилья экономического класса или строительство индивидуального жилого дома экономического класса</w:t>
            </w:r>
          </w:p>
        </w:tc>
      </w:tr>
      <w:tr w:rsidR="000941E6" w:rsidRPr="00D809E6" w:rsidTr="00207B48">
        <w:trPr>
          <w:gridAfter w:val="4"/>
          <w:wAfter w:w="236" w:type="dxa"/>
        </w:trPr>
        <w:tc>
          <w:tcPr>
            <w:tcW w:w="746" w:type="dxa"/>
          </w:tcPr>
          <w:p w:rsidR="006763C8" w:rsidRPr="00D809E6" w:rsidRDefault="006763C8"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2.2</w:t>
            </w:r>
          </w:p>
        </w:tc>
        <w:tc>
          <w:tcPr>
            <w:tcW w:w="2385" w:type="dxa"/>
            <w:gridSpan w:val="9"/>
          </w:tcPr>
          <w:p w:rsidR="006763C8" w:rsidRPr="00D809E6" w:rsidRDefault="006763C8"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Доля оплаченных свидетельств на приобретение жилья в общем количестве свидетельств на приобретение жилья,  выданных молодым семьям по отношению к началу периода</w:t>
            </w:r>
          </w:p>
          <w:p w:rsidR="006763C8" w:rsidRPr="00D809E6" w:rsidRDefault="006763C8" w:rsidP="00D809E6">
            <w:pPr>
              <w:autoSpaceDE w:val="0"/>
              <w:autoSpaceDN w:val="0"/>
              <w:adjustRightInd w:val="0"/>
              <w:jc w:val="both"/>
              <w:rPr>
                <w:rFonts w:ascii="Times New Roman" w:hAnsi="Times New Roman" w:cs="Times New Roman"/>
                <w:sz w:val="24"/>
                <w:szCs w:val="24"/>
                <w:lang w:val="ru-RU"/>
              </w:rPr>
            </w:pPr>
          </w:p>
        </w:tc>
        <w:tc>
          <w:tcPr>
            <w:tcW w:w="708" w:type="dxa"/>
            <w:gridSpan w:val="10"/>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w:t>
            </w:r>
          </w:p>
        </w:tc>
        <w:tc>
          <w:tcPr>
            <w:tcW w:w="850" w:type="dxa"/>
            <w:gridSpan w:val="7"/>
          </w:tcPr>
          <w:p w:rsidR="006763C8" w:rsidRPr="00D809E6" w:rsidRDefault="006763C8" w:rsidP="00D809E6">
            <w:pPr>
              <w:jc w:val="center"/>
              <w:rPr>
                <w:rFonts w:ascii="Times New Roman" w:hAnsi="Times New Roman" w:cs="Times New Roman"/>
                <w:sz w:val="24"/>
                <w:szCs w:val="24"/>
              </w:rPr>
            </w:pPr>
            <w:r w:rsidRPr="00D809E6">
              <w:rPr>
                <w:rFonts w:ascii="Times New Roman" w:hAnsi="Times New Roman" w:cs="Times New Roman"/>
                <w:sz w:val="24"/>
                <w:szCs w:val="24"/>
              </w:rPr>
              <w:t>0</w:t>
            </w:r>
          </w:p>
        </w:tc>
        <w:tc>
          <w:tcPr>
            <w:tcW w:w="992" w:type="dxa"/>
            <w:gridSpan w:val="7"/>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100</w:t>
            </w:r>
          </w:p>
        </w:tc>
        <w:tc>
          <w:tcPr>
            <w:tcW w:w="1160" w:type="dxa"/>
            <w:gridSpan w:val="6"/>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100</w:t>
            </w:r>
          </w:p>
        </w:tc>
        <w:tc>
          <w:tcPr>
            <w:tcW w:w="1014" w:type="dxa"/>
            <w:gridSpan w:val="5"/>
          </w:tcPr>
          <w:p w:rsidR="006763C8" w:rsidRPr="00D809E6" w:rsidRDefault="006763C8" w:rsidP="00D809E6">
            <w:pPr>
              <w:jc w:val="center"/>
              <w:rPr>
                <w:rFonts w:ascii="Times New Roman" w:hAnsi="Times New Roman" w:cs="Times New Roman"/>
                <w:sz w:val="24"/>
                <w:szCs w:val="24"/>
              </w:rPr>
            </w:pPr>
            <w:r w:rsidRPr="00D809E6">
              <w:rPr>
                <w:rFonts w:ascii="Times New Roman" w:hAnsi="Times New Roman" w:cs="Times New Roman"/>
                <w:sz w:val="24"/>
                <w:szCs w:val="24"/>
              </w:rPr>
              <w:t>150</w:t>
            </w:r>
          </w:p>
        </w:tc>
        <w:tc>
          <w:tcPr>
            <w:tcW w:w="821" w:type="dxa"/>
            <w:gridSpan w:val="4"/>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100</w:t>
            </w:r>
          </w:p>
        </w:tc>
        <w:tc>
          <w:tcPr>
            <w:tcW w:w="852" w:type="dxa"/>
            <w:gridSpan w:val="4"/>
          </w:tcPr>
          <w:p w:rsidR="006763C8" w:rsidRPr="00D809E6" w:rsidRDefault="006763C8" w:rsidP="00D809E6">
            <w:pPr>
              <w:jc w:val="center"/>
              <w:rPr>
                <w:rFonts w:ascii="Times New Roman" w:hAnsi="Times New Roman" w:cs="Times New Roman"/>
                <w:sz w:val="24"/>
                <w:szCs w:val="24"/>
              </w:rPr>
            </w:pPr>
            <w:r w:rsidRPr="00D809E6">
              <w:rPr>
                <w:rFonts w:ascii="Times New Roman" w:hAnsi="Times New Roman" w:cs="Times New Roman"/>
                <w:sz w:val="24"/>
                <w:szCs w:val="24"/>
              </w:rPr>
              <w:t>100</w:t>
            </w:r>
          </w:p>
        </w:tc>
        <w:tc>
          <w:tcPr>
            <w:tcW w:w="852" w:type="dxa"/>
            <w:gridSpan w:val="4"/>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100</w:t>
            </w:r>
          </w:p>
        </w:tc>
        <w:tc>
          <w:tcPr>
            <w:tcW w:w="853" w:type="dxa"/>
            <w:gridSpan w:val="4"/>
          </w:tcPr>
          <w:p w:rsidR="006763C8" w:rsidRPr="00D809E6" w:rsidRDefault="006763C8" w:rsidP="00D809E6">
            <w:pPr>
              <w:autoSpaceDE w:val="0"/>
              <w:autoSpaceDN w:val="0"/>
              <w:adjustRightInd w:val="0"/>
              <w:jc w:val="both"/>
              <w:rPr>
                <w:rFonts w:ascii="Times New Roman" w:hAnsi="Times New Roman" w:cs="Times New Roman"/>
                <w:sz w:val="22"/>
                <w:szCs w:val="22"/>
                <w:lang w:val="ru-RU"/>
              </w:rPr>
            </w:pPr>
            <w:r w:rsidRPr="00D809E6">
              <w:rPr>
                <w:rFonts w:ascii="Times New Roman" w:hAnsi="Times New Roman" w:cs="Times New Roman"/>
                <w:sz w:val="22"/>
                <w:szCs w:val="22"/>
                <w:lang w:val="ru-RU"/>
              </w:rPr>
              <w:t>100</w:t>
            </w:r>
          </w:p>
        </w:tc>
        <w:tc>
          <w:tcPr>
            <w:tcW w:w="853" w:type="dxa"/>
            <w:gridSpan w:val="3"/>
          </w:tcPr>
          <w:p w:rsidR="006763C8" w:rsidRPr="00D809E6" w:rsidRDefault="006763C8" w:rsidP="00D809E6">
            <w:pPr>
              <w:autoSpaceDE w:val="0"/>
              <w:autoSpaceDN w:val="0"/>
              <w:adjustRightInd w:val="0"/>
              <w:jc w:val="both"/>
              <w:rPr>
                <w:rFonts w:ascii="Times New Roman" w:hAnsi="Times New Roman" w:cs="Times New Roman"/>
                <w:sz w:val="22"/>
                <w:szCs w:val="22"/>
                <w:lang w:val="ru-RU"/>
              </w:rPr>
            </w:pPr>
            <w:r w:rsidRPr="00D809E6">
              <w:rPr>
                <w:rFonts w:ascii="Times New Roman" w:hAnsi="Times New Roman" w:cs="Times New Roman"/>
                <w:sz w:val="22"/>
                <w:szCs w:val="22"/>
                <w:lang w:val="ru-RU"/>
              </w:rPr>
              <w:t>100</w:t>
            </w:r>
          </w:p>
        </w:tc>
        <w:tc>
          <w:tcPr>
            <w:tcW w:w="855" w:type="dxa"/>
            <w:gridSpan w:val="3"/>
          </w:tcPr>
          <w:p w:rsidR="006763C8" w:rsidRPr="00D809E6" w:rsidRDefault="008E0F85" w:rsidP="00D809E6">
            <w:pPr>
              <w:autoSpaceDE w:val="0"/>
              <w:autoSpaceDN w:val="0"/>
              <w:adjustRightInd w:val="0"/>
              <w:jc w:val="both"/>
              <w:rPr>
                <w:rFonts w:ascii="Times New Roman" w:hAnsi="Times New Roman" w:cs="Times New Roman"/>
                <w:sz w:val="22"/>
                <w:szCs w:val="22"/>
                <w:lang w:val="ru-RU"/>
              </w:rPr>
            </w:pPr>
            <w:r>
              <w:rPr>
                <w:rFonts w:ascii="Times New Roman" w:hAnsi="Times New Roman" w:cs="Times New Roman"/>
                <w:sz w:val="22"/>
                <w:szCs w:val="22"/>
                <w:lang w:val="ru-RU"/>
              </w:rPr>
              <w:t>100</w:t>
            </w:r>
          </w:p>
        </w:tc>
        <w:tc>
          <w:tcPr>
            <w:tcW w:w="2382" w:type="dxa"/>
            <w:gridSpan w:val="3"/>
          </w:tcPr>
          <w:p w:rsidR="006763C8" w:rsidRPr="00D809E6" w:rsidRDefault="006763C8"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Методика расчета</w:t>
            </w:r>
          </w:p>
        </w:tc>
      </w:tr>
      <w:tr w:rsidR="00D809E6" w:rsidRPr="00D809E6" w:rsidTr="00207B48">
        <w:trPr>
          <w:gridAfter w:val="4"/>
          <w:wAfter w:w="236" w:type="dxa"/>
        </w:trPr>
        <w:tc>
          <w:tcPr>
            <w:tcW w:w="15323" w:type="dxa"/>
            <w:gridSpan w:val="70"/>
          </w:tcPr>
          <w:p w:rsidR="006763C8" w:rsidRDefault="00D809E6" w:rsidP="00D809E6">
            <w:pPr>
              <w:autoSpaceDE w:val="0"/>
              <w:autoSpaceDN w:val="0"/>
              <w:adjustRightInd w:val="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Цель 2.  «Внедрение современного технологического и вспомогательного оборудования,</w:t>
            </w:r>
          </w:p>
          <w:p w:rsidR="006763C8" w:rsidRPr="00D809E6" w:rsidRDefault="00D809E6" w:rsidP="006763C8">
            <w:pPr>
              <w:autoSpaceDE w:val="0"/>
              <w:autoSpaceDN w:val="0"/>
              <w:adjustRightInd w:val="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 xml:space="preserve"> новых средств автоматизации»</w:t>
            </w:r>
          </w:p>
        </w:tc>
      </w:tr>
      <w:tr w:rsidR="000941E6" w:rsidRPr="000C7E28" w:rsidTr="00207B48">
        <w:trPr>
          <w:gridAfter w:val="1"/>
          <w:wAfter w:w="64" w:type="dxa"/>
        </w:trPr>
        <w:tc>
          <w:tcPr>
            <w:tcW w:w="757" w:type="dxa"/>
            <w:gridSpan w:val="2"/>
          </w:tcPr>
          <w:p w:rsidR="006763C8" w:rsidRPr="00D809E6" w:rsidRDefault="006763C8" w:rsidP="00D809E6">
            <w:pPr>
              <w:suppressAutoHyphens/>
              <w:autoSpaceDE w:val="0"/>
              <w:autoSpaceDN w:val="0"/>
              <w:adjustRightInd w:val="0"/>
              <w:rPr>
                <w:rFonts w:ascii="Times New Roman" w:eastAsia="Times New Roman" w:hAnsi="Times New Roman" w:cs="Times New Roman"/>
                <w:sz w:val="24"/>
                <w:szCs w:val="24"/>
                <w:lang w:val="ru-RU" w:eastAsia="ru-RU" w:bidi="ar-SA"/>
              </w:rPr>
            </w:pPr>
          </w:p>
        </w:tc>
        <w:tc>
          <w:tcPr>
            <w:tcW w:w="2392" w:type="dxa"/>
            <w:gridSpan w:val="10"/>
          </w:tcPr>
          <w:p w:rsidR="006763C8" w:rsidRPr="00D809E6" w:rsidRDefault="006763C8"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Количество отремонтированных котельных (с </w:t>
            </w:r>
            <w:r w:rsidRPr="00D809E6">
              <w:rPr>
                <w:rFonts w:ascii="Times New Roman" w:hAnsi="Times New Roman" w:cs="Times New Roman"/>
                <w:sz w:val="24"/>
                <w:szCs w:val="24"/>
                <w:lang w:val="ru-RU"/>
              </w:rPr>
              <w:lastRenderedPageBreak/>
              <w:t>нарастающим итогом)</w:t>
            </w:r>
          </w:p>
        </w:tc>
        <w:tc>
          <w:tcPr>
            <w:tcW w:w="721" w:type="dxa"/>
            <w:gridSpan w:val="10"/>
          </w:tcPr>
          <w:p w:rsidR="006763C8" w:rsidRPr="00D809E6" w:rsidRDefault="006763C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lastRenderedPageBreak/>
              <w:t>шт.</w:t>
            </w:r>
          </w:p>
        </w:tc>
        <w:tc>
          <w:tcPr>
            <w:tcW w:w="852" w:type="dxa"/>
            <w:gridSpan w:val="7"/>
          </w:tcPr>
          <w:p w:rsidR="006763C8" w:rsidRPr="00D809E6" w:rsidRDefault="006763C8" w:rsidP="00D809E6">
            <w:pPr>
              <w:jc w:val="center"/>
              <w:rPr>
                <w:rFonts w:ascii="Times New Roman" w:hAnsi="Times New Roman" w:cs="Times New Roman"/>
                <w:sz w:val="24"/>
                <w:szCs w:val="24"/>
              </w:rPr>
            </w:pPr>
            <w:r w:rsidRPr="00D809E6">
              <w:rPr>
                <w:rFonts w:ascii="Times New Roman" w:hAnsi="Times New Roman" w:cs="Times New Roman"/>
                <w:sz w:val="24"/>
                <w:szCs w:val="24"/>
              </w:rPr>
              <w:t>1</w:t>
            </w:r>
          </w:p>
        </w:tc>
        <w:tc>
          <w:tcPr>
            <w:tcW w:w="986" w:type="dxa"/>
            <w:gridSpan w:val="6"/>
          </w:tcPr>
          <w:p w:rsidR="006763C8" w:rsidRPr="00D809E6" w:rsidRDefault="006763C8" w:rsidP="00D809E6">
            <w:pPr>
              <w:jc w:val="center"/>
              <w:rPr>
                <w:rFonts w:ascii="Times New Roman" w:hAnsi="Times New Roman" w:cs="Times New Roman"/>
                <w:sz w:val="24"/>
                <w:szCs w:val="24"/>
              </w:rPr>
            </w:pPr>
            <w:r w:rsidRPr="00D809E6">
              <w:rPr>
                <w:rFonts w:ascii="Times New Roman" w:hAnsi="Times New Roman" w:cs="Times New Roman"/>
                <w:sz w:val="24"/>
                <w:szCs w:val="24"/>
              </w:rPr>
              <w:t>2</w:t>
            </w:r>
          </w:p>
        </w:tc>
        <w:tc>
          <w:tcPr>
            <w:tcW w:w="1133" w:type="dxa"/>
            <w:gridSpan w:val="5"/>
          </w:tcPr>
          <w:p w:rsidR="006763C8" w:rsidRPr="00D809E6" w:rsidRDefault="006763C8"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3</w:t>
            </w:r>
          </w:p>
        </w:tc>
        <w:tc>
          <w:tcPr>
            <w:tcW w:w="1014" w:type="dxa"/>
            <w:gridSpan w:val="5"/>
          </w:tcPr>
          <w:p w:rsidR="006763C8" w:rsidRPr="00D809E6" w:rsidRDefault="006763C8"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4</w:t>
            </w:r>
          </w:p>
        </w:tc>
        <w:tc>
          <w:tcPr>
            <w:tcW w:w="821" w:type="dxa"/>
            <w:gridSpan w:val="4"/>
          </w:tcPr>
          <w:p w:rsidR="006763C8" w:rsidRPr="00D809E6" w:rsidRDefault="006763C8"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5</w:t>
            </w:r>
          </w:p>
        </w:tc>
        <w:tc>
          <w:tcPr>
            <w:tcW w:w="852" w:type="dxa"/>
            <w:gridSpan w:val="4"/>
          </w:tcPr>
          <w:p w:rsidR="006763C8" w:rsidRPr="00D809E6" w:rsidRDefault="006763C8"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6</w:t>
            </w:r>
          </w:p>
        </w:tc>
        <w:tc>
          <w:tcPr>
            <w:tcW w:w="852" w:type="dxa"/>
            <w:gridSpan w:val="4"/>
          </w:tcPr>
          <w:p w:rsidR="006763C8" w:rsidRPr="00D809E6" w:rsidRDefault="006763C8"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7</w:t>
            </w:r>
          </w:p>
        </w:tc>
        <w:tc>
          <w:tcPr>
            <w:tcW w:w="853" w:type="dxa"/>
            <w:gridSpan w:val="4"/>
          </w:tcPr>
          <w:p w:rsidR="006763C8" w:rsidRPr="00D809E6" w:rsidRDefault="006763C8" w:rsidP="00D809E6">
            <w:pPr>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8</w:t>
            </w:r>
          </w:p>
        </w:tc>
        <w:tc>
          <w:tcPr>
            <w:tcW w:w="853" w:type="dxa"/>
            <w:gridSpan w:val="3"/>
          </w:tcPr>
          <w:p w:rsidR="006763C8" w:rsidRPr="00D809E6" w:rsidRDefault="006763C8" w:rsidP="00D809E6">
            <w:pPr>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9</w:t>
            </w:r>
          </w:p>
        </w:tc>
        <w:tc>
          <w:tcPr>
            <w:tcW w:w="855" w:type="dxa"/>
            <w:gridSpan w:val="3"/>
          </w:tcPr>
          <w:p w:rsidR="006763C8" w:rsidRPr="00D809E6" w:rsidRDefault="00BE0054" w:rsidP="00D809E6">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2554" w:type="dxa"/>
            <w:gridSpan w:val="6"/>
          </w:tcPr>
          <w:p w:rsidR="006763C8" w:rsidRPr="00D809E6" w:rsidRDefault="006763C8" w:rsidP="00D809E6">
            <w:pPr>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Государственное унитарное предприятие </w:t>
            </w:r>
            <w:r w:rsidRPr="00D809E6">
              <w:rPr>
                <w:rFonts w:ascii="Times New Roman" w:hAnsi="Times New Roman" w:cs="Times New Roman"/>
                <w:sz w:val="24"/>
                <w:szCs w:val="24"/>
                <w:lang w:val="ru-RU"/>
              </w:rPr>
              <w:lastRenderedPageBreak/>
              <w:t>Ставропольского края «Ставропольский краевой комплекс» Советский филиал ГУП СК «</w:t>
            </w:r>
            <w:proofErr w:type="spellStart"/>
            <w:r w:rsidRPr="00D809E6">
              <w:rPr>
                <w:rFonts w:ascii="Times New Roman" w:hAnsi="Times New Roman" w:cs="Times New Roman"/>
                <w:sz w:val="24"/>
                <w:szCs w:val="24"/>
                <w:lang w:val="ru-RU"/>
              </w:rPr>
              <w:t>Крайтеплоэнерго</w:t>
            </w:r>
            <w:proofErr w:type="spellEnd"/>
            <w:r w:rsidRPr="00D809E6">
              <w:rPr>
                <w:rFonts w:ascii="Times New Roman" w:hAnsi="Times New Roman" w:cs="Times New Roman"/>
                <w:sz w:val="24"/>
                <w:szCs w:val="24"/>
                <w:lang w:val="ru-RU"/>
              </w:rPr>
              <w:t>»</w:t>
            </w:r>
          </w:p>
        </w:tc>
      </w:tr>
      <w:tr w:rsidR="00D809E6" w:rsidRPr="00D809E6" w:rsidTr="00207B48">
        <w:trPr>
          <w:gridAfter w:val="1"/>
          <w:wAfter w:w="64" w:type="dxa"/>
        </w:trPr>
        <w:tc>
          <w:tcPr>
            <w:tcW w:w="15495" w:type="dxa"/>
            <w:gridSpan w:val="73"/>
          </w:tcPr>
          <w:p w:rsidR="00D809E6" w:rsidRPr="00D809E6" w:rsidRDefault="00D809E6" w:rsidP="00D809E6">
            <w:pPr>
              <w:autoSpaceDE w:val="0"/>
              <w:autoSpaceDN w:val="0"/>
              <w:adjustRightInd w:val="0"/>
              <w:ind w:left="1800"/>
              <w:contextualSpacing/>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lastRenderedPageBreak/>
              <w:t xml:space="preserve">Подпрограмма « Модернизация и  развитие коммунального хозяйства в Советском </w:t>
            </w:r>
            <w:r w:rsidR="00770A19">
              <w:rPr>
                <w:rFonts w:ascii="Times New Roman" w:hAnsi="Times New Roman" w:cs="Times New Roman"/>
                <w:b/>
                <w:sz w:val="24"/>
                <w:szCs w:val="24"/>
                <w:lang w:val="ru-RU"/>
              </w:rPr>
              <w:t>муниципальном</w:t>
            </w:r>
            <w:r w:rsidRPr="00D809E6">
              <w:rPr>
                <w:rFonts w:ascii="Times New Roman" w:hAnsi="Times New Roman" w:cs="Times New Roman"/>
                <w:b/>
                <w:sz w:val="24"/>
                <w:szCs w:val="24"/>
                <w:lang w:val="ru-RU"/>
              </w:rPr>
              <w:t xml:space="preserve"> округе</w:t>
            </w:r>
          </w:p>
          <w:p w:rsidR="00D809E6" w:rsidRPr="00D809E6" w:rsidRDefault="00D809E6" w:rsidP="00D809E6">
            <w:pPr>
              <w:autoSpaceDE w:val="0"/>
              <w:autoSpaceDN w:val="0"/>
              <w:adjustRightInd w:val="0"/>
              <w:ind w:left="1800"/>
              <w:contextualSpacing/>
              <w:jc w:val="center"/>
              <w:rPr>
                <w:rFonts w:ascii="Times New Roman" w:hAnsi="Times New Roman" w:cs="Times New Roman"/>
                <w:b/>
                <w:sz w:val="24"/>
                <w:szCs w:val="24"/>
              </w:rPr>
            </w:pPr>
            <w:proofErr w:type="spellStart"/>
            <w:r w:rsidRPr="00D809E6">
              <w:rPr>
                <w:rFonts w:ascii="Times New Roman" w:hAnsi="Times New Roman" w:cs="Times New Roman"/>
                <w:b/>
                <w:sz w:val="24"/>
                <w:szCs w:val="24"/>
              </w:rPr>
              <w:t>Ставропольскогокрая</w:t>
            </w:r>
            <w:proofErr w:type="spellEnd"/>
            <w:r w:rsidRPr="00D809E6">
              <w:rPr>
                <w:rFonts w:ascii="Times New Roman" w:hAnsi="Times New Roman" w:cs="Times New Roman"/>
                <w:b/>
                <w:sz w:val="24"/>
                <w:szCs w:val="24"/>
              </w:rPr>
              <w:t>»</w:t>
            </w:r>
          </w:p>
        </w:tc>
      </w:tr>
      <w:tr w:rsidR="00D809E6" w:rsidRPr="000C7E28" w:rsidTr="00207B48">
        <w:trPr>
          <w:gridAfter w:val="1"/>
          <w:wAfter w:w="64" w:type="dxa"/>
        </w:trPr>
        <w:tc>
          <w:tcPr>
            <w:tcW w:w="15495" w:type="dxa"/>
            <w:gridSpan w:val="73"/>
          </w:tcPr>
          <w:p w:rsidR="00D809E6" w:rsidRPr="00D809E6" w:rsidRDefault="00D809E6" w:rsidP="00D809E6">
            <w:pPr>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Задача 1. «Модернизация коммунальной инфраструктуры (ремонт котельных)»</w:t>
            </w:r>
          </w:p>
        </w:tc>
      </w:tr>
      <w:tr w:rsidR="000941E6" w:rsidRPr="000C7E28" w:rsidTr="00207B48">
        <w:trPr>
          <w:gridAfter w:val="1"/>
          <w:wAfter w:w="64" w:type="dxa"/>
        </w:trPr>
        <w:tc>
          <w:tcPr>
            <w:tcW w:w="768" w:type="dxa"/>
            <w:gridSpan w:val="3"/>
          </w:tcPr>
          <w:p w:rsidR="00D2775D" w:rsidRPr="00D809E6" w:rsidRDefault="00D2775D"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rPr>
              <w:t>1.</w:t>
            </w:r>
            <w:r w:rsidRPr="00D809E6">
              <w:rPr>
                <w:rFonts w:ascii="Times New Roman" w:hAnsi="Times New Roman" w:cs="Times New Roman"/>
                <w:sz w:val="24"/>
                <w:szCs w:val="24"/>
                <w:lang w:val="ru-RU"/>
              </w:rPr>
              <w:t>1</w:t>
            </w:r>
          </w:p>
        </w:tc>
        <w:tc>
          <w:tcPr>
            <w:tcW w:w="2394" w:type="dxa"/>
            <w:gridSpan w:val="10"/>
          </w:tcPr>
          <w:p w:rsidR="00D2775D" w:rsidRPr="00D809E6" w:rsidRDefault="00D2775D"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Общая протяженность обслуживаемых тепловых сетей</w:t>
            </w:r>
          </w:p>
        </w:tc>
        <w:tc>
          <w:tcPr>
            <w:tcW w:w="708" w:type="dxa"/>
            <w:gridSpan w:val="9"/>
          </w:tcPr>
          <w:p w:rsidR="00D2775D" w:rsidRPr="00D809E6" w:rsidRDefault="00D2775D"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км</w:t>
            </w:r>
          </w:p>
        </w:tc>
        <w:tc>
          <w:tcPr>
            <w:tcW w:w="852" w:type="dxa"/>
            <w:gridSpan w:val="7"/>
          </w:tcPr>
          <w:p w:rsidR="00D2775D" w:rsidRPr="00D809E6" w:rsidRDefault="00D2775D" w:rsidP="00D809E6">
            <w:pPr>
              <w:rPr>
                <w:rFonts w:ascii="Times New Roman" w:hAnsi="Times New Roman" w:cs="Times New Roman"/>
                <w:sz w:val="24"/>
                <w:szCs w:val="24"/>
              </w:rPr>
            </w:pPr>
            <w:r w:rsidRPr="00D809E6">
              <w:rPr>
                <w:rFonts w:ascii="Times New Roman" w:hAnsi="Times New Roman" w:cs="Times New Roman"/>
                <w:sz w:val="24"/>
                <w:szCs w:val="24"/>
              </w:rPr>
              <w:t>23,7</w:t>
            </w:r>
          </w:p>
        </w:tc>
        <w:tc>
          <w:tcPr>
            <w:tcW w:w="1006" w:type="dxa"/>
            <w:gridSpan w:val="7"/>
          </w:tcPr>
          <w:p w:rsidR="00D2775D" w:rsidRPr="00D809E6" w:rsidRDefault="00D2775D" w:rsidP="00D809E6">
            <w:pPr>
              <w:rPr>
                <w:rFonts w:ascii="Times New Roman" w:hAnsi="Times New Roman" w:cs="Times New Roman"/>
                <w:sz w:val="24"/>
                <w:szCs w:val="24"/>
              </w:rPr>
            </w:pPr>
            <w:r w:rsidRPr="00D809E6">
              <w:rPr>
                <w:rFonts w:ascii="Times New Roman" w:hAnsi="Times New Roman" w:cs="Times New Roman"/>
                <w:sz w:val="24"/>
                <w:szCs w:val="24"/>
              </w:rPr>
              <w:t>23,7</w:t>
            </w:r>
          </w:p>
        </w:tc>
        <w:tc>
          <w:tcPr>
            <w:tcW w:w="1135" w:type="dxa"/>
            <w:gridSpan w:val="5"/>
          </w:tcPr>
          <w:p w:rsidR="00D2775D" w:rsidRPr="00D809E6" w:rsidRDefault="00D2775D" w:rsidP="00D809E6">
            <w:pPr>
              <w:rPr>
                <w:rFonts w:ascii="Times New Roman" w:hAnsi="Times New Roman" w:cs="Times New Roman"/>
                <w:sz w:val="24"/>
                <w:szCs w:val="24"/>
              </w:rPr>
            </w:pPr>
            <w:r w:rsidRPr="00D809E6">
              <w:rPr>
                <w:rFonts w:ascii="Times New Roman" w:hAnsi="Times New Roman" w:cs="Times New Roman"/>
                <w:sz w:val="24"/>
                <w:szCs w:val="24"/>
              </w:rPr>
              <w:t>23,7</w:t>
            </w:r>
          </w:p>
        </w:tc>
        <w:tc>
          <w:tcPr>
            <w:tcW w:w="992" w:type="dxa"/>
            <w:gridSpan w:val="4"/>
          </w:tcPr>
          <w:p w:rsidR="00D2775D" w:rsidRPr="00D809E6" w:rsidRDefault="00D2775D" w:rsidP="00D809E6">
            <w:pPr>
              <w:rPr>
                <w:rFonts w:ascii="Times New Roman" w:hAnsi="Times New Roman" w:cs="Times New Roman"/>
                <w:sz w:val="24"/>
                <w:szCs w:val="24"/>
              </w:rPr>
            </w:pPr>
            <w:r w:rsidRPr="00D809E6">
              <w:rPr>
                <w:rFonts w:ascii="Times New Roman" w:hAnsi="Times New Roman" w:cs="Times New Roman"/>
                <w:sz w:val="24"/>
                <w:szCs w:val="24"/>
              </w:rPr>
              <w:t>0</w:t>
            </w:r>
          </w:p>
        </w:tc>
        <w:tc>
          <w:tcPr>
            <w:tcW w:w="821" w:type="dxa"/>
            <w:gridSpan w:val="4"/>
          </w:tcPr>
          <w:p w:rsidR="00D2775D" w:rsidRPr="00D809E6" w:rsidRDefault="00D2775D" w:rsidP="00D809E6">
            <w:pPr>
              <w:rPr>
                <w:rFonts w:ascii="Times New Roman" w:hAnsi="Times New Roman" w:cs="Times New Roman"/>
                <w:sz w:val="24"/>
                <w:szCs w:val="24"/>
              </w:rPr>
            </w:pPr>
            <w:r w:rsidRPr="00D809E6">
              <w:rPr>
                <w:rFonts w:ascii="Times New Roman" w:hAnsi="Times New Roman" w:cs="Times New Roman"/>
                <w:sz w:val="24"/>
                <w:szCs w:val="24"/>
              </w:rPr>
              <w:t>0</w:t>
            </w:r>
          </w:p>
        </w:tc>
        <w:tc>
          <w:tcPr>
            <w:tcW w:w="852" w:type="dxa"/>
            <w:gridSpan w:val="4"/>
          </w:tcPr>
          <w:p w:rsidR="00D2775D" w:rsidRPr="00D809E6" w:rsidRDefault="00D2775D" w:rsidP="00D809E6">
            <w:pPr>
              <w:rPr>
                <w:rFonts w:ascii="Times New Roman" w:hAnsi="Times New Roman" w:cs="Times New Roman"/>
                <w:sz w:val="24"/>
                <w:szCs w:val="24"/>
              </w:rPr>
            </w:pPr>
            <w:r w:rsidRPr="00D809E6">
              <w:rPr>
                <w:rFonts w:ascii="Times New Roman" w:hAnsi="Times New Roman" w:cs="Times New Roman"/>
                <w:sz w:val="24"/>
                <w:szCs w:val="24"/>
              </w:rPr>
              <w:t>0</w:t>
            </w:r>
          </w:p>
        </w:tc>
        <w:tc>
          <w:tcPr>
            <w:tcW w:w="852" w:type="dxa"/>
            <w:gridSpan w:val="4"/>
          </w:tcPr>
          <w:p w:rsidR="00D2775D" w:rsidRPr="00D809E6" w:rsidRDefault="00D2775D" w:rsidP="00D809E6">
            <w:pPr>
              <w:rPr>
                <w:rFonts w:ascii="Times New Roman" w:hAnsi="Times New Roman" w:cs="Times New Roman"/>
                <w:sz w:val="24"/>
                <w:szCs w:val="24"/>
              </w:rPr>
            </w:pPr>
            <w:r w:rsidRPr="00D809E6">
              <w:rPr>
                <w:rFonts w:ascii="Times New Roman" w:hAnsi="Times New Roman" w:cs="Times New Roman"/>
                <w:sz w:val="24"/>
                <w:szCs w:val="24"/>
              </w:rPr>
              <w:t>0</w:t>
            </w:r>
          </w:p>
        </w:tc>
        <w:tc>
          <w:tcPr>
            <w:tcW w:w="853" w:type="dxa"/>
            <w:gridSpan w:val="4"/>
          </w:tcPr>
          <w:p w:rsidR="00D2775D" w:rsidRPr="00D809E6" w:rsidRDefault="00D2775D"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0</w:t>
            </w:r>
          </w:p>
        </w:tc>
        <w:tc>
          <w:tcPr>
            <w:tcW w:w="853" w:type="dxa"/>
            <w:gridSpan w:val="3"/>
          </w:tcPr>
          <w:p w:rsidR="00D2775D" w:rsidRPr="00D809E6" w:rsidRDefault="00D2775D"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0</w:t>
            </w:r>
          </w:p>
        </w:tc>
        <w:tc>
          <w:tcPr>
            <w:tcW w:w="855" w:type="dxa"/>
            <w:gridSpan w:val="3"/>
          </w:tcPr>
          <w:p w:rsidR="00D2775D" w:rsidRPr="00D809E6" w:rsidRDefault="00BE0054" w:rsidP="00D809E6">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554" w:type="dxa"/>
            <w:gridSpan w:val="6"/>
          </w:tcPr>
          <w:p w:rsidR="00D2775D" w:rsidRDefault="00D2775D" w:rsidP="00D2775D">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Государственное унитарное предприятие Ставропольского края «Ставропольский краевой </w:t>
            </w:r>
            <w:r>
              <w:rPr>
                <w:rFonts w:ascii="Times New Roman" w:hAnsi="Times New Roman" w:cs="Times New Roman"/>
                <w:sz w:val="24"/>
                <w:szCs w:val="24"/>
                <w:lang w:val="ru-RU"/>
              </w:rPr>
              <w:t>комплекс</w:t>
            </w:r>
          </w:p>
          <w:p w:rsidR="00D2775D" w:rsidRPr="00D809E6" w:rsidRDefault="00D2775D" w:rsidP="00D2775D">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»Советский филиал ГУП СК «</w:t>
            </w:r>
            <w:proofErr w:type="spellStart"/>
            <w:r w:rsidRPr="00D809E6">
              <w:rPr>
                <w:rFonts w:ascii="Times New Roman" w:hAnsi="Times New Roman" w:cs="Times New Roman"/>
                <w:sz w:val="24"/>
                <w:szCs w:val="24"/>
                <w:lang w:val="ru-RU"/>
              </w:rPr>
              <w:t>Крайтеплоэнерго</w:t>
            </w:r>
            <w:proofErr w:type="spellEnd"/>
            <w:r w:rsidRPr="00D809E6">
              <w:rPr>
                <w:rFonts w:ascii="Times New Roman" w:hAnsi="Times New Roman" w:cs="Times New Roman"/>
                <w:sz w:val="24"/>
                <w:szCs w:val="24"/>
                <w:lang w:val="ru-RU"/>
              </w:rPr>
              <w:t>»</w:t>
            </w:r>
          </w:p>
        </w:tc>
      </w:tr>
      <w:tr w:rsidR="000941E6" w:rsidRPr="00D809E6" w:rsidTr="00207B48">
        <w:trPr>
          <w:gridAfter w:val="1"/>
          <w:wAfter w:w="64" w:type="dxa"/>
        </w:trPr>
        <w:tc>
          <w:tcPr>
            <w:tcW w:w="768" w:type="dxa"/>
            <w:gridSpan w:val="3"/>
          </w:tcPr>
          <w:p w:rsidR="00D2775D" w:rsidRPr="00D809E6" w:rsidRDefault="00D2775D"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rPr>
              <w:t>1.</w:t>
            </w:r>
            <w:r w:rsidRPr="00D809E6">
              <w:rPr>
                <w:rFonts w:ascii="Times New Roman" w:hAnsi="Times New Roman" w:cs="Times New Roman"/>
                <w:sz w:val="24"/>
                <w:szCs w:val="24"/>
                <w:lang w:val="ru-RU"/>
              </w:rPr>
              <w:t>2</w:t>
            </w:r>
          </w:p>
        </w:tc>
        <w:tc>
          <w:tcPr>
            <w:tcW w:w="2394" w:type="dxa"/>
            <w:gridSpan w:val="10"/>
          </w:tcPr>
          <w:p w:rsidR="00D2775D" w:rsidRPr="00D809E6" w:rsidRDefault="00D2775D"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Доля отремонтированных котельных в общем количестве котельных</w:t>
            </w:r>
          </w:p>
        </w:tc>
        <w:tc>
          <w:tcPr>
            <w:tcW w:w="708" w:type="dxa"/>
            <w:gridSpan w:val="9"/>
          </w:tcPr>
          <w:p w:rsidR="00D2775D" w:rsidRPr="00D809E6" w:rsidRDefault="00D2775D"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w:t>
            </w:r>
          </w:p>
        </w:tc>
        <w:tc>
          <w:tcPr>
            <w:tcW w:w="852" w:type="dxa"/>
            <w:gridSpan w:val="7"/>
          </w:tcPr>
          <w:p w:rsidR="00D2775D" w:rsidRPr="00D809E6" w:rsidRDefault="00D2775D" w:rsidP="00D809E6">
            <w:pPr>
              <w:jc w:val="center"/>
              <w:rPr>
                <w:rFonts w:ascii="Times New Roman" w:hAnsi="Times New Roman" w:cs="Times New Roman"/>
                <w:sz w:val="24"/>
                <w:szCs w:val="24"/>
              </w:rPr>
            </w:pPr>
            <w:r w:rsidRPr="00D809E6">
              <w:rPr>
                <w:rFonts w:ascii="Times New Roman" w:hAnsi="Times New Roman" w:cs="Times New Roman"/>
                <w:sz w:val="24"/>
                <w:szCs w:val="24"/>
              </w:rPr>
              <w:t>4,5</w:t>
            </w:r>
          </w:p>
        </w:tc>
        <w:tc>
          <w:tcPr>
            <w:tcW w:w="1006" w:type="dxa"/>
            <w:gridSpan w:val="7"/>
          </w:tcPr>
          <w:p w:rsidR="00D2775D" w:rsidRPr="00D809E6" w:rsidRDefault="00D2775D"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10</w:t>
            </w:r>
          </w:p>
        </w:tc>
        <w:tc>
          <w:tcPr>
            <w:tcW w:w="1135" w:type="dxa"/>
            <w:gridSpan w:val="5"/>
          </w:tcPr>
          <w:p w:rsidR="00D2775D" w:rsidRPr="00D809E6" w:rsidRDefault="00D2775D"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15</w:t>
            </w:r>
          </w:p>
        </w:tc>
        <w:tc>
          <w:tcPr>
            <w:tcW w:w="992" w:type="dxa"/>
            <w:gridSpan w:val="4"/>
          </w:tcPr>
          <w:p w:rsidR="00D2775D" w:rsidRPr="00D809E6" w:rsidRDefault="00D2775D"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20</w:t>
            </w:r>
          </w:p>
        </w:tc>
        <w:tc>
          <w:tcPr>
            <w:tcW w:w="821" w:type="dxa"/>
            <w:gridSpan w:val="4"/>
          </w:tcPr>
          <w:p w:rsidR="00D2775D" w:rsidRPr="00D809E6" w:rsidRDefault="00D2775D"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25</w:t>
            </w:r>
          </w:p>
        </w:tc>
        <w:tc>
          <w:tcPr>
            <w:tcW w:w="852" w:type="dxa"/>
            <w:gridSpan w:val="4"/>
          </w:tcPr>
          <w:p w:rsidR="00D2775D" w:rsidRPr="00D809E6" w:rsidRDefault="00D2775D"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30</w:t>
            </w:r>
          </w:p>
        </w:tc>
        <w:tc>
          <w:tcPr>
            <w:tcW w:w="852" w:type="dxa"/>
            <w:gridSpan w:val="4"/>
          </w:tcPr>
          <w:p w:rsidR="00D2775D" w:rsidRPr="00D809E6" w:rsidRDefault="00D2775D" w:rsidP="00D809E6">
            <w:pPr>
              <w:jc w:val="center"/>
              <w:rPr>
                <w:rFonts w:ascii="Times New Roman" w:hAnsi="Times New Roman" w:cs="Times New Roman"/>
                <w:lang w:val="ru-RU"/>
              </w:rPr>
            </w:pPr>
            <w:r w:rsidRPr="00D809E6">
              <w:rPr>
                <w:rFonts w:ascii="Times New Roman" w:hAnsi="Times New Roman" w:cs="Times New Roman"/>
                <w:lang w:val="ru-RU"/>
              </w:rPr>
              <w:t>35</w:t>
            </w:r>
          </w:p>
        </w:tc>
        <w:tc>
          <w:tcPr>
            <w:tcW w:w="853" w:type="dxa"/>
            <w:gridSpan w:val="4"/>
          </w:tcPr>
          <w:p w:rsidR="00D2775D" w:rsidRPr="00D809E6" w:rsidRDefault="00D2775D"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40</w:t>
            </w:r>
          </w:p>
        </w:tc>
        <w:tc>
          <w:tcPr>
            <w:tcW w:w="853" w:type="dxa"/>
            <w:gridSpan w:val="3"/>
          </w:tcPr>
          <w:p w:rsidR="00D2775D" w:rsidRPr="00D809E6" w:rsidRDefault="00D2775D"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45</w:t>
            </w:r>
          </w:p>
        </w:tc>
        <w:tc>
          <w:tcPr>
            <w:tcW w:w="855" w:type="dxa"/>
            <w:gridSpan w:val="3"/>
          </w:tcPr>
          <w:p w:rsidR="00D2775D" w:rsidRPr="00D809E6" w:rsidRDefault="00BE0054" w:rsidP="00D809E6">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2554" w:type="dxa"/>
            <w:gridSpan w:val="6"/>
          </w:tcPr>
          <w:p w:rsidR="00D2775D" w:rsidRPr="00D809E6" w:rsidRDefault="00D2775D" w:rsidP="00D809E6">
            <w:pPr>
              <w:autoSpaceDE w:val="0"/>
              <w:autoSpaceDN w:val="0"/>
              <w:adjustRightInd w:val="0"/>
              <w:jc w:val="both"/>
              <w:rPr>
                <w:rFonts w:ascii="Times New Roman" w:hAnsi="Times New Roman" w:cs="Times New Roman"/>
              </w:rPr>
            </w:pPr>
            <w:r w:rsidRPr="00D809E6">
              <w:rPr>
                <w:rFonts w:ascii="Times New Roman" w:hAnsi="Times New Roman" w:cs="Times New Roman"/>
                <w:sz w:val="24"/>
                <w:szCs w:val="24"/>
                <w:lang w:val="ru-RU"/>
              </w:rPr>
              <w:t>Методика расчета</w:t>
            </w:r>
          </w:p>
        </w:tc>
      </w:tr>
      <w:tr w:rsidR="00D809E6" w:rsidRPr="000C7E28" w:rsidTr="00207B48">
        <w:trPr>
          <w:gridAfter w:val="1"/>
          <w:wAfter w:w="64" w:type="dxa"/>
        </w:trPr>
        <w:tc>
          <w:tcPr>
            <w:tcW w:w="15495" w:type="dxa"/>
            <w:gridSpan w:val="73"/>
          </w:tcPr>
          <w:p w:rsidR="00D809E6" w:rsidRPr="00D809E6" w:rsidRDefault="00D809E6" w:rsidP="00D809E6">
            <w:pPr>
              <w:autoSpaceDE w:val="0"/>
              <w:autoSpaceDN w:val="0"/>
              <w:adjustRightInd w:val="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Задача 2. Соблюдение экологических норм и требований при  проведении мероприятий</w:t>
            </w:r>
          </w:p>
          <w:p w:rsidR="00D809E6" w:rsidRPr="00D809E6" w:rsidRDefault="00D809E6"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b/>
                <w:sz w:val="24"/>
                <w:szCs w:val="24"/>
                <w:lang w:val="ru-RU"/>
              </w:rPr>
              <w:t>по вывозу твердых коммунальных отходов (далее – ТКО)</w:t>
            </w:r>
          </w:p>
        </w:tc>
      </w:tr>
      <w:tr w:rsidR="000941E6" w:rsidRPr="000C7E28" w:rsidTr="00207B48">
        <w:trPr>
          <w:gridAfter w:val="1"/>
          <w:wAfter w:w="64" w:type="dxa"/>
        </w:trPr>
        <w:tc>
          <w:tcPr>
            <w:tcW w:w="768" w:type="dxa"/>
            <w:gridSpan w:val="3"/>
          </w:tcPr>
          <w:p w:rsidR="00FE4430" w:rsidRPr="00D809E6" w:rsidRDefault="00FE4430"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2.1</w:t>
            </w:r>
          </w:p>
        </w:tc>
        <w:tc>
          <w:tcPr>
            <w:tcW w:w="2394" w:type="dxa"/>
            <w:gridSpan w:val="10"/>
          </w:tcPr>
          <w:p w:rsidR="00FE4430" w:rsidRPr="00D809E6" w:rsidRDefault="00FE4430" w:rsidP="00D809E6">
            <w:pPr>
              <w:suppressAutoHyphens/>
              <w:autoSpaceDE w:val="0"/>
              <w:autoSpaceDN w:val="0"/>
              <w:adjustRightInd w:val="0"/>
              <w:jc w:val="both"/>
              <w:rPr>
                <w:rFonts w:ascii="Times New Roman" w:eastAsia="Calibri" w:hAnsi="Times New Roman" w:cs="Times New Roman"/>
                <w:sz w:val="24"/>
                <w:szCs w:val="24"/>
                <w:lang w:val="ru-RU"/>
              </w:rPr>
            </w:pPr>
            <w:r w:rsidRPr="00D809E6">
              <w:rPr>
                <w:rFonts w:ascii="Times New Roman" w:eastAsia="Calibri" w:hAnsi="Times New Roman" w:cs="Times New Roman"/>
                <w:sz w:val="24"/>
                <w:szCs w:val="24"/>
                <w:lang w:val="ru-RU"/>
              </w:rPr>
              <w:t>Количество</w:t>
            </w:r>
            <w:r w:rsidRPr="00D809E6">
              <w:rPr>
                <w:rFonts w:ascii="Times New Roman" w:hAnsi="Times New Roman" w:cs="Times New Roman"/>
                <w:sz w:val="24"/>
                <w:szCs w:val="24"/>
                <w:lang w:val="ru-RU"/>
              </w:rPr>
              <w:t xml:space="preserve"> межмуниципальных зональных </w:t>
            </w:r>
            <w:proofErr w:type="spellStart"/>
            <w:r w:rsidRPr="00D809E6">
              <w:rPr>
                <w:rFonts w:ascii="Times New Roman" w:hAnsi="Times New Roman" w:cs="Times New Roman"/>
                <w:sz w:val="24"/>
                <w:szCs w:val="24"/>
                <w:lang w:val="ru-RU"/>
              </w:rPr>
              <w:t>отходо-перерабатывающих</w:t>
            </w:r>
            <w:proofErr w:type="spellEnd"/>
            <w:r w:rsidRPr="00D809E6">
              <w:rPr>
                <w:rFonts w:ascii="Times New Roman" w:hAnsi="Times New Roman" w:cs="Times New Roman"/>
                <w:sz w:val="24"/>
                <w:szCs w:val="24"/>
                <w:lang w:val="ru-RU"/>
              </w:rPr>
              <w:t xml:space="preserve"> комплексов</w:t>
            </w:r>
          </w:p>
        </w:tc>
        <w:tc>
          <w:tcPr>
            <w:tcW w:w="708" w:type="dxa"/>
            <w:gridSpan w:val="9"/>
          </w:tcPr>
          <w:p w:rsidR="00FE4430" w:rsidRPr="00D809E6" w:rsidRDefault="00FE4430"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ед.</w:t>
            </w:r>
          </w:p>
        </w:tc>
        <w:tc>
          <w:tcPr>
            <w:tcW w:w="852" w:type="dxa"/>
            <w:gridSpan w:val="7"/>
          </w:tcPr>
          <w:p w:rsidR="00FE4430" w:rsidRPr="00D809E6" w:rsidRDefault="00FE4430" w:rsidP="00D809E6">
            <w:pPr>
              <w:jc w:val="center"/>
              <w:rPr>
                <w:rFonts w:ascii="Times New Roman" w:hAnsi="Times New Roman" w:cs="Times New Roman"/>
                <w:sz w:val="24"/>
                <w:szCs w:val="24"/>
              </w:rPr>
            </w:pPr>
            <w:r w:rsidRPr="00D809E6">
              <w:rPr>
                <w:rFonts w:ascii="Times New Roman" w:hAnsi="Times New Roman" w:cs="Times New Roman"/>
                <w:sz w:val="24"/>
                <w:szCs w:val="24"/>
              </w:rPr>
              <w:t>0</w:t>
            </w:r>
          </w:p>
        </w:tc>
        <w:tc>
          <w:tcPr>
            <w:tcW w:w="1006" w:type="dxa"/>
            <w:gridSpan w:val="7"/>
          </w:tcPr>
          <w:p w:rsidR="00FE4430" w:rsidRPr="00D809E6" w:rsidRDefault="00FE4430"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w:t>
            </w:r>
          </w:p>
        </w:tc>
        <w:tc>
          <w:tcPr>
            <w:tcW w:w="1135" w:type="dxa"/>
            <w:gridSpan w:val="5"/>
          </w:tcPr>
          <w:p w:rsidR="00FE4430" w:rsidRPr="00D809E6" w:rsidRDefault="00FE4430"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w:t>
            </w:r>
          </w:p>
        </w:tc>
        <w:tc>
          <w:tcPr>
            <w:tcW w:w="992" w:type="dxa"/>
            <w:gridSpan w:val="4"/>
          </w:tcPr>
          <w:p w:rsidR="00FE4430" w:rsidRPr="00D809E6" w:rsidRDefault="00FE4430" w:rsidP="00D809E6">
            <w:pPr>
              <w:jc w:val="center"/>
              <w:rPr>
                <w:rFonts w:ascii="Times New Roman" w:hAnsi="Times New Roman" w:cs="Times New Roman"/>
                <w:sz w:val="24"/>
                <w:szCs w:val="24"/>
              </w:rPr>
            </w:pPr>
            <w:r w:rsidRPr="00D809E6">
              <w:rPr>
                <w:rFonts w:ascii="Times New Roman" w:hAnsi="Times New Roman" w:cs="Times New Roman"/>
                <w:sz w:val="24"/>
                <w:szCs w:val="24"/>
              </w:rPr>
              <w:t>1</w:t>
            </w:r>
          </w:p>
        </w:tc>
        <w:tc>
          <w:tcPr>
            <w:tcW w:w="821" w:type="dxa"/>
            <w:gridSpan w:val="4"/>
          </w:tcPr>
          <w:p w:rsidR="00FE4430" w:rsidRPr="00D809E6" w:rsidRDefault="00FE4430"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w:t>
            </w:r>
          </w:p>
        </w:tc>
        <w:tc>
          <w:tcPr>
            <w:tcW w:w="852" w:type="dxa"/>
            <w:gridSpan w:val="4"/>
          </w:tcPr>
          <w:p w:rsidR="00FE4430" w:rsidRPr="00D809E6" w:rsidRDefault="00FE4430" w:rsidP="00D809E6">
            <w:pPr>
              <w:jc w:val="center"/>
              <w:rPr>
                <w:rFonts w:ascii="Times New Roman" w:hAnsi="Times New Roman" w:cs="Times New Roman"/>
                <w:sz w:val="24"/>
                <w:szCs w:val="24"/>
              </w:rPr>
            </w:pPr>
            <w:r w:rsidRPr="00D809E6">
              <w:rPr>
                <w:rFonts w:ascii="Times New Roman" w:hAnsi="Times New Roman" w:cs="Times New Roman"/>
                <w:sz w:val="24"/>
                <w:szCs w:val="24"/>
              </w:rPr>
              <w:t>1</w:t>
            </w:r>
          </w:p>
        </w:tc>
        <w:tc>
          <w:tcPr>
            <w:tcW w:w="852" w:type="dxa"/>
            <w:gridSpan w:val="4"/>
          </w:tcPr>
          <w:p w:rsidR="00FE4430" w:rsidRPr="00D809E6" w:rsidRDefault="00FE4430"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w:t>
            </w:r>
          </w:p>
        </w:tc>
        <w:tc>
          <w:tcPr>
            <w:tcW w:w="853" w:type="dxa"/>
            <w:gridSpan w:val="4"/>
          </w:tcPr>
          <w:p w:rsidR="00FE4430" w:rsidRPr="00D809E6" w:rsidRDefault="00FE4430"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1</w:t>
            </w:r>
          </w:p>
        </w:tc>
        <w:tc>
          <w:tcPr>
            <w:tcW w:w="853" w:type="dxa"/>
            <w:gridSpan w:val="3"/>
          </w:tcPr>
          <w:p w:rsidR="00FE4430" w:rsidRPr="00D809E6" w:rsidRDefault="00FE4430"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1</w:t>
            </w:r>
          </w:p>
        </w:tc>
        <w:tc>
          <w:tcPr>
            <w:tcW w:w="855" w:type="dxa"/>
            <w:gridSpan w:val="3"/>
          </w:tcPr>
          <w:p w:rsidR="00FE4430" w:rsidRPr="00D809E6" w:rsidRDefault="00BE0054" w:rsidP="00D809E6">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554" w:type="dxa"/>
            <w:gridSpan w:val="6"/>
          </w:tcPr>
          <w:p w:rsidR="00FE4430" w:rsidRPr="00D809E6" w:rsidRDefault="00FE4430" w:rsidP="00D809E6">
            <w:pPr>
              <w:autoSpaceDE w:val="0"/>
              <w:autoSpaceDN w:val="0"/>
              <w:adjustRightInd w:val="0"/>
              <w:jc w:val="both"/>
              <w:rPr>
                <w:rFonts w:ascii="Times New Roman" w:hAnsi="Times New Roman" w:cs="Times New Roman"/>
                <w:sz w:val="24"/>
                <w:szCs w:val="24"/>
                <w:lang w:val="ru-RU"/>
              </w:rPr>
            </w:pPr>
            <w:proofErr w:type="gramStart"/>
            <w:r w:rsidRPr="00D809E6">
              <w:rPr>
                <w:rFonts w:ascii="Times New Roman" w:hAnsi="Times New Roman" w:cs="Times New Roman"/>
                <w:sz w:val="24"/>
                <w:szCs w:val="24"/>
                <w:lang w:val="ru-RU"/>
              </w:rPr>
              <w:t>Данные, предоставленные «Советским зональным центром (</w:t>
            </w:r>
            <w:proofErr w:type="spellStart"/>
            <w:r w:rsidRPr="00D809E6">
              <w:rPr>
                <w:rFonts w:ascii="Times New Roman" w:hAnsi="Times New Roman" w:cs="Times New Roman"/>
                <w:sz w:val="24"/>
                <w:szCs w:val="24"/>
                <w:lang w:val="ru-RU"/>
              </w:rPr>
              <w:t>отходоперерабатывающий</w:t>
            </w:r>
            <w:proofErr w:type="spellEnd"/>
            <w:r w:rsidRPr="00D809E6">
              <w:rPr>
                <w:rFonts w:ascii="Times New Roman" w:hAnsi="Times New Roman" w:cs="Times New Roman"/>
                <w:sz w:val="24"/>
                <w:szCs w:val="24"/>
                <w:lang w:val="ru-RU"/>
              </w:rPr>
              <w:t xml:space="preserve"> комплекс)» ООО «Ставропольское </w:t>
            </w:r>
            <w:r w:rsidRPr="00D809E6">
              <w:rPr>
                <w:rFonts w:ascii="Times New Roman" w:hAnsi="Times New Roman" w:cs="Times New Roman"/>
                <w:sz w:val="24"/>
                <w:szCs w:val="24"/>
                <w:lang w:val="ru-RU"/>
              </w:rPr>
              <w:lastRenderedPageBreak/>
              <w:t>управление отходами)</w:t>
            </w:r>
            <w:proofErr w:type="gramEnd"/>
          </w:p>
        </w:tc>
      </w:tr>
      <w:tr w:rsidR="000941E6" w:rsidRPr="000C7E28" w:rsidTr="00207B48">
        <w:trPr>
          <w:gridAfter w:val="1"/>
          <w:wAfter w:w="64" w:type="dxa"/>
        </w:trPr>
        <w:tc>
          <w:tcPr>
            <w:tcW w:w="768" w:type="dxa"/>
            <w:gridSpan w:val="3"/>
          </w:tcPr>
          <w:p w:rsidR="00890918" w:rsidRPr="00D809E6" w:rsidRDefault="00890918"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lastRenderedPageBreak/>
              <w:t>2.2</w:t>
            </w:r>
          </w:p>
        </w:tc>
        <w:tc>
          <w:tcPr>
            <w:tcW w:w="2394" w:type="dxa"/>
            <w:gridSpan w:val="10"/>
          </w:tcPr>
          <w:p w:rsidR="00890918" w:rsidRPr="00D809E6" w:rsidRDefault="00890918" w:rsidP="00D809E6">
            <w:pPr>
              <w:suppressAutoHyphens/>
              <w:autoSpaceDE w:val="0"/>
              <w:autoSpaceDN w:val="0"/>
              <w:adjustRightInd w:val="0"/>
              <w:jc w:val="both"/>
              <w:rPr>
                <w:rFonts w:ascii="Times New Roman" w:hAnsi="Times New Roman" w:cs="Times New Roman"/>
                <w:sz w:val="24"/>
                <w:szCs w:val="24"/>
                <w:lang w:val="ru-RU"/>
              </w:rPr>
            </w:pPr>
            <w:r w:rsidRPr="00D809E6">
              <w:rPr>
                <w:rFonts w:ascii="Times New Roman" w:eastAsia="Calibri" w:hAnsi="Times New Roman" w:cs="Times New Roman"/>
                <w:sz w:val="24"/>
                <w:szCs w:val="24"/>
                <w:lang w:val="ru-RU"/>
              </w:rPr>
              <w:t>Количество населения, пользующегося услугой  вывоза ТКО</w:t>
            </w:r>
          </w:p>
        </w:tc>
        <w:tc>
          <w:tcPr>
            <w:tcW w:w="708" w:type="dxa"/>
            <w:gridSpan w:val="9"/>
          </w:tcPr>
          <w:p w:rsidR="00890918" w:rsidRPr="00D809E6" w:rsidRDefault="0089091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чел.</w:t>
            </w:r>
          </w:p>
          <w:p w:rsidR="00890918" w:rsidRPr="00D809E6" w:rsidRDefault="00890918"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p>
        </w:tc>
        <w:tc>
          <w:tcPr>
            <w:tcW w:w="852" w:type="dxa"/>
            <w:gridSpan w:val="7"/>
          </w:tcPr>
          <w:p w:rsidR="00890918" w:rsidRPr="00D809E6" w:rsidRDefault="00890918" w:rsidP="00D809E6">
            <w:pPr>
              <w:jc w:val="center"/>
              <w:rPr>
                <w:rFonts w:ascii="Times New Roman" w:hAnsi="Times New Roman" w:cs="Times New Roman"/>
              </w:rPr>
            </w:pPr>
            <w:r w:rsidRPr="00D809E6">
              <w:rPr>
                <w:rFonts w:ascii="Times New Roman" w:hAnsi="Times New Roman" w:cs="Times New Roman"/>
              </w:rPr>
              <w:t>35 448</w:t>
            </w:r>
          </w:p>
          <w:p w:rsidR="00890918" w:rsidRPr="00D809E6" w:rsidRDefault="00890918" w:rsidP="00D809E6">
            <w:pPr>
              <w:jc w:val="center"/>
              <w:rPr>
                <w:rFonts w:ascii="Times New Roman" w:hAnsi="Times New Roman" w:cs="Times New Roman"/>
              </w:rPr>
            </w:pPr>
          </w:p>
        </w:tc>
        <w:tc>
          <w:tcPr>
            <w:tcW w:w="1006" w:type="dxa"/>
            <w:gridSpan w:val="7"/>
          </w:tcPr>
          <w:p w:rsidR="00890918" w:rsidRPr="00D809E6" w:rsidRDefault="00890918" w:rsidP="00D809E6">
            <w:pPr>
              <w:widowControl w:val="0"/>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35 951</w:t>
            </w:r>
          </w:p>
        </w:tc>
        <w:tc>
          <w:tcPr>
            <w:tcW w:w="1135" w:type="dxa"/>
            <w:gridSpan w:val="5"/>
          </w:tcPr>
          <w:p w:rsidR="00890918" w:rsidRPr="00D809E6" w:rsidRDefault="00890918" w:rsidP="00D809E6">
            <w:pPr>
              <w:widowControl w:val="0"/>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36 454</w:t>
            </w:r>
          </w:p>
        </w:tc>
        <w:tc>
          <w:tcPr>
            <w:tcW w:w="992" w:type="dxa"/>
            <w:gridSpan w:val="4"/>
          </w:tcPr>
          <w:p w:rsidR="00890918" w:rsidRPr="00D809E6" w:rsidRDefault="00890918" w:rsidP="00D809E6">
            <w:pPr>
              <w:jc w:val="center"/>
              <w:rPr>
                <w:rFonts w:ascii="Times New Roman" w:hAnsi="Times New Roman" w:cs="Times New Roman"/>
              </w:rPr>
            </w:pPr>
            <w:r w:rsidRPr="00D809E6">
              <w:rPr>
                <w:rFonts w:ascii="Times New Roman" w:hAnsi="Times New Roman" w:cs="Times New Roman"/>
              </w:rPr>
              <w:t>36 957</w:t>
            </w:r>
          </w:p>
        </w:tc>
        <w:tc>
          <w:tcPr>
            <w:tcW w:w="821" w:type="dxa"/>
            <w:gridSpan w:val="4"/>
          </w:tcPr>
          <w:p w:rsidR="00890918" w:rsidRPr="00D809E6" w:rsidRDefault="00890918" w:rsidP="00D809E6">
            <w:pPr>
              <w:widowControl w:val="0"/>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36957</w:t>
            </w:r>
          </w:p>
        </w:tc>
        <w:tc>
          <w:tcPr>
            <w:tcW w:w="852" w:type="dxa"/>
            <w:gridSpan w:val="4"/>
          </w:tcPr>
          <w:p w:rsidR="00890918" w:rsidRPr="00D809E6" w:rsidRDefault="00890918" w:rsidP="00D809E6">
            <w:pPr>
              <w:jc w:val="center"/>
              <w:rPr>
                <w:rFonts w:ascii="Times New Roman" w:hAnsi="Times New Roman" w:cs="Times New Roman"/>
                <w:lang w:val="ru-RU"/>
              </w:rPr>
            </w:pPr>
            <w:r w:rsidRPr="00D809E6">
              <w:rPr>
                <w:rFonts w:ascii="Times New Roman" w:hAnsi="Times New Roman" w:cs="Times New Roman"/>
                <w:lang w:val="ru-RU"/>
              </w:rPr>
              <w:t>37460</w:t>
            </w:r>
          </w:p>
        </w:tc>
        <w:tc>
          <w:tcPr>
            <w:tcW w:w="852" w:type="dxa"/>
            <w:gridSpan w:val="4"/>
          </w:tcPr>
          <w:p w:rsidR="00890918" w:rsidRPr="00D809E6" w:rsidRDefault="00890918" w:rsidP="00D809E6">
            <w:pPr>
              <w:widowControl w:val="0"/>
              <w:autoSpaceDE w:val="0"/>
              <w:autoSpaceDN w:val="0"/>
              <w:adjustRightInd w:val="0"/>
              <w:jc w:val="center"/>
              <w:rPr>
                <w:rFonts w:ascii="Times New Roman" w:eastAsia="Times New Roman" w:hAnsi="Times New Roman" w:cs="Times New Roman"/>
                <w:lang w:val="ru-RU" w:eastAsia="ru-RU" w:bidi="ar-SA"/>
              </w:rPr>
            </w:pPr>
            <w:r w:rsidRPr="00D809E6">
              <w:rPr>
                <w:rFonts w:ascii="Times New Roman" w:eastAsia="Times New Roman" w:hAnsi="Times New Roman" w:cs="Times New Roman"/>
                <w:lang w:val="ru-RU" w:eastAsia="ru-RU" w:bidi="ar-SA"/>
              </w:rPr>
              <w:t>37963</w:t>
            </w:r>
          </w:p>
        </w:tc>
        <w:tc>
          <w:tcPr>
            <w:tcW w:w="853" w:type="dxa"/>
            <w:gridSpan w:val="4"/>
          </w:tcPr>
          <w:p w:rsidR="00890918" w:rsidRPr="00D809E6" w:rsidRDefault="00890918" w:rsidP="00D809E6">
            <w:pPr>
              <w:autoSpaceDE w:val="0"/>
              <w:autoSpaceDN w:val="0"/>
              <w:adjustRightInd w:val="0"/>
              <w:jc w:val="both"/>
              <w:rPr>
                <w:rFonts w:ascii="Times New Roman" w:hAnsi="Times New Roman" w:cs="Times New Roman"/>
                <w:lang w:val="ru-RU"/>
              </w:rPr>
            </w:pPr>
            <w:r w:rsidRPr="00D809E6">
              <w:rPr>
                <w:rFonts w:ascii="Times New Roman" w:hAnsi="Times New Roman" w:cs="Times New Roman"/>
                <w:lang w:val="ru-RU"/>
              </w:rPr>
              <w:t>38313</w:t>
            </w:r>
          </w:p>
        </w:tc>
        <w:tc>
          <w:tcPr>
            <w:tcW w:w="853" w:type="dxa"/>
            <w:gridSpan w:val="3"/>
          </w:tcPr>
          <w:p w:rsidR="00890918" w:rsidRPr="00D809E6" w:rsidRDefault="00890918" w:rsidP="00D809E6">
            <w:pPr>
              <w:autoSpaceDE w:val="0"/>
              <w:autoSpaceDN w:val="0"/>
              <w:adjustRightInd w:val="0"/>
              <w:jc w:val="both"/>
              <w:rPr>
                <w:rFonts w:ascii="Times New Roman" w:hAnsi="Times New Roman" w:cs="Times New Roman"/>
                <w:lang w:val="ru-RU"/>
              </w:rPr>
            </w:pPr>
            <w:r w:rsidRPr="00D809E6">
              <w:rPr>
                <w:rFonts w:ascii="Times New Roman" w:hAnsi="Times New Roman" w:cs="Times New Roman"/>
                <w:lang w:val="ru-RU"/>
              </w:rPr>
              <w:t>38663</w:t>
            </w:r>
          </w:p>
        </w:tc>
        <w:tc>
          <w:tcPr>
            <w:tcW w:w="855" w:type="dxa"/>
            <w:gridSpan w:val="3"/>
          </w:tcPr>
          <w:p w:rsidR="00890918" w:rsidRPr="00D809E6" w:rsidRDefault="00BE0054" w:rsidP="00D809E6">
            <w:pPr>
              <w:autoSpaceDE w:val="0"/>
              <w:autoSpaceDN w:val="0"/>
              <w:adjustRightInd w:val="0"/>
              <w:jc w:val="both"/>
              <w:rPr>
                <w:rFonts w:ascii="Times New Roman" w:hAnsi="Times New Roman" w:cs="Times New Roman"/>
                <w:lang w:val="ru-RU"/>
              </w:rPr>
            </w:pPr>
            <w:r>
              <w:rPr>
                <w:rFonts w:ascii="Times New Roman" w:hAnsi="Times New Roman" w:cs="Times New Roman"/>
                <w:lang w:val="ru-RU"/>
              </w:rPr>
              <w:t>38758</w:t>
            </w:r>
          </w:p>
        </w:tc>
        <w:tc>
          <w:tcPr>
            <w:tcW w:w="2554" w:type="dxa"/>
            <w:gridSpan w:val="6"/>
          </w:tcPr>
          <w:p w:rsidR="00890918" w:rsidRPr="00D809E6" w:rsidRDefault="00890918" w:rsidP="00D809E6">
            <w:pPr>
              <w:autoSpaceDE w:val="0"/>
              <w:autoSpaceDN w:val="0"/>
              <w:adjustRightInd w:val="0"/>
              <w:jc w:val="both"/>
              <w:rPr>
                <w:rFonts w:ascii="Times New Roman" w:hAnsi="Times New Roman" w:cs="Times New Roman"/>
                <w:color w:val="FF0000"/>
                <w:sz w:val="24"/>
                <w:szCs w:val="24"/>
                <w:lang w:val="ru-RU"/>
              </w:rPr>
            </w:pPr>
            <w:proofErr w:type="gramStart"/>
            <w:r w:rsidRPr="00D809E6">
              <w:rPr>
                <w:rFonts w:ascii="Times New Roman" w:hAnsi="Times New Roman" w:cs="Times New Roman"/>
                <w:sz w:val="24"/>
                <w:szCs w:val="24"/>
                <w:lang w:val="ru-RU"/>
              </w:rPr>
              <w:t>Данные, предоставленные «Советским зональным центром (</w:t>
            </w:r>
            <w:proofErr w:type="spellStart"/>
            <w:r w:rsidRPr="00D809E6">
              <w:rPr>
                <w:rFonts w:ascii="Times New Roman" w:hAnsi="Times New Roman" w:cs="Times New Roman"/>
                <w:sz w:val="24"/>
                <w:szCs w:val="24"/>
                <w:lang w:val="ru-RU"/>
              </w:rPr>
              <w:t>отходоперерабатывающий</w:t>
            </w:r>
            <w:proofErr w:type="spellEnd"/>
            <w:r w:rsidRPr="00D809E6">
              <w:rPr>
                <w:rFonts w:ascii="Times New Roman" w:hAnsi="Times New Roman" w:cs="Times New Roman"/>
                <w:sz w:val="24"/>
                <w:szCs w:val="24"/>
                <w:lang w:val="ru-RU"/>
              </w:rPr>
              <w:t xml:space="preserve"> комплекс)» ООО «Ставропольское управление отходами)</w:t>
            </w:r>
            <w:proofErr w:type="gramEnd"/>
          </w:p>
        </w:tc>
      </w:tr>
      <w:tr w:rsidR="000941E6" w:rsidRPr="000C7E28" w:rsidTr="00207B48">
        <w:trPr>
          <w:gridAfter w:val="1"/>
          <w:wAfter w:w="64" w:type="dxa"/>
        </w:trPr>
        <w:tc>
          <w:tcPr>
            <w:tcW w:w="768" w:type="dxa"/>
            <w:gridSpan w:val="3"/>
          </w:tcPr>
          <w:p w:rsidR="00890918" w:rsidRPr="00D809E6" w:rsidRDefault="00890918"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2.3</w:t>
            </w:r>
          </w:p>
        </w:tc>
        <w:tc>
          <w:tcPr>
            <w:tcW w:w="2394" w:type="dxa"/>
            <w:gridSpan w:val="10"/>
          </w:tcPr>
          <w:p w:rsidR="00890918" w:rsidRPr="00D809E6" w:rsidRDefault="00890918" w:rsidP="00D809E6">
            <w:pPr>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Удельный вес ТКО, </w:t>
            </w:r>
            <w:proofErr w:type="gramStart"/>
            <w:r w:rsidRPr="00D809E6">
              <w:rPr>
                <w:rFonts w:ascii="Times New Roman" w:hAnsi="Times New Roman" w:cs="Times New Roman"/>
                <w:sz w:val="24"/>
                <w:szCs w:val="24"/>
                <w:lang w:val="ru-RU"/>
              </w:rPr>
              <w:t>переработанных</w:t>
            </w:r>
            <w:proofErr w:type="gramEnd"/>
            <w:r w:rsidRPr="00D809E6">
              <w:rPr>
                <w:rFonts w:ascii="Times New Roman" w:hAnsi="Times New Roman" w:cs="Times New Roman"/>
                <w:sz w:val="24"/>
                <w:szCs w:val="24"/>
                <w:lang w:val="ru-RU"/>
              </w:rPr>
              <w:t xml:space="preserve"> межмуниципальным зональным </w:t>
            </w:r>
            <w:proofErr w:type="spellStart"/>
            <w:r w:rsidRPr="00D809E6">
              <w:rPr>
                <w:rFonts w:ascii="Times New Roman" w:hAnsi="Times New Roman" w:cs="Times New Roman"/>
                <w:sz w:val="24"/>
                <w:szCs w:val="24"/>
                <w:lang w:val="ru-RU"/>
              </w:rPr>
              <w:t>отходо-перерабатывающим</w:t>
            </w:r>
            <w:proofErr w:type="spellEnd"/>
            <w:r w:rsidRPr="00D809E6">
              <w:rPr>
                <w:rFonts w:ascii="Times New Roman" w:hAnsi="Times New Roman" w:cs="Times New Roman"/>
                <w:sz w:val="24"/>
                <w:szCs w:val="24"/>
                <w:lang w:val="ru-RU"/>
              </w:rPr>
              <w:t xml:space="preserve"> комплексом, в общем объеме ТКО</w:t>
            </w:r>
          </w:p>
        </w:tc>
        <w:tc>
          <w:tcPr>
            <w:tcW w:w="708" w:type="dxa"/>
            <w:gridSpan w:val="9"/>
          </w:tcPr>
          <w:p w:rsidR="00890918" w:rsidRPr="00D809E6" w:rsidRDefault="00890918" w:rsidP="00D809E6">
            <w:pPr>
              <w:autoSpaceDE w:val="0"/>
              <w:autoSpaceDN w:val="0"/>
              <w:adjustRightInd w:val="0"/>
              <w:jc w:val="center"/>
              <w:rPr>
                <w:rFonts w:ascii="Times New Roman" w:hAnsi="Times New Roman" w:cs="Times New Roman"/>
                <w:sz w:val="24"/>
                <w:szCs w:val="24"/>
              </w:rPr>
            </w:pPr>
            <w:r w:rsidRPr="00D809E6">
              <w:rPr>
                <w:rFonts w:ascii="Times New Roman" w:hAnsi="Times New Roman" w:cs="Times New Roman"/>
                <w:sz w:val="24"/>
                <w:szCs w:val="24"/>
              </w:rPr>
              <w:t>%</w:t>
            </w:r>
          </w:p>
        </w:tc>
        <w:tc>
          <w:tcPr>
            <w:tcW w:w="852" w:type="dxa"/>
            <w:gridSpan w:val="7"/>
          </w:tcPr>
          <w:p w:rsidR="00890918" w:rsidRPr="00D809E6" w:rsidRDefault="00890918"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rPr>
              <w:t>25</w:t>
            </w:r>
          </w:p>
        </w:tc>
        <w:tc>
          <w:tcPr>
            <w:tcW w:w="1006" w:type="dxa"/>
            <w:gridSpan w:val="7"/>
          </w:tcPr>
          <w:p w:rsidR="00890918" w:rsidRPr="00D809E6" w:rsidRDefault="00890918"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rPr>
              <w:t>50</w:t>
            </w:r>
          </w:p>
        </w:tc>
        <w:tc>
          <w:tcPr>
            <w:tcW w:w="1135" w:type="dxa"/>
            <w:gridSpan w:val="5"/>
          </w:tcPr>
          <w:p w:rsidR="00890918" w:rsidRPr="00D809E6" w:rsidRDefault="00890918"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rPr>
              <w:t>80</w:t>
            </w:r>
          </w:p>
        </w:tc>
        <w:tc>
          <w:tcPr>
            <w:tcW w:w="992" w:type="dxa"/>
            <w:gridSpan w:val="4"/>
          </w:tcPr>
          <w:p w:rsidR="00890918" w:rsidRPr="00D809E6" w:rsidRDefault="00890918"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rPr>
              <w:t>100</w:t>
            </w:r>
          </w:p>
        </w:tc>
        <w:tc>
          <w:tcPr>
            <w:tcW w:w="821" w:type="dxa"/>
            <w:gridSpan w:val="4"/>
          </w:tcPr>
          <w:p w:rsidR="00890918" w:rsidRPr="00D809E6" w:rsidRDefault="00890918"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rPr>
              <w:t>100</w:t>
            </w:r>
          </w:p>
        </w:tc>
        <w:tc>
          <w:tcPr>
            <w:tcW w:w="852" w:type="dxa"/>
            <w:gridSpan w:val="4"/>
          </w:tcPr>
          <w:p w:rsidR="00890918" w:rsidRPr="00D809E6" w:rsidRDefault="00890918"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rPr>
              <w:t>100</w:t>
            </w:r>
          </w:p>
        </w:tc>
        <w:tc>
          <w:tcPr>
            <w:tcW w:w="852" w:type="dxa"/>
            <w:gridSpan w:val="4"/>
          </w:tcPr>
          <w:p w:rsidR="00890918" w:rsidRPr="00D809E6" w:rsidRDefault="00890918"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sz w:val="24"/>
                <w:szCs w:val="24"/>
              </w:rPr>
              <w:t>100</w:t>
            </w:r>
          </w:p>
        </w:tc>
        <w:tc>
          <w:tcPr>
            <w:tcW w:w="853" w:type="dxa"/>
            <w:gridSpan w:val="4"/>
          </w:tcPr>
          <w:p w:rsidR="00890918" w:rsidRPr="00D809E6" w:rsidRDefault="00890918"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100</w:t>
            </w:r>
          </w:p>
        </w:tc>
        <w:tc>
          <w:tcPr>
            <w:tcW w:w="853" w:type="dxa"/>
            <w:gridSpan w:val="3"/>
          </w:tcPr>
          <w:p w:rsidR="00890918" w:rsidRPr="00D809E6" w:rsidRDefault="00890918"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100</w:t>
            </w:r>
          </w:p>
        </w:tc>
        <w:tc>
          <w:tcPr>
            <w:tcW w:w="855" w:type="dxa"/>
            <w:gridSpan w:val="3"/>
          </w:tcPr>
          <w:p w:rsidR="00890918" w:rsidRPr="00D809E6" w:rsidRDefault="00BE0054" w:rsidP="00D809E6">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100</w:t>
            </w:r>
          </w:p>
        </w:tc>
        <w:tc>
          <w:tcPr>
            <w:tcW w:w="2554" w:type="dxa"/>
            <w:gridSpan w:val="6"/>
          </w:tcPr>
          <w:p w:rsidR="00890918" w:rsidRPr="00D809E6" w:rsidRDefault="00890918" w:rsidP="00D809E6">
            <w:pPr>
              <w:autoSpaceDE w:val="0"/>
              <w:autoSpaceDN w:val="0"/>
              <w:adjustRightInd w:val="0"/>
              <w:jc w:val="both"/>
              <w:rPr>
                <w:rFonts w:ascii="Times New Roman" w:hAnsi="Times New Roman" w:cs="Times New Roman"/>
                <w:color w:val="FF0000"/>
                <w:sz w:val="24"/>
                <w:szCs w:val="24"/>
                <w:lang w:val="ru-RU"/>
              </w:rPr>
            </w:pPr>
            <w:proofErr w:type="gramStart"/>
            <w:r w:rsidRPr="00D809E6">
              <w:rPr>
                <w:rFonts w:ascii="Times New Roman" w:hAnsi="Times New Roman" w:cs="Times New Roman"/>
                <w:sz w:val="24"/>
                <w:szCs w:val="24"/>
                <w:lang w:val="ru-RU"/>
              </w:rPr>
              <w:t>Данные, предоставленные «Советским зональным центром (</w:t>
            </w:r>
            <w:proofErr w:type="spellStart"/>
            <w:r w:rsidRPr="00D809E6">
              <w:rPr>
                <w:rFonts w:ascii="Times New Roman" w:hAnsi="Times New Roman" w:cs="Times New Roman"/>
                <w:sz w:val="24"/>
                <w:szCs w:val="24"/>
                <w:lang w:val="ru-RU"/>
              </w:rPr>
              <w:t>отходоперерабатывающий</w:t>
            </w:r>
            <w:proofErr w:type="spellEnd"/>
            <w:r w:rsidRPr="00D809E6">
              <w:rPr>
                <w:rFonts w:ascii="Times New Roman" w:hAnsi="Times New Roman" w:cs="Times New Roman"/>
                <w:sz w:val="24"/>
                <w:szCs w:val="24"/>
                <w:lang w:val="ru-RU"/>
              </w:rPr>
              <w:t xml:space="preserve"> комплекс)» ООО «Ставропольское управление отходами)</w:t>
            </w:r>
            <w:proofErr w:type="gramEnd"/>
          </w:p>
        </w:tc>
      </w:tr>
      <w:tr w:rsidR="00D809E6" w:rsidRPr="000C7E28" w:rsidTr="00207B48">
        <w:trPr>
          <w:gridAfter w:val="1"/>
          <w:wAfter w:w="64" w:type="dxa"/>
        </w:trPr>
        <w:tc>
          <w:tcPr>
            <w:tcW w:w="15495" w:type="dxa"/>
            <w:gridSpan w:val="73"/>
          </w:tcPr>
          <w:p w:rsidR="00D809E6" w:rsidRPr="00D809E6" w:rsidRDefault="00D809E6" w:rsidP="00D809E6">
            <w:pPr>
              <w:autoSpaceDE w:val="0"/>
              <w:autoSpaceDN w:val="0"/>
              <w:adjustRightInd w:val="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 xml:space="preserve">Цель 3. </w:t>
            </w:r>
            <w:proofErr w:type="gramStart"/>
            <w:r w:rsidRPr="00D809E6">
              <w:rPr>
                <w:rFonts w:ascii="Times New Roman" w:hAnsi="Times New Roman" w:cs="Times New Roman"/>
                <w:b/>
                <w:sz w:val="24"/>
                <w:szCs w:val="24"/>
                <w:lang w:val="ru-RU"/>
              </w:rPr>
              <w:t xml:space="preserve">Создание благоприятных условий проживания граждан в Советском </w:t>
            </w:r>
            <w:proofErr w:type="spellStart"/>
            <w:r w:rsidR="00E94216">
              <w:rPr>
                <w:rFonts w:ascii="Times New Roman" w:eastAsia="Times New Roman" w:hAnsi="Times New Roman" w:cs="Times New Roman"/>
                <w:b/>
                <w:sz w:val="24"/>
                <w:szCs w:val="24"/>
                <w:lang w:val="ru-RU" w:eastAsia="ru-RU" w:bidi="ar-SA"/>
              </w:rPr>
              <w:t>муниципальном</w:t>
            </w:r>
            <w:r w:rsidRPr="00D809E6">
              <w:rPr>
                <w:rFonts w:ascii="Times New Roman" w:hAnsi="Times New Roman" w:cs="Times New Roman"/>
                <w:b/>
                <w:sz w:val="24"/>
                <w:szCs w:val="24"/>
                <w:lang w:val="ru-RU"/>
              </w:rPr>
              <w:t>округе</w:t>
            </w:r>
            <w:proofErr w:type="spellEnd"/>
            <w:r w:rsidRPr="00D809E6">
              <w:rPr>
                <w:rFonts w:ascii="Times New Roman" w:hAnsi="Times New Roman" w:cs="Times New Roman"/>
                <w:b/>
                <w:sz w:val="24"/>
                <w:szCs w:val="24"/>
                <w:lang w:val="ru-RU"/>
              </w:rPr>
              <w:t xml:space="preserve"> Ставропольского края</w:t>
            </w:r>
            <w:proofErr w:type="gramEnd"/>
          </w:p>
        </w:tc>
      </w:tr>
      <w:tr w:rsidR="000941E6" w:rsidRPr="00D809E6" w:rsidTr="00207B48">
        <w:trPr>
          <w:gridAfter w:val="1"/>
          <w:wAfter w:w="64" w:type="dxa"/>
        </w:trPr>
        <w:tc>
          <w:tcPr>
            <w:tcW w:w="775" w:type="dxa"/>
            <w:gridSpan w:val="4"/>
          </w:tcPr>
          <w:p w:rsidR="00E94216" w:rsidRPr="00D809E6" w:rsidRDefault="00E94216" w:rsidP="00D809E6">
            <w:pPr>
              <w:suppressAutoHyphens/>
              <w:autoSpaceDE w:val="0"/>
              <w:autoSpaceDN w:val="0"/>
              <w:adjustRightInd w:val="0"/>
              <w:rPr>
                <w:rFonts w:ascii="Times New Roman" w:eastAsia="Times New Roman" w:hAnsi="Times New Roman" w:cs="Times New Roman"/>
                <w:sz w:val="24"/>
                <w:szCs w:val="24"/>
                <w:lang w:val="ru-RU" w:eastAsia="ru-RU" w:bidi="ar-SA"/>
              </w:rPr>
            </w:pPr>
          </w:p>
        </w:tc>
        <w:tc>
          <w:tcPr>
            <w:tcW w:w="2397" w:type="dxa"/>
            <w:gridSpan w:val="10"/>
          </w:tcPr>
          <w:p w:rsidR="00E94216" w:rsidRPr="00D809E6" w:rsidRDefault="00E94216"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Доля благоустроенных общественных территорий, в общем количестве общественных территорий округа</w:t>
            </w:r>
          </w:p>
          <w:p w:rsidR="00E94216" w:rsidRPr="00D809E6" w:rsidRDefault="00E94216" w:rsidP="00D809E6">
            <w:pPr>
              <w:suppressAutoHyphens/>
              <w:autoSpaceDE w:val="0"/>
              <w:autoSpaceDN w:val="0"/>
              <w:adjustRightInd w:val="0"/>
              <w:rPr>
                <w:rFonts w:ascii="Times New Roman" w:hAnsi="Times New Roman" w:cs="Times New Roman"/>
                <w:sz w:val="24"/>
                <w:szCs w:val="24"/>
                <w:lang w:val="ru-RU"/>
              </w:rPr>
            </w:pPr>
          </w:p>
        </w:tc>
        <w:tc>
          <w:tcPr>
            <w:tcW w:w="712" w:type="dxa"/>
            <w:gridSpan w:val="9"/>
          </w:tcPr>
          <w:p w:rsidR="00E94216" w:rsidRPr="00D809E6" w:rsidRDefault="00E94216"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w:t>
            </w:r>
          </w:p>
        </w:tc>
        <w:tc>
          <w:tcPr>
            <w:tcW w:w="852" w:type="dxa"/>
            <w:gridSpan w:val="7"/>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10,3</w:t>
            </w:r>
          </w:p>
        </w:tc>
        <w:tc>
          <w:tcPr>
            <w:tcW w:w="992" w:type="dxa"/>
            <w:gridSpan w:val="6"/>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11</w:t>
            </w:r>
          </w:p>
        </w:tc>
        <w:tc>
          <w:tcPr>
            <w:tcW w:w="1135" w:type="dxa"/>
            <w:gridSpan w:val="5"/>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11,8</w:t>
            </w:r>
          </w:p>
        </w:tc>
        <w:tc>
          <w:tcPr>
            <w:tcW w:w="992" w:type="dxa"/>
            <w:gridSpan w:val="4"/>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16,2</w:t>
            </w:r>
          </w:p>
        </w:tc>
        <w:tc>
          <w:tcPr>
            <w:tcW w:w="821" w:type="dxa"/>
            <w:gridSpan w:val="4"/>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25,0</w:t>
            </w:r>
          </w:p>
        </w:tc>
        <w:tc>
          <w:tcPr>
            <w:tcW w:w="852" w:type="dxa"/>
            <w:gridSpan w:val="4"/>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35,3</w:t>
            </w:r>
          </w:p>
        </w:tc>
        <w:tc>
          <w:tcPr>
            <w:tcW w:w="852" w:type="dxa"/>
            <w:gridSpan w:val="4"/>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39,7</w:t>
            </w:r>
          </w:p>
        </w:tc>
        <w:tc>
          <w:tcPr>
            <w:tcW w:w="853" w:type="dxa"/>
            <w:gridSpan w:val="4"/>
          </w:tcPr>
          <w:p w:rsidR="00E94216" w:rsidRPr="00D809E6" w:rsidRDefault="00E94216"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44,1</w:t>
            </w:r>
          </w:p>
        </w:tc>
        <w:tc>
          <w:tcPr>
            <w:tcW w:w="853" w:type="dxa"/>
            <w:gridSpan w:val="3"/>
          </w:tcPr>
          <w:p w:rsidR="00E94216" w:rsidRPr="00D809E6" w:rsidRDefault="00E94216"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51,5</w:t>
            </w:r>
          </w:p>
        </w:tc>
        <w:tc>
          <w:tcPr>
            <w:tcW w:w="855" w:type="dxa"/>
            <w:gridSpan w:val="3"/>
          </w:tcPr>
          <w:p w:rsidR="00E94216" w:rsidRPr="00D809E6" w:rsidRDefault="00BE0054" w:rsidP="00D809E6">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55,9</w:t>
            </w:r>
          </w:p>
        </w:tc>
        <w:tc>
          <w:tcPr>
            <w:tcW w:w="2554" w:type="dxa"/>
            <w:gridSpan w:val="6"/>
          </w:tcPr>
          <w:p w:rsidR="00E94216" w:rsidRPr="00D809E6" w:rsidRDefault="00E94216" w:rsidP="00D809E6">
            <w:pPr>
              <w:autoSpaceDE w:val="0"/>
              <w:autoSpaceDN w:val="0"/>
              <w:adjustRightInd w:val="0"/>
              <w:jc w:val="both"/>
              <w:rPr>
                <w:rFonts w:ascii="Times New Roman" w:hAnsi="Times New Roman" w:cs="Times New Roman"/>
                <w:sz w:val="24"/>
                <w:szCs w:val="24"/>
              </w:rPr>
            </w:pPr>
            <w:r w:rsidRPr="00D809E6">
              <w:rPr>
                <w:rFonts w:ascii="Times New Roman" w:hAnsi="Times New Roman" w:cs="Times New Roman"/>
                <w:sz w:val="24"/>
                <w:szCs w:val="24"/>
                <w:lang w:val="ru-RU"/>
              </w:rPr>
              <w:t>Методика расчета</w:t>
            </w:r>
          </w:p>
        </w:tc>
      </w:tr>
      <w:tr w:rsidR="00D809E6" w:rsidRPr="00D809E6" w:rsidTr="00207B48">
        <w:trPr>
          <w:gridAfter w:val="1"/>
          <w:wAfter w:w="64" w:type="dxa"/>
        </w:trPr>
        <w:tc>
          <w:tcPr>
            <w:tcW w:w="15495" w:type="dxa"/>
            <w:gridSpan w:val="73"/>
          </w:tcPr>
          <w:p w:rsidR="00D809E6" w:rsidRPr="00D809E6" w:rsidRDefault="00D809E6" w:rsidP="00D809E6">
            <w:pPr>
              <w:ind w:left="1080"/>
              <w:contextualSpacing/>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 xml:space="preserve">Подпрограмма «Содержание, текущий ремонт систем коммунальной инфраструктуры  Советского </w:t>
            </w:r>
            <w:r w:rsidR="00770A19">
              <w:rPr>
                <w:rFonts w:ascii="Times New Roman" w:hAnsi="Times New Roman" w:cs="Times New Roman"/>
                <w:b/>
                <w:sz w:val="24"/>
                <w:szCs w:val="24"/>
                <w:lang w:val="ru-RU"/>
              </w:rPr>
              <w:t xml:space="preserve">муниципального </w:t>
            </w:r>
            <w:r w:rsidRPr="00D809E6">
              <w:rPr>
                <w:rFonts w:ascii="Times New Roman" w:hAnsi="Times New Roman" w:cs="Times New Roman"/>
                <w:b/>
                <w:sz w:val="24"/>
                <w:szCs w:val="24"/>
                <w:lang w:val="ru-RU"/>
              </w:rPr>
              <w:t>округа</w:t>
            </w:r>
          </w:p>
          <w:p w:rsidR="00D809E6" w:rsidRPr="00D809E6" w:rsidRDefault="00D809E6" w:rsidP="00D809E6">
            <w:pPr>
              <w:autoSpaceDE w:val="0"/>
              <w:autoSpaceDN w:val="0"/>
              <w:adjustRightInd w:val="0"/>
              <w:jc w:val="center"/>
              <w:rPr>
                <w:rFonts w:ascii="Times New Roman" w:hAnsi="Times New Roman" w:cs="Times New Roman"/>
                <w:b/>
                <w:sz w:val="24"/>
                <w:szCs w:val="24"/>
              </w:rPr>
            </w:pPr>
            <w:proofErr w:type="spellStart"/>
            <w:r w:rsidRPr="00D809E6">
              <w:rPr>
                <w:rFonts w:ascii="Times New Roman" w:hAnsi="Times New Roman" w:cs="Times New Roman"/>
                <w:b/>
                <w:sz w:val="24"/>
                <w:szCs w:val="24"/>
              </w:rPr>
              <w:t>Ставропольскогокрая</w:t>
            </w:r>
            <w:proofErr w:type="spellEnd"/>
            <w:r w:rsidRPr="00D809E6">
              <w:rPr>
                <w:rFonts w:ascii="Times New Roman" w:hAnsi="Times New Roman" w:cs="Times New Roman"/>
                <w:b/>
                <w:sz w:val="24"/>
                <w:szCs w:val="24"/>
              </w:rPr>
              <w:t>»</w:t>
            </w:r>
          </w:p>
        </w:tc>
      </w:tr>
      <w:tr w:rsidR="00D809E6" w:rsidRPr="00D809E6" w:rsidTr="00207B48">
        <w:trPr>
          <w:gridAfter w:val="1"/>
          <w:wAfter w:w="64" w:type="dxa"/>
        </w:trPr>
        <w:tc>
          <w:tcPr>
            <w:tcW w:w="15495" w:type="dxa"/>
            <w:gridSpan w:val="73"/>
          </w:tcPr>
          <w:p w:rsidR="00D809E6" w:rsidRPr="00D809E6" w:rsidRDefault="00D809E6" w:rsidP="00D809E6">
            <w:pPr>
              <w:ind w:left="1080"/>
              <w:contextualSpacing/>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 xml:space="preserve">Задача 1. Улучшение санитарного состояния территории Советского </w:t>
            </w:r>
            <w:r w:rsidR="00E94216" w:rsidRPr="00E94216">
              <w:rPr>
                <w:rFonts w:ascii="Times New Roman" w:eastAsia="Times New Roman" w:hAnsi="Times New Roman" w:cs="Times New Roman"/>
                <w:b/>
                <w:sz w:val="24"/>
                <w:szCs w:val="24"/>
                <w:lang w:val="ru-RU" w:eastAsia="ru-RU" w:bidi="ar-SA"/>
              </w:rPr>
              <w:t>муниципального</w:t>
            </w:r>
            <w:r w:rsidRPr="00D809E6">
              <w:rPr>
                <w:rFonts w:ascii="Times New Roman" w:hAnsi="Times New Roman" w:cs="Times New Roman"/>
                <w:b/>
                <w:sz w:val="24"/>
                <w:szCs w:val="24"/>
                <w:lang w:val="ru-RU"/>
              </w:rPr>
              <w:t xml:space="preserve"> округа</w:t>
            </w:r>
          </w:p>
          <w:p w:rsidR="00D809E6" w:rsidRPr="00D809E6" w:rsidRDefault="00D809E6" w:rsidP="00D809E6">
            <w:pPr>
              <w:autoSpaceDE w:val="0"/>
              <w:autoSpaceDN w:val="0"/>
              <w:adjustRightInd w:val="0"/>
              <w:jc w:val="center"/>
              <w:rPr>
                <w:rFonts w:ascii="Times New Roman" w:hAnsi="Times New Roman" w:cs="Times New Roman"/>
                <w:b/>
                <w:sz w:val="24"/>
                <w:szCs w:val="24"/>
              </w:rPr>
            </w:pPr>
            <w:proofErr w:type="spellStart"/>
            <w:r w:rsidRPr="00D809E6">
              <w:rPr>
                <w:rFonts w:ascii="Times New Roman" w:hAnsi="Times New Roman" w:cs="Times New Roman"/>
                <w:b/>
                <w:sz w:val="24"/>
                <w:szCs w:val="24"/>
              </w:rPr>
              <w:t>Ставропольскогокрая</w:t>
            </w:r>
            <w:proofErr w:type="spellEnd"/>
          </w:p>
        </w:tc>
      </w:tr>
      <w:tr w:rsidR="00F94A32" w:rsidRPr="000C7E28" w:rsidTr="00207B48">
        <w:tc>
          <w:tcPr>
            <w:tcW w:w="781" w:type="dxa"/>
            <w:gridSpan w:val="5"/>
          </w:tcPr>
          <w:p w:rsidR="00E94216" w:rsidRPr="00D809E6" w:rsidRDefault="00E94216"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1.1</w:t>
            </w:r>
          </w:p>
        </w:tc>
        <w:tc>
          <w:tcPr>
            <w:tcW w:w="2398" w:type="dxa"/>
            <w:gridSpan w:val="10"/>
          </w:tcPr>
          <w:p w:rsidR="00E94216" w:rsidRPr="00D809E6" w:rsidRDefault="00E94216" w:rsidP="00D809E6">
            <w:pPr>
              <w:suppressAutoHyphens/>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Доля  улиц, </w:t>
            </w:r>
            <w:r w:rsidRPr="00D809E6">
              <w:rPr>
                <w:rFonts w:ascii="Times New Roman" w:hAnsi="Times New Roman" w:cs="Times New Roman"/>
                <w:sz w:val="24"/>
                <w:szCs w:val="24"/>
                <w:lang w:val="ru-RU"/>
              </w:rPr>
              <w:lastRenderedPageBreak/>
              <w:t>охваченных регулярной уборкой,  по отношению к общему количеству улиц</w:t>
            </w:r>
          </w:p>
          <w:p w:rsidR="00E94216" w:rsidRPr="00D809E6" w:rsidRDefault="00E94216" w:rsidP="00D809E6">
            <w:pPr>
              <w:suppressAutoHyphens/>
              <w:autoSpaceDE w:val="0"/>
              <w:autoSpaceDN w:val="0"/>
              <w:adjustRightInd w:val="0"/>
              <w:rPr>
                <w:rFonts w:ascii="Times New Roman" w:hAnsi="Times New Roman" w:cs="Times New Roman"/>
                <w:sz w:val="24"/>
                <w:szCs w:val="24"/>
                <w:lang w:val="ru-RU"/>
              </w:rPr>
            </w:pPr>
          </w:p>
        </w:tc>
        <w:tc>
          <w:tcPr>
            <w:tcW w:w="705" w:type="dxa"/>
            <w:gridSpan w:val="8"/>
          </w:tcPr>
          <w:p w:rsidR="00E94216" w:rsidRPr="00D809E6" w:rsidRDefault="00E94216"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lastRenderedPageBreak/>
              <w:t>%</w:t>
            </w:r>
          </w:p>
        </w:tc>
        <w:tc>
          <w:tcPr>
            <w:tcW w:w="852" w:type="dxa"/>
            <w:gridSpan w:val="7"/>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40</w:t>
            </w:r>
          </w:p>
        </w:tc>
        <w:tc>
          <w:tcPr>
            <w:tcW w:w="992" w:type="dxa"/>
            <w:gridSpan w:val="6"/>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42</w:t>
            </w:r>
          </w:p>
        </w:tc>
        <w:tc>
          <w:tcPr>
            <w:tcW w:w="1135" w:type="dxa"/>
            <w:gridSpan w:val="5"/>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45</w:t>
            </w:r>
          </w:p>
        </w:tc>
        <w:tc>
          <w:tcPr>
            <w:tcW w:w="992" w:type="dxa"/>
            <w:gridSpan w:val="4"/>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47</w:t>
            </w:r>
          </w:p>
        </w:tc>
        <w:tc>
          <w:tcPr>
            <w:tcW w:w="863" w:type="dxa"/>
            <w:gridSpan w:val="5"/>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50</w:t>
            </w:r>
          </w:p>
        </w:tc>
        <w:tc>
          <w:tcPr>
            <w:tcW w:w="853" w:type="dxa"/>
            <w:gridSpan w:val="4"/>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50</w:t>
            </w:r>
          </w:p>
        </w:tc>
        <w:tc>
          <w:tcPr>
            <w:tcW w:w="850" w:type="dxa"/>
            <w:gridSpan w:val="4"/>
          </w:tcPr>
          <w:p w:rsidR="00E94216" w:rsidRPr="00D809E6" w:rsidRDefault="00E94216"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50</w:t>
            </w:r>
          </w:p>
        </w:tc>
        <w:tc>
          <w:tcPr>
            <w:tcW w:w="877" w:type="dxa"/>
            <w:gridSpan w:val="4"/>
          </w:tcPr>
          <w:p w:rsidR="00E94216" w:rsidRPr="00D809E6" w:rsidRDefault="00E94216"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55</w:t>
            </w:r>
          </w:p>
        </w:tc>
        <w:tc>
          <w:tcPr>
            <w:tcW w:w="858" w:type="dxa"/>
            <w:gridSpan w:val="3"/>
          </w:tcPr>
          <w:p w:rsidR="00E94216" w:rsidRPr="00D809E6" w:rsidRDefault="00E94216"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60</w:t>
            </w:r>
          </w:p>
        </w:tc>
        <w:tc>
          <w:tcPr>
            <w:tcW w:w="855" w:type="dxa"/>
            <w:gridSpan w:val="4"/>
          </w:tcPr>
          <w:p w:rsidR="00E94216" w:rsidRPr="00D809E6" w:rsidRDefault="00BE0054" w:rsidP="00D809E6">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70</w:t>
            </w:r>
          </w:p>
        </w:tc>
        <w:tc>
          <w:tcPr>
            <w:tcW w:w="2548" w:type="dxa"/>
            <w:gridSpan w:val="5"/>
          </w:tcPr>
          <w:p w:rsidR="00E94216" w:rsidRPr="00D809E6" w:rsidRDefault="00E94216"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Данные, </w:t>
            </w:r>
            <w:r w:rsidRPr="00D809E6">
              <w:rPr>
                <w:rFonts w:ascii="Times New Roman" w:hAnsi="Times New Roman" w:cs="Times New Roman"/>
                <w:sz w:val="24"/>
                <w:szCs w:val="24"/>
                <w:lang w:val="ru-RU"/>
              </w:rPr>
              <w:lastRenderedPageBreak/>
              <w:t xml:space="preserve">предоставленные </w:t>
            </w:r>
            <w:proofErr w:type="spellStart"/>
            <w:r w:rsidRPr="00D809E6">
              <w:rPr>
                <w:rFonts w:ascii="Times New Roman" w:hAnsi="Times New Roman" w:cs="Times New Roman"/>
                <w:sz w:val="24"/>
                <w:szCs w:val="24"/>
                <w:lang w:val="ru-RU"/>
              </w:rPr>
              <w:t>ОГТиМХ</w:t>
            </w:r>
            <w:proofErr w:type="spellEnd"/>
            <w:r w:rsidRPr="00D809E6">
              <w:rPr>
                <w:rFonts w:ascii="Times New Roman" w:hAnsi="Times New Roman" w:cs="Times New Roman"/>
                <w:sz w:val="24"/>
                <w:szCs w:val="24"/>
                <w:lang w:val="ru-RU"/>
              </w:rPr>
              <w:t xml:space="preserve"> и ТО</w:t>
            </w:r>
          </w:p>
        </w:tc>
      </w:tr>
      <w:tr w:rsidR="00F94A32" w:rsidRPr="000C7E28" w:rsidTr="00207B48">
        <w:trPr>
          <w:gridAfter w:val="1"/>
          <w:wAfter w:w="64" w:type="dxa"/>
        </w:trPr>
        <w:tc>
          <w:tcPr>
            <w:tcW w:w="781" w:type="dxa"/>
            <w:gridSpan w:val="5"/>
          </w:tcPr>
          <w:p w:rsidR="00F15D7B" w:rsidRPr="00D809E6" w:rsidRDefault="00F15D7B"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lastRenderedPageBreak/>
              <w:t>1.2</w:t>
            </w:r>
          </w:p>
        </w:tc>
        <w:tc>
          <w:tcPr>
            <w:tcW w:w="2398" w:type="dxa"/>
            <w:gridSpan w:val="10"/>
          </w:tcPr>
          <w:p w:rsidR="00F15D7B" w:rsidRPr="00F15D7B" w:rsidRDefault="00F15D7B" w:rsidP="00D809E6">
            <w:pPr>
              <w:suppressAutoHyphens/>
              <w:autoSpaceDE w:val="0"/>
              <w:autoSpaceDN w:val="0"/>
              <w:adjustRightInd w:val="0"/>
              <w:rPr>
                <w:rFonts w:ascii="Times New Roman" w:hAnsi="Times New Roman" w:cs="Times New Roman"/>
                <w:sz w:val="24"/>
                <w:szCs w:val="24"/>
              </w:rPr>
            </w:pPr>
            <w:proofErr w:type="spellStart"/>
            <w:r w:rsidRPr="00F15D7B">
              <w:rPr>
                <w:rFonts w:ascii="Times New Roman" w:hAnsi="Times New Roman" w:cs="Times New Roman"/>
                <w:sz w:val="24"/>
                <w:szCs w:val="24"/>
              </w:rPr>
              <w:t>Количествоубранныхстихийныхсвалок</w:t>
            </w:r>
            <w:proofErr w:type="spellEnd"/>
          </w:p>
        </w:tc>
        <w:tc>
          <w:tcPr>
            <w:tcW w:w="705" w:type="dxa"/>
            <w:gridSpan w:val="8"/>
          </w:tcPr>
          <w:p w:rsidR="00F15D7B" w:rsidRPr="00F15D7B" w:rsidRDefault="00F15D7B"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F15D7B">
              <w:rPr>
                <w:rFonts w:ascii="Times New Roman" w:eastAsia="Times New Roman" w:hAnsi="Times New Roman" w:cs="Times New Roman"/>
                <w:sz w:val="24"/>
                <w:szCs w:val="24"/>
                <w:lang w:val="ru-RU" w:eastAsia="ru-RU" w:bidi="ar-SA"/>
              </w:rPr>
              <w:t>ед.</w:t>
            </w:r>
          </w:p>
        </w:tc>
        <w:tc>
          <w:tcPr>
            <w:tcW w:w="852" w:type="dxa"/>
            <w:gridSpan w:val="7"/>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12</w:t>
            </w:r>
          </w:p>
        </w:tc>
        <w:tc>
          <w:tcPr>
            <w:tcW w:w="992" w:type="dxa"/>
            <w:gridSpan w:val="6"/>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13</w:t>
            </w:r>
          </w:p>
        </w:tc>
        <w:tc>
          <w:tcPr>
            <w:tcW w:w="1135" w:type="dxa"/>
            <w:gridSpan w:val="5"/>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14</w:t>
            </w:r>
          </w:p>
        </w:tc>
        <w:tc>
          <w:tcPr>
            <w:tcW w:w="992" w:type="dxa"/>
            <w:gridSpan w:val="4"/>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15</w:t>
            </w:r>
          </w:p>
        </w:tc>
        <w:tc>
          <w:tcPr>
            <w:tcW w:w="863" w:type="dxa"/>
            <w:gridSpan w:val="5"/>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15</w:t>
            </w:r>
          </w:p>
        </w:tc>
        <w:tc>
          <w:tcPr>
            <w:tcW w:w="853" w:type="dxa"/>
            <w:gridSpan w:val="4"/>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15</w:t>
            </w:r>
          </w:p>
        </w:tc>
        <w:tc>
          <w:tcPr>
            <w:tcW w:w="850" w:type="dxa"/>
            <w:gridSpan w:val="4"/>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15</w:t>
            </w:r>
          </w:p>
        </w:tc>
        <w:tc>
          <w:tcPr>
            <w:tcW w:w="877" w:type="dxa"/>
            <w:gridSpan w:val="4"/>
          </w:tcPr>
          <w:p w:rsidR="00F15D7B" w:rsidRPr="00F15D7B" w:rsidRDefault="00F15D7B" w:rsidP="00D809E6">
            <w:pPr>
              <w:autoSpaceDE w:val="0"/>
              <w:autoSpaceDN w:val="0"/>
              <w:adjustRightInd w:val="0"/>
              <w:jc w:val="both"/>
              <w:rPr>
                <w:rFonts w:ascii="Times New Roman" w:hAnsi="Times New Roman" w:cs="Times New Roman"/>
                <w:sz w:val="24"/>
                <w:szCs w:val="24"/>
                <w:lang w:val="ru-RU"/>
              </w:rPr>
            </w:pPr>
            <w:r w:rsidRPr="00F15D7B">
              <w:rPr>
                <w:rFonts w:ascii="Times New Roman" w:hAnsi="Times New Roman" w:cs="Times New Roman"/>
                <w:sz w:val="24"/>
                <w:szCs w:val="24"/>
                <w:lang w:val="ru-RU"/>
              </w:rPr>
              <w:t>15</w:t>
            </w:r>
          </w:p>
        </w:tc>
        <w:tc>
          <w:tcPr>
            <w:tcW w:w="858" w:type="dxa"/>
            <w:gridSpan w:val="3"/>
          </w:tcPr>
          <w:p w:rsidR="00F15D7B" w:rsidRPr="00F15D7B" w:rsidRDefault="00F15D7B" w:rsidP="00D809E6">
            <w:pPr>
              <w:autoSpaceDE w:val="0"/>
              <w:autoSpaceDN w:val="0"/>
              <w:adjustRightInd w:val="0"/>
              <w:jc w:val="both"/>
              <w:rPr>
                <w:rFonts w:ascii="Times New Roman" w:hAnsi="Times New Roman" w:cs="Times New Roman"/>
                <w:sz w:val="24"/>
                <w:szCs w:val="24"/>
                <w:lang w:val="ru-RU"/>
              </w:rPr>
            </w:pPr>
            <w:r w:rsidRPr="00F15D7B">
              <w:rPr>
                <w:rFonts w:ascii="Times New Roman" w:hAnsi="Times New Roman" w:cs="Times New Roman"/>
                <w:sz w:val="24"/>
                <w:szCs w:val="24"/>
                <w:lang w:val="ru-RU"/>
              </w:rPr>
              <w:t>15</w:t>
            </w:r>
          </w:p>
        </w:tc>
        <w:tc>
          <w:tcPr>
            <w:tcW w:w="855" w:type="dxa"/>
            <w:gridSpan w:val="4"/>
          </w:tcPr>
          <w:p w:rsidR="00F15D7B" w:rsidRPr="00F15D7B" w:rsidRDefault="00BE0054" w:rsidP="00D809E6">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2484" w:type="dxa"/>
            <w:gridSpan w:val="4"/>
          </w:tcPr>
          <w:p w:rsidR="00F15D7B" w:rsidRPr="00F15D7B" w:rsidRDefault="00F15D7B" w:rsidP="00D809E6">
            <w:pPr>
              <w:autoSpaceDE w:val="0"/>
              <w:autoSpaceDN w:val="0"/>
              <w:adjustRightInd w:val="0"/>
              <w:jc w:val="both"/>
              <w:rPr>
                <w:rFonts w:ascii="Times New Roman" w:hAnsi="Times New Roman" w:cs="Times New Roman"/>
                <w:sz w:val="24"/>
                <w:szCs w:val="24"/>
                <w:lang w:val="ru-RU"/>
              </w:rPr>
            </w:pPr>
            <w:r w:rsidRPr="00F15D7B">
              <w:rPr>
                <w:rFonts w:ascii="Times New Roman" w:hAnsi="Times New Roman" w:cs="Times New Roman"/>
                <w:sz w:val="24"/>
                <w:szCs w:val="24"/>
                <w:lang w:val="ru-RU"/>
              </w:rPr>
              <w:t xml:space="preserve">Данные, предоставленные </w:t>
            </w:r>
            <w:proofErr w:type="spellStart"/>
            <w:r w:rsidRPr="00F15D7B">
              <w:rPr>
                <w:rFonts w:ascii="Times New Roman" w:hAnsi="Times New Roman" w:cs="Times New Roman"/>
                <w:sz w:val="24"/>
                <w:szCs w:val="24"/>
                <w:lang w:val="ru-RU"/>
              </w:rPr>
              <w:t>ОГТиМХ</w:t>
            </w:r>
            <w:proofErr w:type="spellEnd"/>
            <w:r w:rsidRPr="00F15D7B">
              <w:rPr>
                <w:rFonts w:ascii="Times New Roman" w:hAnsi="Times New Roman" w:cs="Times New Roman"/>
                <w:sz w:val="24"/>
                <w:szCs w:val="24"/>
                <w:lang w:val="ru-RU"/>
              </w:rPr>
              <w:t xml:space="preserve"> и ТО</w:t>
            </w:r>
          </w:p>
        </w:tc>
      </w:tr>
      <w:tr w:rsidR="00D809E6" w:rsidRPr="000C7E28" w:rsidTr="00207B48">
        <w:trPr>
          <w:gridAfter w:val="1"/>
          <w:wAfter w:w="64" w:type="dxa"/>
        </w:trPr>
        <w:tc>
          <w:tcPr>
            <w:tcW w:w="15495" w:type="dxa"/>
            <w:gridSpan w:val="73"/>
          </w:tcPr>
          <w:p w:rsidR="00D809E6" w:rsidRPr="00F15D7B" w:rsidRDefault="00D809E6" w:rsidP="00D809E6">
            <w:pPr>
              <w:ind w:left="1080"/>
              <w:contextualSpacing/>
              <w:jc w:val="center"/>
              <w:rPr>
                <w:rFonts w:ascii="Times New Roman" w:hAnsi="Times New Roman" w:cs="Times New Roman"/>
                <w:b/>
                <w:sz w:val="24"/>
                <w:szCs w:val="24"/>
                <w:lang w:val="ru-RU"/>
              </w:rPr>
            </w:pPr>
            <w:r w:rsidRPr="00F15D7B">
              <w:rPr>
                <w:rFonts w:ascii="Times New Roman" w:hAnsi="Times New Roman" w:cs="Times New Roman"/>
                <w:b/>
                <w:sz w:val="24"/>
                <w:szCs w:val="24"/>
                <w:lang w:val="ru-RU"/>
              </w:rPr>
              <w:t>Задача 2. Содержание мест захоронения в соответствии с санитарными требованиями</w:t>
            </w:r>
          </w:p>
        </w:tc>
      </w:tr>
      <w:tr w:rsidR="000941E6" w:rsidRPr="000C7E28" w:rsidTr="00207B48">
        <w:trPr>
          <w:gridAfter w:val="1"/>
          <w:wAfter w:w="64" w:type="dxa"/>
        </w:trPr>
        <w:tc>
          <w:tcPr>
            <w:tcW w:w="793" w:type="dxa"/>
            <w:gridSpan w:val="6"/>
          </w:tcPr>
          <w:p w:rsidR="00F15D7B" w:rsidRPr="00F15D7B" w:rsidRDefault="00F15D7B"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F15D7B">
              <w:rPr>
                <w:rFonts w:ascii="Times New Roman" w:eastAsia="Times New Roman" w:hAnsi="Times New Roman" w:cs="Times New Roman"/>
                <w:sz w:val="24"/>
                <w:szCs w:val="24"/>
                <w:lang w:val="ru-RU" w:eastAsia="ru-RU" w:bidi="ar-SA"/>
              </w:rPr>
              <w:t>2.1</w:t>
            </w:r>
          </w:p>
        </w:tc>
        <w:tc>
          <w:tcPr>
            <w:tcW w:w="2400" w:type="dxa"/>
            <w:gridSpan w:val="10"/>
          </w:tcPr>
          <w:p w:rsidR="00F15D7B" w:rsidRPr="00F15D7B" w:rsidRDefault="00F15D7B" w:rsidP="00D809E6">
            <w:pPr>
              <w:suppressAutoHyphens/>
              <w:autoSpaceDE w:val="0"/>
              <w:autoSpaceDN w:val="0"/>
              <w:adjustRightInd w:val="0"/>
              <w:jc w:val="both"/>
              <w:rPr>
                <w:rFonts w:ascii="Times New Roman" w:hAnsi="Times New Roman" w:cs="Times New Roman"/>
                <w:sz w:val="24"/>
                <w:szCs w:val="24"/>
                <w:lang w:val="ru-RU"/>
              </w:rPr>
            </w:pPr>
            <w:proofErr w:type="spellStart"/>
            <w:r w:rsidRPr="00F15D7B">
              <w:rPr>
                <w:rFonts w:ascii="Times New Roman" w:hAnsi="Times New Roman" w:cs="Times New Roman"/>
                <w:sz w:val="24"/>
                <w:szCs w:val="24"/>
              </w:rPr>
              <w:t>Количествоместзахоронения</w:t>
            </w:r>
            <w:proofErr w:type="spellEnd"/>
          </w:p>
          <w:p w:rsidR="00F15D7B" w:rsidRPr="00F15D7B" w:rsidRDefault="00F15D7B" w:rsidP="00D809E6">
            <w:pPr>
              <w:suppressAutoHyphens/>
              <w:autoSpaceDE w:val="0"/>
              <w:autoSpaceDN w:val="0"/>
              <w:adjustRightInd w:val="0"/>
              <w:jc w:val="both"/>
              <w:rPr>
                <w:rFonts w:ascii="Times New Roman" w:hAnsi="Times New Roman" w:cs="Times New Roman"/>
                <w:sz w:val="24"/>
                <w:szCs w:val="24"/>
                <w:lang w:val="ru-RU"/>
              </w:rPr>
            </w:pPr>
          </w:p>
        </w:tc>
        <w:tc>
          <w:tcPr>
            <w:tcW w:w="849" w:type="dxa"/>
            <w:gridSpan w:val="8"/>
          </w:tcPr>
          <w:p w:rsidR="00F15D7B" w:rsidRPr="00F15D7B" w:rsidRDefault="00F15D7B"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F15D7B">
              <w:rPr>
                <w:rFonts w:ascii="Times New Roman" w:eastAsia="Times New Roman" w:hAnsi="Times New Roman" w:cs="Times New Roman"/>
                <w:sz w:val="24"/>
                <w:szCs w:val="24"/>
                <w:lang w:val="ru-RU" w:eastAsia="ru-RU" w:bidi="ar-SA"/>
              </w:rPr>
              <w:t>шт.</w:t>
            </w:r>
          </w:p>
        </w:tc>
        <w:tc>
          <w:tcPr>
            <w:tcW w:w="709" w:type="dxa"/>
            <w:gridSpan w:val="7"/>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2</w:t>
            </w:r>
          </w:p>
        </w:tc>
        <w:tc>
          <w:tcPr>
            <w:tcW w:w="992" w:type="dxa"/>
            <w:gridSpan w:val="6"/>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2</w:t>
            </w:r>
          </w:p>
        </w:tc>
        <w:tc>
          <w:tcPr>
            <w:tcW w:w="1133" w:type="dxa"/>
            <w:gridSpan w:val="5"/>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2</w:t>
            </w:r>
          </w:p>
        </w:tc>
        <w:tc>
          <w:tcPr>
            <w:tcW w:w="992" w:type="dxa"/>
            <w:gridSpan w:val="4"/>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2</w:t>
            </w:r>
          </w:p>
        </w:tc>
        <w:tc>
          <w:tcPr>
            <w:tcW w:w="850" w:type="dxa"/>
            <w:gridSpan w:val="4"/>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2</w:t>
            </w:r>
          </w:p>
        </w:tc>
        <w:tc>
          <w:tcPr>
            <w:tcW w:w="853" w:type="dxa"/>
            <w:gridSpan w:val="4"/>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2</w:t>
            </w:r>
          </w:p>
        </w:tc>
        <w:tc>
          <w:tcPr>
            <w:tcW w:w="850" w:type="dxa"/>
            <w:gridSpan w:val="4"/>
          </w:tcPr>
          <w:p w:rsidR="00F15D7B" w:rsidRPr="00F15D7B" w:rsidRDefault="00F15D7B" w:rsidP="00D809E6">
            <w:pPr>
              <w:jc w:val="center"/>
              <w:rPr>
                <w:rFonts w:ascii="Times New Roman" w:hAnsi="Times New Roman" w:cs="Times New Roman"/>
                <w:sz w:val="24"/>
                <w:szCs w:val="24"/>
              </w:rPr>
            </w:pPr>
            <w:r w:rsidRPr="00F15D7B">
              <w:rPr>
                <w:rFonts w:ascii="Times New Roman" w:hAnsi="Times New Roman" w:cs="Times New Roman"/>
                <w:sz w:val="24"/>
                <w:szCs w:val="24"/>
              </w:rPr>
              <w:t>2</w:t>
            </w:r>
          </w:p>
        </w:tc>
        <w:tc>
          <w:tcPr>
            <w:tcW w:w="877" w:type="dxa"/>
            <w:gridSpan w:val="4"/>
          </w:tcPr>
          <w:p w:rsidR="00F15D7B" w:rsidRPr="00F15D7B" w:rsidRDefault="00F15D7B" w:rsidP="00D809E6">
            <w:pPr>
              <w:autoSpaceDE w:val="0"/>
              <w:autoSpaceDN w:val="0"/>
              <w:adjustRightInd w:val="0"/>
              <w:jc w:val="both"/>
              <w:rPr>
                <w:rFonts w:ascii="Times New Roman" w:hAnsi="Times New Roman" w:cs="Times New Roman"/>
                <w:sz w:val="24"/>
                <w:szCs w:val="24"/>
                <w:lang w:val="ru-RU"/>
              </w:rPr>
            </w:pPr>
            <w:r w:rsidRPr="00F15D7B">
              <w:rPr>
                <w:rFonts w:ascii="Times New Roman" w:hAnsi="Times New Roman" w:cs="Times New Roman"/>
                <w:sz w:val="24"/>
                <w:szCs w:val="24"/>
                <w:lang w:val="ru-RU"/>
              </w:rPr>
              <w:t>3</w:t>
            </w:r>
          </w:p>
        </w:tc>
        <w:tc>
          <w:tcPr>
            <w:tcW w:w="858" w:type="dxa"/>
            <w:gridSpan w:val="3"/>
          </w:tcPr>
          <w:p w:rsidR="00F15D7B" w:rsidRPr="00F15D7B" w:rsidRDefault="00F15D7B" w:rsidP="00D809E6">
            <w:pPr>
              <w:autoSpaceDE w:val="0"/>
              <w:autoSpaceDN w:val="0"/>
              <w:adjustRightInd w:val="0"/>
              <w:jc w:val="both"/>
              <w:rPr>
                <w:rFonts w:ascii="Times New Roman" w:hAnsi="Times New Roman" w:cs="Times New Roman"/>
                <w:sz w:val="24"/>
                <w:szCs w:val="24"/>
                <w:lang w:val="ru-RU"/>
              </w:rPr>
            </w:pPr>
            <w:r w:rsidRPr="00F15D7B">
              <w:rPr>
                <w:rFonts w:ascii="Times New Roman" w:hAnsi="Times New Roman" w:cs="Times New Roman"/>
                <w:sz w:val="24"/>
                <w:szCs w:val="24"/>
                <w:lang w:val="ru-RU"/>
              </w:rPr>
              <w:t>3</w:t>
            </w:r>
          </w:p>
        </w:tc>
        <w:tc>
          <w:tcPr>
            <w:tcW w:w="855" w:type="dxa"/>
            <w:gridSpan w:val="4"/>
          </w:tcPr>
          <w:p w:rsidR="00F15D7B" w:rsidRPr="00F15D7B" w:rsidRDefault="00BE0054" w:rsidP="00D809E6">
            <w:pPr>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484" w:type="dxa"/>
            <w:gridSpan w:val="4"/>
          </w:tcPr>
          <w:p w:rsidR="00F15D7B" w:rsidRPr="00F15D7B" w:rsidRDefault="00F15D7B" w:rsidP="00D809E6">
            <w:pPr>
              <w:autoSpaceDE w:val="0"/>
              <w:autoSpaceDN w:val="0"/>
              <w:adjustRightInd w:val="0"/>
              <w:jc w:val="both"/>
              <w:rPr>
                <w:rFonts w:ascii="Times New Roman" w:hAnsi="Times New Roman" w:cs="Times New Roman"/>
                <w:sz w:val="24"/>
                <w:szCs w:val="24"/>
                <w:lang w:val="ru-RU"/>
              </w:rPr>
            </w:pPr>
            <w:r w:rsidRPr="00F15D7B">
              <w:rPr>
                <w:rFonts w:ascii="Times New Roman" w:hAnsi="Times New Roman" w:cs="Times New Roman"/>
                <w:sz w:val="24"/>
                <w:szCs w:val="24"/>
                <w:lang w:val="ru-RU"/>
              </w:rPr>
              <w:t xml:space="preserve">Данные, предоставленные </w:t>
            </w:r>
            <w:proofErr w:type="spellStart"/>
            <w:r w:rsidRPr="00F15D7B">
              <w:rPr>
                <w:rFonts w:ascii="Times New Roman" w:hAnsi="Times New Roman" w:cs="Times New Roman"/>
                <w:sz w:val="24"/>
                <w:szCs w:val="24"/>
                <w:lang w:val="ru-RU"/>
              </w:rPr>
              <w:t>ОГТиМХ</w:t>
            </w:r>
            <w:proofErr w:type="spellEnd"/>
            <w:r w:rsidRPr="00F15D7B">
              <w:rPr>
                <w:rFonts w:ascii="Times New Roman" w:hAnsi="Times New Roman" w:cs="Times New Roman"/>
                <w:sz w:val="24"/>
                <w:szCs w:val="24"/>
                <w:lang w:val="ru-RU"/>
              </w:rPr>
              <w:t xml:space="preserve"> и ТО</w:t>
            </w:r>
          </w:p>
        </w:tc>
      </w:tr>
      <w:tr w:rsidR="000941E6" w:rsidRPr="000C7E28" w:rsidTr="00207B48">
        <w:trPr>
          <w:gridAfter w:val="1"/>
          <w:wAfter w:w="64" w:type="dxa"/>
        </w:trPr>
        <w:tc>
          <w:tcPr>
            <w:tcW w:w="793" w:type="dxa"/>
            <w:gridSpan w:val="6"/>
          </w:tcPr>
          <w:p w:rsidR="00F15D7B" w:rsidRPr="00D809E6" w:rsidRDefault="00F15D7B" w:rsidP="00D809E6">
            <w:pPr>
              <w:rPr>
                <w:rFonts w:ascii="Times New Roman" w:hAnsi="Times New Roman" w:cs="Times New Roman"/>
                <w:sz w:val="24"/>
                <w:szCs w:val="24"/>
              </w:rPr>
            </w:pPr>
            <w:r w:rsidRPr="00D809E6">
              <w:rPr>
                <w:rFonts w:ascii="Times New Roman" w:hAnsi="Times New Roman" w:cs="Times New Roman"/>
                <w:sz w:val="24"/>
                <w:szCs w:val="24"/>
              </w:rPr>
              <w:t>2.2</w:t>
            </w:r>
          </w:p>
        </w:tc>
        <w:tc>
          <w:tcPr>
            <w:tcW w:w="2400" w:type="dxa"/>
            <w:gridSpan w:val="10"/>
          </w:tcPr>
          <w:p w:rsidR="00F15D7B" w:rsidRPr="00D809E6" w:rsidRDefault="00F15D7B" w:rsidP="00D809E6">
            <w:pPr>
              <w:ind w:left="-103"/>
              <w:contextualSpacing/>
              <w:rPr>
                <w:rFonts w:ascii="Times New Roman" w:hAnsi="Times New Roman" w:cs="Times New Roman"/>
                <w:sz w:val="24"/>
                <w:szCs w:val="24"/>
                <w:lang w:val="ru-RU"/>
              </w:rPr>
            </w:pPr>
            <w:r w:rsidRPr="00D809E6">
              <w:rPr>
                <w:rFonts w:ascii="Times New Roman" w:hAnsi="Times New Roman" w:cs="Times New Roman"/>
                <w:sz w:val="24"/>
                <w:szCs w:val="24"/>
                <w:lang w:val="ru-RU"/>
              </w:rPr>
              <w:t>Площадь кладбищ, охваченных централизованной уборкой, по отношению к общей площади кладбищ</w:t>
            </w:r>
          </w:p>
          <w:p w:rsidR="00F15D7B" w:rsidRPr="00D809E6" w:rsidRDefault="00F15D7B" w:rsidP="00D809E6">
            <w:pPr>
              <w:ind w:left="-103"/>
              <w:contextualSpacing/>
              <w:rPr>
                <w:rFonts w:ascii="Times New Roman" w:hAnsi="Times New Roman" w:cs="Times New Roman"/>
                <w:sz w:val="24"/>
                <w:szCs w:val="24"/>
                <w:lang w:val="ru-RU"/>
              </w:rPr>
            </w:pPr>
          </w:p>
        </w:tc>
        <w:tc>
          <w:tcPr>
            <w:tcW w:w="849" w:type="dxa"/>
            <w:gridSpan w:val="8"/>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w:t>
            </w:r>
          </w:p>
        </w:tc>
        <w:tc>
          <w:tcPr>
            <w:tcW w:w="709" w:type="dxa"/>
            <w:gridSpan w:val="7"/>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70</w:t>
            </w:r>
          </w:p>
        </w:tc>
        <w:tc>
          <w:tcPr>
            <w:tcW w:w="992" w:type="dxa"/>
            <w:gridSpan w:val="6"/>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75</w:t>
            </w:r>
          </w:p>
        </w:tc>
        <w:tc>
          <w:tcPr>
            <w:tcW w:w="1133" w:type="dxa"/>
            <w:gridSpan w:val="5"/>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80</w:t>
            </w:r>
          </w:p>
        </w:tc>
        <w:tc>
          <w:tcPr>
            <w:tcW w:w="992" w:type="dxa"/>
            <w:gridSpan w:val="4"/>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85</w:t>
            </w:r>
          </w:p>
        </w:tc>
        <w:tc>
          <w:tcPr>
            <w:tcW w:w="850" w:type="dxa"/>
            <w:gridSpan w:val="4"/>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90</w:t>
            </w:r>
          </w:p>
        </w:tc>
        <w:tc>
          <w:tcPr>
            <w:tcW w:w="853" w:type="dxa"/>
            <w:gridSpan w:val="4"/>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95</w:t>
            </w:r>
          </w:p>
        </w:tc>
        <w:tc>
          <w:tcPr>
            <w:tcW w:w="850" w:type="dxa"/>
            <w:gridSpan w:val="4"/>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100</w:t>
            </w:r>
          </w:p>
        </w:tc>
        <w:tc>
          <w:tcPr>
            <w:tcW w:w="877" w:type="dxa"/>
            <w:gridSpan w:val="4"/>
          </w:tcPr>
          <w:p w:rsidR="00F15D7B" w:rsidRPr="00D809E6" w:rsidRDefault="00F15D7B" w:rsidP="00D809E6">
            <w:pPr>
              <w:ind w:firstLine="7"/>
              <w:contextualSpacing/>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100</w:t>
            </w:r>
          </w:p>
        </w:tc>
        <w:tc>
          <w:tcPr>
            <w:tcW w:w="858" w:type="dxa"/>
            <w:gridSpan w:val="3"/>
          </w:tcPr>
          <w:p w:rsidR="00F15D7B" w:rsidRPr="00D809E6" w:rsidRDefault="00F15D7B" w:rsidP="00D809E6">
            <w:pPr>
              <w:ind w:firstLine="7"/>
              <w:contextualSpacing/>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100</w:t>
            </w:r>
          </w:p>
        </w:tc>
        <w:tc>
          <w:tcPr>
            <w:tcW w:w="855" w:type="dxa"/>
            <w:gridSpan w:val="4"/>
          </w:tcPr>
          <w:p w:rsidR="00F15D7B" w:rsidRPr="00D809E6" w:rsidRDefault="00F94A32" w:rsidP="00D809E6">
            <w:pPr>
              <w:ind w:firstLine="7"/>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100</w:t>
            </w:r>
          </w:p>
        </w:tc>
        <w:tc>
          <w:tcPr>
            <w:tcW w:w="2484" w:type="dxa"/>
            <w:gridSpan w:val="4"/>
          </w:tcPr>
          <w:p w:rsidR="00F15D7B" w:rsidRPr="00D809E6" w:rsidRDefault="00F15D7B" w:rsidP="00D809E6">
            <w:pPr>
              <w:ind w:firstLine="7"/>
              <w:contextualSpacing/>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Данные, предоставленные </w:t>
            </w:r>
            <w:proofErr w:type="spellStart"/>
            <w:r w:rsidRPr="00D809E6">
              <w:rPr>
                <w:rFonts w:ascii="Times New Roman" w:hAnsi="Times New Roman" w:cs="Times New Roman"/>
                <w:sz w:val="24"/>
                <w:szCs w:val="24"/>
                <w:lang w:val="ru-RU"/>
              </w:rPr>
              <w:t>ОГТиМХ</w:t>
            </w:r>
            <w:proofErr w:type="spellEnd"/>
            <w:r w:rsidRPr="00D809E6">
              <w:rPr>
                <w:rFonts w:ascii="Times New Roman" w:hAnsi="Times New Roman" w:cs="Times New Roman"/>
                <w:sz w:val="24"/>
                <w:szCs w:val="24"/>
                <w:lang w:val="ru-RU"/>
              </w:rPr>
              <w:t xml:space="preserve"> и ТО</w:t>
            </w:r>
          </w:p>
        </w:tc>
      </w:tr>
      <w:tr w:rsidR="00F94A32" w:rsidRPr="000C7E28" w:rsidTr="00207B48">
        <w:trPr>
          <w:gridAfter w:val="1"/>
          <w:wAfter w:w="64" w:type="dxa"/>
        </w:trPr>
        <w:tc>
          <w:tcPr>
            <w:tcW w:w="15495" w:type="dxa"/>
            <w:gridSpan w:val="73"/>
          </w:tcPr>
          <w:p w:rsidR="00F94A32" w:rsidRPr="00D809E6" w:rsidRDefault="00F94A32" w:rsidP="00D809E6">
            <w:pPr>
              <w:ind w:left="1080"/>
              <w:contextualSpacing/>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 xml:space="preserve">Задача 3. Повышение </w:t>
            </w:r>
            <w:proofErr w:type="gramStart"/>
            <w:r w:rsidRPr="00D809E6">
              <w:rPr>
                <w:rFonts w:ascii="Times New Roman" w:hAnsi="Times New Roman" w:cs="Times New Roman"/>
                <w:b/>
                <w:sz w:val="24"/>
                <w:szCs w:val="24"/>
                <w:lang w:val="ru-RU"/>
              </w:rPr>
              <w:t>уровня комфортности проживания населения округа</w:t>
            </w:r>
            <w:proofErr w:type="gramEnd"/>
            <w:r w:rsidRPr="00D809E6">
              <w:rPr>
                <w:rFonts w:ascii="Times New Roman" w:hAnsi="Times New Roman" w:cs="Times New Roman"/>
                <w:b/>
                <w:sz w:val="24"/>
                <w:szCs w:val="24"/>
                <w:lang w:val="ru-RU"/>
              </w:rPr>
              <w:t>»</w:t>
            </w:r>
          </w:p>
        </w:tc>
      </w:tr>
      <w:tr w:rsidR="000941E6" w:rsidRPr="00D809E6" w:rsidTr="00207B48">
        <w:tc>
          <w:tcPr>
            <w:tcW w:w="793" w:type="dxa"/>
            <w:gridSpan w:val="6"/>
          </w:tcPr>
          <w:p w:rsidR="00F15D7B" w:rsidRPr="00D809E6" w:rsidRDefault="00F15D7B"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3.1</w:t>
            </w:r>
          </w:p>
        </w:tc>
        <w:tc>
          <w:tcPr>
            <w:tcW w:w="2400" w:type="dxa"/>
            <w:gridSpan w:val="10"/>
          </w:tcPr>
          <w:p w:rsidR="00F15D7B" w:rsidRPr="00D809E6" w:rsidRDefault="00F15D7B" w:rsidP="00D809E6">
            <w:pPr>
              <w:suppressAutoHyphens/>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Количество проектов развития территорий муниципальных образований, основанных на местных инициативах</w:t>
            </w:r>
          </w:p>
          <w:p w:rsidR="00F15D7B" w:rsidRPr="00D809E6" w:rsidRDefault="00F15D7B" w:rsidP="00D809E6">
            <w:pPr>
              <w:suppressAutoHyphens/>
              <w:autoSpaceDE w:val="0"/>
              <w:autoSpaceDN w:val="0"/>
              <w:adjustRightInd w:val="0"/>
              <w:jc w:val="both"/>
              <w:rPr>
                <w:rFonts w:ascii="Times New Roman" w:hAnsi="Times New Roman" w:cs="Times New Roman"/>
                <w:sz w:val="24"/>
                <w:szCs w:val="24"/>
                <w:lang w:val="ru-RU"/>
              </w:rPr>
            </w:pPr>
          </w:p>
        </w:tc>
        <w:tc>
          <w:tcPr>
            <w:tcW w:w="849" w:type="dxa"/>
            <w:gridSpan w:val="8"/>
          </w:tcPr>
          <w:p w:rsidR="00F15D7B" w:rsidRPr="00D809E6" w:rsidRDefault="00F15D7B"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ед.</w:t>
            </w:r>
          </w:p>
        </w:tc>
        <w:tc>
          <w:tcPr>
            <w:tcW w:w="709" w:type="dxa"/>
            <w:gridSpan w:val="7"/>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0</w:t>
            </w:r>
          </w:p>
        </w:tc>
        <w:tc>
          <w:tcPr>
            <w:tcW w:w="992" w:type="dxa"/>
            <w:gridSpan w:val="6"/>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2</w:t>
            </w:r>
          </w:p>
        </w:tc>
        <w:tc>
          <w:tcPr>
            <w:tcW w:w="1133" w:type="dxa"/>
            <w:gridSpan w:val="5"/>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2</w:t>
            </w:r>
          </w:p>
        </w:tc>
        <w:tc>
          <w:tcPr>
            <w:tcW w:w="992" w:type="dxa"/>
            <w:gridSpan w:val="4"/>
          </w:tcPr>
          <w:p w:rsidR="00F15D7B" w:rsidRPr="00D809E6" w:rsidRDefault="00F15D7B" w:rsidP="00D809E6">
            <w:pPr>
              <w:jc w:val="center"/>
              <w:rPr>
                <w:rFonts w:ascii="Times New Roman" w:hAnsi="Times New Roman" w:cs="Times New Roman"/>
                <w:sz w:val="24"/>
                <w:szCs w:val="24"/>
              </w:rPr>
            </w:pPr>
            <w:r w:rsidRPr="00D809E6">
              <w:rPr>
                <w:rFonts w:ascii="Times New Roman" w:hAnsi="Times New Roman" w:cs="Times New Roman"/>
                <w:sz w:val="24"/>
                <w:szCs w:val="24"/>
              </w:rPr>
              <w:t>2</w:t>
            </w:r>
          </w:p>
        </w:tc>
        <w:tc>
          <w:tcPr>
            <w:tcW w:w="850" w:type="dxa"/>
            <w:gridSpan w:val="4"/>
          </w:tcPr>
          <w:p w:rsidR="00F15D7B" w:rsidRPr="00D809E6" w:rsidRDefault="00F15D7B"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2</w:t>
            </w:r>
          </w:p>
        </w:tc>
        <w:tc>
          <w:tcPr>
            <w:tcW w:w="853" w:type="dxa"/>
            <w:gridSpan w:val="4"/>
          </w:tcPr>
          <w:p w:rsidR="00F15D7B" w:rsidRPr="00D809E6" w:rsidRDefault="00F15D7B"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2</w:t>
            </w:r>
          </w:p>
        </w:tc>
        <w:tc>
          <w:tcPr>
            <w:tcW w:w="850" w:type="dxa"/>
            <w:gridSpan w:val="4"/>
          </w:tcPr>
          <w:p w:rsidR="00F15D7B" w:rsidRPr="00D809E6" w:rsidRDefault="00F15D7B"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3</w:t>
            </w:r>
          </w:p>
        </w:tc>
        <w:tc>
          <w:tcPr>
            <w:tcW w:w="877" w:type="dxa"/>
            <w:gridSpan w:val="4"/>
          </w:tcPr>
          <w:p w:rsidR="00F15D7B" w:rsidRPr="00D809E6" w:rsidRDefault="00F15D7B" w:rsidP="00D809E6">
            <w:pPr>
              <w:tabs>
                <w:tab w:val="left" w:pos="1770"/>
              </w:tabs>
              <w:ind w:right="1310"/>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3</w:t>
            </w:r>
          </w:p>
        </w:tc>
        <w:tc>
          <w:tcPr>
            <w:tcW w:w="858" w:type="dxa"/>
            <w:gridSpan w:val="3"/>
          </w:tcPr>
          <w:p w:rsidR="00F15D7B" w:rsidRPr="00D809E6" w:rsidRDefault="00F15D7B"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3</w:t>
            </w:r>
          </w:p>
        </w:tc>
        <w:tc>
          <w:tcPr>
            <w:tcW w:w="855" w:type="dxa"/>
            <w:gridSpan w:val="4"/>
          </w:tcPr>
          <w:p w:rsidR="00F15D7B" w:rsidRPr="00D809E6" w:rsidRDefault="000941E6" w:rsidP="00D809E6">
            <w:pPr>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2548" w:type="dxa"/>
            <w:gridSpan w:val="5"/>
          </w:tcPr>
          <w:p w:rsidR="00F15D7B" w:rsidRPr="00D809E6" w:rsidRDefault="00F15D7B" w:rsidP="00D809E6">
            <w:pPr>
              <w:autoSpaceDE w:val="0"/>
              <w:autoSpaceDN w:val="0"/>
              <w:adjustRightInd w:val="0"/>
              <w:jc w:val="both"/>
              <w:rPr>
                <w:rFonts w:ascii="Times New Roman" w:hAnsi="Times New Roman" w:cs="Times New Roman"/>
                <w:sz w:val="24"/>
                <w:szCs w:val="24"/>
              </w:rPr>
            </w:pPr>
            <w:proofErr w:type="spellStart"/>
            <w:r w:rsidRPr="00D809E6">
              <w:rPr>
                <w:rFonts w:ascii="Times New Roman" w:hAnsi="Times New Roman" w:cs="Times New Roman"/>
                <w:sz w:val="24"/>
                <w:szCs w:val="24"/>
              </w:rPr>
              <w:t>Данные</w:t>
            </w:r>
            <w:proofErr w:type="spellEnd"/>
            <w:r w:rsidRPr="00D809E6">
              <w:rPr>
                <w:rFonts w:ascii="Times New Roman" w:hAnsi="Times New Roman" w:cs="Times New Roman"/>
                <w:sz w:val="24"/>
                <w:szCs w:val="24"/>
              </w:rPr>
              <w:t xml:space="preserve">, </w:t>
            </w:r>
            <w:proofErr w:type="spellStart"/>
            <w:r w:rsidRPr="00D809E6">
              <w:rPr>
                <w:rFonts w:ascii="Times New Roman" w:hAnsi="Times New Roman" w:cs="Times New Roman"/>
                <w:sz w:val="24"/>
                <w:szCs w:val="24"/>
              </w:rPr>
              <w:t>предоставленныеОГТиМХи</w:t>
            </w:r>
            <w:proofErr w:type="spellEnd"/>
            <w:r w:rsidRPr="00D809E6">
              <w:rPr>
                <w:rFonts w:ascii="Times New Roman" w:hAnsi="Times New Roman" w:cs="Times New Roman"/>
                <w:sz w:val="24"/>
                <w:szCs w:val="24"/>
              </w:rPr>
              <w:t xml:space="preserve"> ТО</w:t>
            </w:r>
          </w:p>
        </w:tc>
      </w:tr>
      <w:tr w:rsidR="000941E6" w:rsidRPr="00D809E6" w:rsidTr="007523E9">
        <w:tc>
          <w:tcPr>
            <w:tcW w:w="15559" w:type="dxa"/>
            <w:gridSpan w:val="74"/>
          </w:tcPr>
          <w:p w:rsidR="000941E6" w:rsidRPr="00D809E6" w:rsidRDefault="000941E6" w:rsidP="00D809E6">
            <w:pPr>
              <w:autoSpaceDE w:val="0"/>
              <w:autoSpaceDN w:val="0"/>
              <w:adjustRightInd w:val="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 xml:space="preserve">Цель 4. «Повышение эффективности энергопотребления путем внедрения </w:t>
            </w:r>
            <w:proofErr w:type="gramStart"/>
            <w:r w:rsidRPr="00D809E6">
              <w:rPr>
                <w:rFonts w:ascii="Times New Roman" w:hAnsi="Times New Roman" w:cs="Times New Roman"/>
                <w:b/>
                <w:sz w:val="24"/>
                <w:szCs w:val="24"/>
                <w:lang w:val="ru-RU"/>
              </w:rPr>
              <w:t>современных</w:t>
            </w:r>
            <w:proofErr w:type="gramEnd"/>
          </w:p>
          <w:p w:rsidR="000941E6" w:rsidRPr="00D809E6" w:rsidRDefault="000941E6" w:rsidP="00D809E6">
            <w:pPr>
              <w:autoSpaceDE w:val="0"/>
              <w:autoSpaceDN w:val="0"/>
              <w:adjustRightInd w:val="0"/>
              <w:jc w:val="center"/>
              <w:rPr>
                <w:rFonts w:ascii="Times New Roman" w:hAnsi="Times New Roman" w:cs="Times New Roman"/>
                <w:b/>
                <w:sz w:val="24"/>
                <w:szCs w:val="24"/>
              </w:rPr>
            </w:pPr>
            <w:proofErr w:type="spellStart"/>
            <w:r w:rsidRPr="00D809E6">
              <w:rPr>
                <w:rFonts w:ascii="Times New Roman" w:hAnsi="Times New Roman" w:cs="Times New Roman"/>
                <w:b/>
                <w:sz w:val="24"/>
                <w:szCs w:val="24"/>
              </w:rPr>
              <w:t>энергосберегающихтехнологий</w:t>
            </w:r>
            <w:proofErr w:type="spellEnd"/>
            <w:r w:rsidRPr="00D809E6">
              <w:rPr>
                <w:rFonts w:ascii="Times New Roman" w:hAnsi="Times New Roman" w:cs="Times New Roman"/>
                <w:b/>
                <w:sz w:val="24"/>
                <w:szCs w:val="24"/>
              </w:rPr>
              <w:t>»</w:t>
            </w:r>
          </w:p>
        </w:tc>
      </w:tr>
      <w:tr w:rsidR="000941E6" w:rsidRPr="000C7E28" w:rsidTr="00207B48">
        <w:trPr>
          <w:gridAfter w:val="2"/>
          <w:wAfter w:w="108" w:type="dxa"/>
        </w:trPr>
        <w:tc>
          <w:tcPr>
            <w:tcW w:w="803" w:type="dxa"/>
            <w:gridSpan w:val="7"/>
          </w:tcPr>
          <w:p w:rsidR="000D40F1" w:rsidRPr="00D809E6" w:rsidRDefault="000D40F1" w:rsidP="00D809E6">
            <w:pPr>
              <w:autoSpaceDE w:val="0"/>
              <w:autoSpaceDN w:val="0"/>
              <w:adjustRightInd w:val="0"/>
              <w:jc w:val="center"/>
              <w:rPr>
                <w:rFonts w:ascii="Times New Roman" w:hAnsi="Times New Roman" w:cs="Times New Roman"/>
                <w:sz w:val="24"/>
                <w:szCs w:val="24"/>
              </w:rPr>
            </w:pPr>
          </w:p>
        </w:tc>
        <w:tc>
          <w:tcPr>
            <w:tcW w:w="2407" w:type="dxa"/>
            <w:gridSpan w:val="10"/>
          </w:tcPr>
          <w:p w:rsidR="000D40F1" w:rsidRPr="00D809E6" w:rsidRDefault="000D40F1" w:rsidP="00D809E6">
            <w:pPr>
              <w:autoSpaceDE w:val="0"/>
              <w:autoSpaceDN w:val="0"/>
              <w:adjustRightInd w:val="0"/>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Удельный расход </w:t>
            </w:r>
            <w:r w:rsidRPr="00D809E6">
              <w:rPr>
                <w:rFonts w:ascii="Times New Roman" w:hAnsi="Times New Roman" w:cs="Times New Roman"/>
                <w:sz w:val="24"/>
                <w:szCs w:val="24"/>
                <w:lang w:val="ru-RU"/>
              </w:rPr>
              <w:lastRenderedPageBreak/>
              <w:t xml:space="preserve">электрической энергии в системах уличного освещения (на 1 кв. м. освещаемой площади с уровнем освещенности, соответствующим установленным нормативам) </w:t>
            </w:r>
          </w:p>
        </w:tc>
        <w:tc>
          <w:tcPr>
            <w:tcW w:w="857" w:type="dxa"/>
            <w:gridSpan w:val="8"/>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lastRenderedPageBreak/>
              <w:t>кВт*</w:t>
            </w:r>
            <w:proofErr w:type="gramStart"/>
            <w:r w:rsidRPr="000D40F1">
              <w:rPr>
                <w:rFonts w:ascii="Times New Roman" w:eastAsia="Times New Roman" w:hAnsi="Times New Roman" w:cs="Times New Roman"/>
                <w:lang w:val="ru-RU" w:eastAsia="ru-RU" w:bidi="ar-SA"/>
              </w:rPr>
              <w:t>ч</w:t>
            </w:r>
            <w:proofErr w:type="gramEnd"/>
            <w:r w:rsidRPr="000D40F1">
              <w:rPr>
                <w:rFonts w:ascii="Times New Roman" w:eastAsia="Times New Roman" w:hAnsi="Times New Roman" w:cs="Times New Roman"/>
                <w:lang w:val="ru-RU" w:eastAsia="ru-RU" w:bidi="ar-SA"/>
              </w:rPr>
              <w:t>/</w:t>
            </w:r>
          </w:p>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lastRenderedPageBreak/>
              <w:t>кв.м.</w:t>
            </w:r>
          </w:p>
        </w:tc>
        <w:tc>
          <w:tcPr>
            <w:tcW w:w="710" w:type="dxa"/>
            <w:gridSpan w:val="7"/>
          </w:tcPr>
          <w:p w:rsidR="000D40F1" w:rsidRPr="000D40F1" w:rsidRDefault="000D40F1" w:rsidP="00D809E6">
            <w:pPr>
              <w:jc w:val="center"/>
              <w:rPr>
                <w:rFonts w:ascii="Times New Roman" w:hAnsi="Times New Roman" w:cs="Times New Roman"/>
                <w:lang w:val="ru-RU"/>
              </w:rPr>
            </w:pPr>
            <w:r w:rsidRPr="000D40F1">
              <w:rPr>
                <w:rFonts w:ascii="Times New Roman" w:hAnsi="Times New Roman" w:cs="Times New Roman"/>
                <w:lang w:val="ru-RU"/>
              </w:rPr>
              <w:lastRenderedPageBreak/>
              <w:t>1,00</w:t>
            </w:r>
          </w:p>
        </w:tc>
        <w:tc>
          <w:tcPr>
            <w:tcW w:w="992" w:type="dxa"/>
            <w:gridSpan w:val="6"/>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1,17</w:t>
            </w:r>
          </w:p>
        </w:tc>
        <w:tc>
          <w:tcPr>
            <w:tcW w:w="1133" w:type="dxa"/>
            <w:gridSpan w:val="5"/>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1,15</w:t>
            </w:r>
          </w:p>
        </w:tc>
        <w:tc>
          <w:tcPr>
            <w:tcW w:w="993" w:type="dxa"/>
            <w:gridSpan w:val="4"/>
          </w:tcPr>
          <w:p w:rsidR="000D40F1" w:rsidRPr="000D40F1" w:rsidRDefault="000D40F1" w:rsidP="00D809E6">
            <w:pPr>
              <w:jc w:val="center"/>
              <w:rPr>
                <w:rFonts w:ascii="Times New Roman" w:hAnsi="Times New Roman" w:cs="Times New Roman"/>
              </w:rPr>
            </w:pPr>
            <w:r w:rsidRPr="000D40F1">
              <w:rPr>
                <w:rFonts w:ascii="Times New Roman" w:hAnsi="Times New Roman" w:cs="Times New Roman"/>
              </w:rPr>
              <w:t>1,14</w:t>
            </w:r>
          </w:p>
        </w:tc>
        <w:tc>
          <w:tcPr>
            <w:tcW w:w="850" w:type="dxa"/>
            <w:gridSpan w:val="4"/>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1,12</w:t>
            </w:r>
          </w:p>
        </w:tc>
        <w:tc>
          <w:tcPr>
            <w:tcW w:w="851" w:type="dxa"/>
            <w:gridSpan w:val="4"/>
          </w:tcPr>
          <w:p w:rsidR="000D40F1" w:rsidRPr="000D40F1" w:rsidRDefault="000D40F1" w:rsidP="00D809E6">
            <w:pPr>
              <w:jc w:val="center"/>
              <w:rPr>
                <w:rFonts w:ascii="Times New Roman" w:hAnsi="Times New Roman" w:cs="Times New Roman"/>
              </w:rPr>
            </w:pPr>
            <w:r w:rsidRPr="000D40F1">
              <w:rPr>
                <w:rFonts w:ascii="Times New Roman" w:hAnsi="Times New Roman" w:cs="Times New Roman"/>
              </w:rPr>
              <w:t>1,11</w:t>
            </w:r>
          </w:p>
        </w:tc>
        <w:tc>
          <w:tcPr>
            <w:tcW w:w="850" w:type="dxa"/>
            <w:gridSpan w:val="4"/>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1,10</w:t>
            </w:r>
          </w:p>
        </w:tc>
        <w:tc>
          <w:tcPr>
            <w:tcW w:w="852" w:type="dxa"/>
            <w:gridSpan w:val="3"/>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1,00</w:t>
            </w:r>
          </w:p>
        </w:tc>
        <w:tc>
          <w:tcPr>
            <w:tcW w:w="858" w:type="dxa"/>
            <w:gridSpan w:val="3"/>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1,00</w:t>
            </w:r>
          </w:p>
        </w:tc>
        <w:tc>
          <w:tcPr>
            <w:tcW w:w="855" w:type="dxa"/>
            <w:gridSpan w:val="4"/>
          </w:tcPr>
          <w:p w:rsidR="000D40F1" w:rsidRPr="00D809E6" w:rsidRDefault="000941E6"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sz w:val="24"/>
                <w:szCs w:val="24"/>
                <w:lang w:val="ru-RU" w:eastAsia="ru-RU" w:bidi="ar-SA"/>
              </w:rPr>
              <w:t>1,00</w:t>
            </w:r>
          </w:p>
        </w:tc>
        <w:tc>
          <w:tcPr>
            <w:tcW w:w="2440" w:type="dxa"/>
            <w:gridSpan w:val="3"/>
          </w:tcPr>
          <w:p w:rsidR="000D40F1" w:rsidRPr="00D809E6" w:rsidRDefault="000D40F1"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Приказ </w:t>
            </w:r>
            <w:r w:rsidRPr="00D809E6">
              <w:rPr>
                <w:rFonts w:ascii="Times New Roman" w:hAnsi="Times New Roman" w:cs="Times New Roman"/>
                <w:sz w:val="24"/>
                <w:szCs w:val="24"/>
                <w:lang w:val="ru-RU"/>
              </w:rPr>
              <w:lastRenderedPageBreak/>
              <w:t>Министерства энергетики РФ от 30.06.2014 г. № 399 «Об утверждении методики расчета значений целевых показателей в области энергосбережения и повышения энергетической эффективности, в т.ч. в сопоставимых условиях»</w:t>
            </w:r>
          </w:p>
        </w:tc>
      </w:tr>
      <w:tr w:rsidR="000941E6" w:rsidRPr="00D809E6" w:rsidTr="00207B48">
        <w:trPr>
          <w:gridAfter w:val="2"/>
          <w:wAfter w:w="108" w:type="dxa"/>
        </w:trPr>
        <w:tc>
          <w:tcPr>
            <w:tcW w:w="15451" w:type="dxa"/>
            <w:gridSpan w:val="72"/>
          </w:tcPr>
          <w:p w:rsidR="000941E6" w:rsidRPr="00D809E6" w:rsidRDefault="000941E6" w:rsidP="00D809E6">
            <w:pPr>
              <w:autoSpaceDE w:val="0"/>
              <w:autoSpaceDN w:val="0"/>
              <w:adjustRightInd w:val="0"/>
              <w:ind w:left="108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lastRenderedPageBreak/>
              <w:t xml:space="preserve">Подпрограмма «Энергосбережение и повышение энергетической эффективности в Советском </w:t>
            </w:r>
            <w:r w:rsidR="00770A19">
              <w:rPr>
                <w:rFonts w:ascii="Times New Roman" w:hAnsi="Times New Roman" w:cs="Times New Roman"/>
                <w:b/>
                <w:sz w:val="24"/>
                <w:szCs w:val="24"/>
                <w:lang w:val="ru-RU"/>
              </w:rPr>
              <w:t xml:space="preserve">муниципальном </w:t>
            </w:r>
            <w:r w:rsidRPr="00D809E6">
              <w:rPr>
                <w:rFonts w:ascii="Times New Roman" w:hAnsi="Times New Roman" w:cs="Times New Roman"/>
                <w:b/>
                <w:sz w:val="24"/>
                <w:szCs w:val="24"/>
                <w:lang w:val="ru-RU"/>
              </w:rPr>
              <w:t>округе</w:t>
            </w:r>
          </w:p>
          <w:p w:rsidR="000941E6" w:rsidRPr="00D809E6" w:rsidRDefault="000941E6" w:rsidP="00D809E6">
            <w:pPr>
              <w:autoSpaceDE w:val="0"/>
              <w:autoSpaceDN w:val="0"/>
              <w:adjustRightInd w:val="0"/>
              <w:jc w:val="center"/>
              <w:rPr>
                <w:rFonts w:ascii="Times New Roman" w:hAnsi="Times New Roman" w:cs="Times New Roman"/>
                <w:b/>
                <w:sz w:val="24"/>
                <w:szCs w:val="24"/>
              </w:rPr>
            </w:pPr>
            <w:proofErr w:type="spellStart"/>
            <w:r w:rsidRPr="00D809E6">
              <w:rPr>
                <w:rFonts w:ascii="Times New Roman" w:hAnsi="Times New Roman" w:cs="Times New Roman"/>
                <w:b/>
                <w:sz w:val="24"/>
                <w:szCs w:val="24"/>
              </w:rPr>
              <w:t>Ставропольскогокрая</w:t>
            </w:r>
            <w:proofErr w:type="spellEnd"/>
            <w:r w:rsidRPr="00D809E6">
              <w:rPr>
                <w:rFonts w:ascii="Times New Roman" w:hAnsi="Times New Roman" w:cs="Times New Roman"/>
                <w:b/>
                <w:sz w:val="24"/>
                <w:szCs w:val="24"/>
              </w:rPr>
              <w:t>»</w:t>
            </w:r>
          </w:p>
        </w:tc>
      </w:tr>
      <w:tr w:rsidR="000941E6" w:rsidRPr="000C7E28" w:rsidTr="00207B48">
        <w:trPr>
          <w:gridAfter w:val="2"/>
          <w:wAfter w:w="108" w:type="dxa"/>
        </w:trPr>
        <w:tc>
          <w:tcPr>
            <w:tcW w:w="15451" w:type="dxa"/>
            <w:gridSpan w:val="72"/>
          </w:tcPr>
          <w:p w:rsidR="000941E6" w:rsidRPr="00D809E6" w:rsidRDefault="000941E6" w:rsidP="00D809E6">
            <w:pPr>
              <w:autoSpaceDE w:val="0"/>
              <w:autoSpaceDN w:val="0"/>
              <w:adjustRightInd w:val="0"/>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Задача 1. «Обеспечение учета объема потребляемых энергетических ресурсов»</w:t>
            </w:r>
          </w:p>
        </w:tc>
      </w:tr>
      <w:tr w:rsidR="00207B48" w:rsidRPr="000C7E28" w:rsidTr="00207B48">
        <w:tc>
          <w:tcPr>
            <w:tcW w:w="810" w:type="dxa"/>
            <w:gridSpan w:val="8"/>
          </w:tcPr>
          <w:p w:rsidR="000D40F1" w:rsidRPr="00D809E6" w:rsidRDefault="000D40F1"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1.1</w:t>
            </w:r>
          </w:p>
        </w:tc>
        <w:tc>
          <w:tcPr>
            <w:tcW w:w="2400" w:type="dxa"/>
            <w:gridSpan w:val="9"/>
          </w:tcPr>
          <w:p w:rsidR="000D40F1" w:rsidRPr="00D809E6" w:rsidRDefault="000D40F1" w:rsidP="00D809E6">
            <w:pPr>
              <w:suppressAutoHyphens/>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Объем потребления электрической энергии в системах уличного освещения на территории округа</w:t>
            </w:r>
          </w:p>
          <w:p w:rsidR="000D40F1" w:rsidRPr="00D809E6" w:rsidRDefault="000D40F1" w:rsidP="00D809E6">
            <w:pPr>
              <w:suppressAutoHyphens/>
              <w:autoSpaceDE w:val="0"/>
              <w:autoSpaceDN w:val="0"/>
              <w:adjustRightInd w:val="0"/>
              <w:jc w:val="both"/>
              <w:rPr>
                <w:rFonts w:ascii="Times New Roman" w:hAnsi="Times New Roman" w:cs="Times New Roman"/>
                <w:sz w:val="24"/>
                <w:szCs w:val="24"/>
                <w:lang w:val="ru-RU"/>
              </w:rPr>
            </w:pPr>
          </w:p>
        </w:tc>
        <w:tc>
          <w:tcPr>
            <w:tcW w:w="857" w:type="dxa"/>
            <w:gridSpan w:val="8"/>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кВт*</w:t>
            </w:r>
            <w:proofErr w:type="gramStart"/>
            <w:r w:rsidRPr="000D40F1">
              <w:rPr>
                <w:rFonts w:ascii="Times New Roman" w:eastAsia="Times New Roman" w:hAnsi="Times New Roman" w:cs="Times New Roman"/>
                <w:lang w:val="ru-RU" w:eastAsia="ru-RU" w:bidi="ar-SA"/>
              </w:rPr>
              <w:t>ч</w:t>
            </w:r>
            <w:proofErr w:type="gramEnd"/>
          </w:p>
        </w:tc>
        <w:tc>
          <w:tcPr>
            <w:tcW w:w="710" w:type="dxa"/>
            <w:gridSpan w:val="7"/>
          </w:tcPr>
          <w:p w:rsidR="000D40F1" w:rsidRPr="000D40F1" w:rsidRDefault="000D40F1" w:rsidP="00D809E6">
            <w:pPr>
              <w:jc w:val="center"/>
              <w:rPr>
                <w:rFonts w:ascii="Times New Roman" w:hAnsi="Times New Roman" w:cs="Times New Roman"/>
              </w:rPr>
            </w:pPr>
            <w:r w:rsidRPr="000D40F1">
              <w:rPr>
                <w:rFonts w:ascii="Times New Roman" w:hAnsi="Times New Roman" w:cs="Times New Roman"/>
              </w:rPr>
              <w:t>495424</w:t>
            </w:r>
          </w:p>
        </w:tc>
        <w:tc>
          <w:tcPr>
            <w:tcW w:w="992" w:type="dxa"/>
            <w:gridSpan w:val="6"/>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490469</w:t>
            </w:r>
          </w:p>
        </w:tc>
        <w:tc>
          <w:tcPr>
            <w:tcW w:w="1133" w:type="dxa"/>
            <w:gridSpan w:val="5"/>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485565</w:t>
            </w:r>
          </w:p>
        </w:tc>
        <w:tc>
          <w:tcPr>
            <w:tcW w:w="993" w:type="dxa"/>
            <w:gridSpan w:val="4"/>
          </w:tcPr>
          <w:p w:rsidR="000D40F1" w:rsidRPr="000D40F1" w:rsidRDefault="000D40F1" w:rsidP="00D809E6">
            <w:pPr>
              <w:jc w:val="center"/>
              <w:rPr>
                <w:rFonts w:ascii="Times New Roman" w:hAnsi="Times New Roman" w:cs="Times New Roman"/>
              </w:rPr>
            </w:pPr>
            <w:r w:rsidRPr="000D40F1">
              <w:rPr>
                <w:rFonts w:ascii="Times New Roman" w:hAnsi="Times New Roman" w:cs="Times New Roman"/>
              </w:rPr>
              <w:t>480709</w:t>
            </w:r>
          </w:p>
        </w:tc>
        <w:tc>
          <w:tcPr>
            <w:tcW w:w="850" w:type="dxa"/>
            <w:gridSpan w:val="4"/>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475902</w:t>
            </w:r>
          </w:p>
        </w:tc>
        <w:tc>
          <w:tcPr>
            <w:tcW w:w="851" w:type="dxa"/>
            <w:gridSpan w:val="4"/>
          </w:tcPr>
          <w:p w:rsidR="000D40F1" w:rsidRPr="000D40F1" w:rsidRDefault="000D40F1" w:rsidP="00D809E6">
            <w:pPr>
              <w:jc w:val="center"/>
              <w:rPr>
                <w:rFonts w:ascii="Times New Roman" w:hAnsi="Times New Roman" w:cs="Times New Roman"/>
              </w:rPr>
            </w:pPr>
            <w:r w:rsidRPr="000D40F1">
              <w:rPr>
                <w:rFonts w:ascii="Times New Roman" w:hAnsi="Times New Roman" w:cs="Times New Roman"/>
              </w:rPr>
              <w:t>471141</w:t>
            </w:r>
          </w:p>
        </w:tc>
        <w:tc>
          <w:tcPr>
            <w:tcW w:w="850" w:type="dxa"/>
            <w:gridSpan w:val="4"/>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466251</w:t>
            </w:r>
          </w:p>
        </w:tc>
        <w:tc>
          <w:tcPr>
            <w:tcW w:w="852" w:type="dxa"/>
            <w:gridSpan w:val="3"/>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461411</w:t>
            </w:r>
          </w:p>
        </w:tc>
        <w:tc>
          <w:tcPr>
            <w:tcW w:w="858" w:type="dxa"/>
            <w:gridSpan w:val="3"/>
          </w:tcPr>
          <w:p w:rsidR="000D40F1" w:rsidRPr="000D40F1" w:rsidRDefault="000D40F1" w:rsidP="00D809E6">
            <w:pPr>
              <w:widowControl w:val="0"/>
              <w:autoSpaceDE w:val="0"/>
              <w:autoSpaceDN w:val="0"/>
              <w:adjustRightInd w:val="0"/>
              <w:jc w:val="center"/>
              <w:rPr>
                <w:rFonts w:ascii="Times New Roman" w:eastAsia="Times New Roman" w:hAnsi="Times New Roman" w:cs="Times New Roman"/>
                <w:lang w:val="ru-RU" w:eastAsia="ru-RU" w:bidi="ar-SA"/>
              </w:rPr>
            </w:pPr>
            <w:r w:rsidRPr="000D40F1">
              <w:rPr>
                <w:rFonts w:ascii="Times New Roman" w:eastAsia="Times New Roman" w:hAnsi="Times New Roman" w:cs="Times New Roman"/>
                <w:lang w:val="ru-RU" w:eastAsia="ru-RU" w:bidi="ar-SA"/>
              </w:rPr>
              <w:t>457211</w:t>
            </w:r>
          </w:p>
        </w:tc>
        <w:tc>
          <w:tcPr>
            <w:tcW w:w="855" w:type="dxa"/>
            <w:gridSpan w:val="4"/>
          </w:tcPr>
          <w:p w:rsidR="000D40F1" w:rsidRPr="000D40F1" w:rsidRDefault="000941E6" w:rsidP="00D809E6">
            <w:pPr>
              <w:widowControl w:val="0"/>
              <w:autoSpaceDE w:val="0"/>
              <w:autoSpaceDN w:val="0"/>
              <w:adjustRightInd w:val="0"/>
              <w:jc w:val="center"/>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456</w:t>
            </w:r>
            <w:r w:rsidR="00207B48">
              <w:rPr>
                <w:rFonts w:ascii="Times New Roman" w:eastAsia="Times New Roman" w:hAnsi="Times New Roman" w:cs="Times New Roman"/>
                <w:lang w:val="ru-RU" w:eastAsia="ru-RU" w:bidi="ar-SA"/>
              </w:rPr>
              <w:t>370</w:t>
            </w:r>
          </w:p>
        </w:tc>
        <w:tc>
          <w:tcPr>
            <w:tcW w:w="2548" w:type="dxa"/>
            <w:gridSpan w:val="5"/>
          </w:tcPr>
          <w:p w:rsidR="000D40F1" w:rsidRPr="00D809E6" w:rsidRDefault="000D40F1"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Данные, предоставленные </w:t>
            </w:r>
            <w:proofErr w:type="spellStart"/>
            <w:r w:rsidRPr="00D809E6">
              <w:rPr>
                <w:rFonts w:ascii="Times New Roman" w:hAnsi="Times New Roman" w:cs="Times New Roman"/>
                <w:sz w:val="24"/>
                <w:szCs w:val="24"/>
                <w:lang w:val="ru-RU"/>
              </w:rPr>
              <w:t>ОГТиМХ</w:t>
            </w:r>
            <w:proofErr w:type="spellEnd"/>
            <w:r w:rsidRPr="00D809E6">
              <w:rPr>
                <w:rFonts w:ascii="Times New Roman" w:hAnsi="Times New Roman" w:cs="Times New Roman"/>
                <w:sz w:val="24"/>
                <w:szCs w:val="24"/>
                <w:lang w:val="ru-RU"/>
              </w:rPr>
              <w:t xml:space="preserve"> и ТО</w:t>
            </w:r>
          </w:p>
        </w:tc>
      </w:tr>
      <w:tr w:rsidR="00207B48" w:rsidRPr="000C7E28" w:rsidTr="00207B48">
        <w:tc>
          <w:tcPr>
            <w:tcW w:w="810" w:type="dxa"/>
            <w:gridSpan w:val="8"/>
          </w:tcPr>
          <w:p w:rsidR="000D40F1" w:rsidRPr="00D809E6" w:rsidRDefault="000D40F1"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1.2</w:t>
            </w:r>
          </w:p>
        </w:tc>
        <w:tc>
          <w:tcPr>
            <w:tcW w:w="2400" w:type="dxa"/>
            <w:gridSpan w:val="9"/>
          </w:tcPr>
          <w:p w:rsidR="000D40F1" w:rsidRPr="00D809E6" w:rsidRDefault="000D40F1" w:rsidP="00D809E6">
            <w:pPr>
              <w:suppressAutoHyphens/>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Общая площадь уличного освещения территории округа </w:t>
            </w:r>
          </w:p>
        </w:tc>
        <w:tc>
          <w:tcPr>
            <w:tcW w:w="857" w:type="dxa"/>
            <w:gridSpan w:val="8"/>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кв. м.</w:t>
            </w:r>
          </w:p>
        </w:tc>
        <w:tc>
          <w:tcPr>
            <w:tcW w:w="710" w:type="dxa"/>
            <w:gridSpan w:val="7"/>
          </w:tcPr>
          <w:p w:rsidR="000D40F1" w:rsidRPr="00D809E6" w:rsidRDefault="000D40F1" w:rsidP="00D809E6">
            <w:pPr>
              <w:jc w:val="center"/>
              <w:rPr>
                <w:rFonts w:ascii="Times New Roman" w:hAnsi="Times New Roman" w:cs="Times New Roman"/>
                <w:sz w:val="18"/>
                <w:szCs w:val="18"/>
              </w:rPr>
            </w:pPr>
            <w:r w:rsidRPr="00D809E6">
              <w:rPr>
                <w:rFonts w:ascii="Times New Roman" w:hAnsi="Times New Roman" w:cs="Times New Roman"/>
                <w:sz w:val="18"/>
                <w:szCs w:val="18"/>
              </w:rPr>
              <w:t>417000</w:t>
            </w:r>
          </w:p>
        </w:tc>
        <w:tc>
          <w:tcPr>
            <w:tcW w:w="992" w:type="dxa"/>
            <w:gridSpan w:val="6"/>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418251</w:t>
            </w:r>
          </w:p>
        </w:tc>
        <w:tc>
          <w:tcPr>
            <w:tcW w:w="1133" w:type="dxa"/>
            <w:gridSpan w:val="5"/>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419506</w:t>
            </w:r>
          </w:p>
        </w:tc>
        <w:tc>
          <w:tcPr>
            <w:tcW w:w="993" w:type="dxa"/>
            <w:gridSpan w:val="4"/>
          </w:tcPr>
          <w:p w:rsidR="000D40F1" w:rsidRPr="00D809E6" w:rsidRDefault="000D40F1" w:rsidP="00D809E6">
            <w:pPr>
              <w:jc w:val="center"/>
              <w:rPr>
                <w:rFonts w:ascii="Times New Roman" w:hAnsi="Times New Roman" w:cs="Times New Roman"/>
                <w:sz w:val="18"/>
                <w:szCs w:val="18"/>
              </w:rPr>
            </w:pPr>
            <w:r w:rsidRPr="00D809E6">
              <w:rPr>
                <w:rFonts w:ascii="Times New Roman" w:hAnsi="Times New Roman" w:cs="Times New Roman"/>
                <w:sz w:val="18"/>
                <w:szCs w:val="18"/>
              </w:rPr>
              <w:t>420764</w:t>
            </w:r>
          </w:p>
        </w:tc>
        <w:tc>
          <w:tcPr>
            <w:tcW w:w="850" w:type="dxa"/>
            <w:gridSpan w:val="4"/>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422027</w:t>
            </w:r>
          </w:p>
        </w:tc>
        <w:tc>
          <w:tcPr>
            <w:tcW w:w="851" w:type="dxa"/>
            <w:gridSpan w:val="4"/>
          </w:tcPr>
          <w:p w:rsidR="000D40F1" w:rsidRPr="00D809E6" w:rsidRDefault="000D40F1" w:rsidP="00D809E6">
            <w:pPr>
              <w:jc w:val="center"/>
              <w:rPr>
                <w:rFonts w:ascii="Times New Roman" w:hAnsi="Times New Roman" w:cs="Times New Roman"/>
                <w:sz w:val="18"/>
                <w:szCs w:val="18"/>
              </w:rPr>
            </w:pPr>
            <w:r w:rsidRPr="00D809E6">
              <w:rPr>
                <w:rFonts w:ascii="Times New Roman" w:hAnsi="Times New Roman" w:cs="Times New Roman"/>
                <w:sz w:val="18"/>
                <w:szCs w:val="18"/>
              </w:rPr>
              <w:t>423293</w:t>
            </w:r>
          </w:p>
        </w:tc>
        <w:tc>
          <w:tcPr>
            <w:tcW w:w="850" w:type="dxa"/>
            <w:gridSpan w:val="4"/>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424553</w:t>
            </w:r>
          </w:p>
        </w:tc>
        <w:tc>
          <w:tcPr>
            <w:tcW w:w="852" w:type="dxa"/>
            <w:gridSpan w:val="3"/>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425813</w:t>
            </w:r>
          </w:p>
        </w:tc>
        <w:tc>
          <w:tcPr>
            <w:tcW w:w="858" w:type="dxa"/>
            <w:gridSpan w:val="3"/>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426913</w:t>
            </w:r>
          </w:p>
        </w:tc>
        <w:tc>
          <w:tcPr>
            <w:tcW w:w="855" w:type="dxa"/>
            <w:gridSpan w:val="4"/>
          </w:tcPr>
          <w:p w:rsidR="000D40F1" w:rsidRPr="00D809E6" w:rsidRDefault="00207B48"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427500</w:t>
            </w:r>
          </w:p>
        </w:tc>
        <w:tc>
          <w:tcPr>
            <w:tcW w:w="2548" w:type="dxa"/>
            <w:gridSpan w:val="5"/>
          </w:tcPr>
          <w:p w:rsidR="000D40F1" w:rsidRPr="00D809E6" w:rsidRDefault="000D40F1"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Данные, предоставленные </w:t>
            </w:r>
            <w:proofErr w:type="spellStart"/>
            <w:r w:rsidRPr="00D809E6">
              <w:rPr>
                <w:rFonts w:ascii="Times New Roman" w:hAnsi="Times New Roman" w:cs="Times New Roman"/>
                <w:sz w:val="24"/>
                <w:szCs w:val="24"/>
                <w:lang w:val="ru-RU"/>
              </w:rPr>
              <w:t>ОГТиМХ</w:t>
            </w:r>
            <w:proofErr w:type="spellEnd"/>
            <w:r w:rsidRPr="00D809E6">
              <w:rPr>
                <w:rFonts w:ascii="Times New Roman" w:hAnsi="Times New Roman" w:cs="Times New Roman"/>
                <w:sz w:val="24"/>
                <w:szCs w:val="24"/>
                <w:lang w:val="ru-RU"/>
              </w:rPr>
              <w:t xml:space="preserve"> и ТО</w:t>
            </w:r>
          </w:p>
        </w:tc>
      </w:tr>
      <w:tr w:rsidR="00207B48" w:rsidRPr="000C7E28" w:rsidTr="00207B48">
        <w:tc>
          <w:tcPr>
            <w:tcW w:w="810" w:type="dxa"/>
            <w:gridSpan w:val="8"/>
          </w:tcPr>
          <w:p w:rsidR="000D40F1" w:rsidRPr="00D809E6" w:rsidRDefault="000D40F1" w:rsidP="00D809E6">
            <w:pPr>
              <w:suppressAutoHyphens/>
              <w:autoSpaceDE w:val="0"/>
              <w:autoSpaceDN w:val="0"/>
              <w:adjustRightInd w:val="0"/>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1.3</w:t>
            </w:r>
          </w:p>
        </w:tc>
        <w:tc>
          <w:tcPr>
            <w:tcW w:w="2400" w:type="dxa"/>
            <w:gridSpan w:val="9"/>
          </w:tcPr>
          <w:p w:rsidR="000D40F1" w:rsidRPr="00D809E6" w:rsidRDefault="000D40F1" w:rsidP="00D809E6">
            <w:pPr>
              <w:suppressAutoHyphens/>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Доля используемых энергосберегающих светильников к общему количеству светильников уличного освещения</w:t>
            </w:r>
          </w:p>
          <w:p w:rsidR="000D40F1" w:rsidRPr="00D809E6" w:rsidRDefault="000D40F1" w:rsidP="00D809E6">
            <w:pPr>
              <w:suppressAutoHyphens/>
              <w:autoSpaceDE w:val="0"/>
              <w:autoSpaceDN w:val="0"/>
              <w:adjustRightInd w:val="0"/>
              <w:jc w:val="both"/>
              <w:rPr>
                <w:rFonts w:ascii="Times New Roman" w:hAnsi="Times New Roman" w:cs="Times New Roman"/>
                <w:sz w:val="24"/>
                <w:szCs w:val="24"/>
                <w:lang w:val="ru-RU"/>
              </w:rPr>
            </w:pPr>
          </w:p>
        </w:tc>
        <w:tc>
          <w:tcPr>
            <w:tcW w:w="857" w:type="dxa"/>
            <w:gridSpan w:val="8"/>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lastRenderedPageBreak/>
              <w:t>%</w:t>
            </w:r>
          </w:p>
        </w:tc>
        <w:tc>
          <w:tcPr>
            <w:tcW w:w="710" w:type="dxa"/>
            <w:gridSpan w:val="7"/>
          </w:tcPr>
          <w:p w:rsidR="000D40F1" w:rsidRPr="00D809E6" w:rsidRDefault="000D40F1" w:rsidP="00D809E6">
            <w:pPr>
              <w:jc w:val="center"/>
              <w:rPr>
                <w:rFonts w:ascii="Times New Roman" w:hAnsi="Times New Roman" w:cs="Times New Roman"/>
                <w:sz w:val="18"/>
                <w:szCs w:val="18"/>
              </w:rPr>
            </w:pPr>
            <w:r w:rsidRPr="00D809E6">
              <w:rPr>
                <w:rFonts w:ascii="Times New Roman" w:hAnsi="Times New Roman" w:cs="Times New Roman"/>
                <w:sz w:val="18"/>
                <w:szCs w:val="18"/>
              </w:rPr>
              <w:t>98,1</w:t>
            </w:r>
          </w:p>
        </w:tc>
        <w:tc>
          <w:tcPr>
            <w:tcW w:w="992" w:type="dxa"/>
            <w:gridSpan w:val="6"/>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98,2</w:t>
            </w:r>
          </w:p>
        </w:tc>
        <w:tc>
          <w:tcPr>
            <w:tcW w:w="1133" w:type="dxa"/>
            <w:gridSpan w:val="5"/>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98,4</w:t>
            </w:r>
          </w:p>
        </w:tc>
        <w:tc>
          <w:tcPr>
            <w:tcW w:w="993" w:type="dxa"/>
            <w:gridSpan w:val="4"/>
          </w:tcPr>
          <w:p w:rsidR="000D40F1" w:rsidRPr="00D809E6" w:rsidRDefault="000D40F1" w:rsidP="00D809E6">
            <w:pPr>
              <w:jc w:val="center"/>
              <w:rPr>
                <w:rFonts w:ascii="Times New Roman" w:hAnsi="Times New Roman" w:cs="Times New Roman"/>
                <w:sz w:val="18"/>
                <w:szCs w:val="18"/>
              </w:rPr>
            </w:pPr>
            <w:r w:rsidRPr="00D809E6">
              <w:rPr>
                <w:rFonts w:ascii="Times New Roman" w:hAnsi="Times New Roman" w:cs="Times New Roman"/>
                <w:sz w:val="18"/>
                <w:szCs w:val="18"/>
              </w:rPr>
              <w:t>98,8</w:t>
            </w:r>
          </w:p>
        </w:tc>
        <w:tc>
          <w:tcPr>
            <w:tcW w:w="850" w:type="dxa"/>
            <w:gridSpan w:val="4"/>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99,2</w:t>
            </w:r>
          </w:p>
        </w:tc>
        <w:tc>
          <w:tcPr>
            <w:tcW w:w="851" w:type="dxa"/>
            <w:gridSpan w:val="4"/>
          </w:tcPr>
          <w:p w:rsidR="000D40F1" w:rsidRPr="00D809E6" w:rsidRDefault="000D40F1" w:rsidP="00D809E6">
            <w:pPr>
              <w:jc w:val="center"/>
              <w:rPr>
                <w:rFonts w:ascii="Times New Roman" w:hAnsi="Times New Roman" w:cs="Times New Roman"/>
                <w:sz w:val="18"/>
                <w:szCs w:val="18"/>
              </w:rPr>
            </w:pPr>
            <w:r w:rsidRPr="00D809E6">
              <w:rPr>
                <w:rFonts w:ascii="Times New Roman" w:hAnsi="Times New Roman" w:cs="Times New Roman"/>
                <w:sz w:val="18"/>
                <w:szCs w:val="18"/>
              </w:rPr>
              <w:t>99,7</w:t>
            </w:r>
          </w:p>
        </w:tc>
        <w:tc>
          <w:tcPr>
            <w:tcW w:w="850" w:type="dxa"/>
            <w:gridSpan w:val="4"/>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100</w:t>
            </w:r>
          </w:p>
        </w:tc>
        <w:tc>
          <w:tcPr>
            <w:tcW w:w="852" w:type="dxa"/>
            <w:gridSpan w:val="3"/>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100</w:t>
            </w:r>
          </w:p>
        </w:tc>
        <w:tc>
          <w:tcPr>
            <w:tcW w:w="858" w:type="dxa"/>
            <w:gridSpan w:val="3"/>
          </w:tcPr>
          <w:p w:rsidR="000D40F1" w:rsidRPr="00D809E6" w:rsidRDefault="000D40F1"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sidRPr="00D809E6">
              <w:rPr>
                <w:rFonts w:ascii="Times New Roman" w:eastAsia="Times New Roman" w:hAnsi="Times New Roman" w:cs="Times New Roman"/>
                <w:sz w:val="18"/>
                <w:szCs w:val="18"/>
                <w:lang w:val="ru-RU" w:eastAsia="ru-RU" w:bidi="ar-SA"/>
              </w:rPr>
              <w:t>100</w:t>
            </w:r>
          </w:p>
        </w:tc>
        <w:tc>
          <w:tcPr>
            <w:tcW w:w="855" w:type="dxa"/>
            <w:gridSpan w:val="4"/>
          </w:tcPr>
          <w:p w:rsidR="000D40F1" w:rsidRPr="00D809E6" w:rsidRDefault="00207B48" w:rsidP="00D809E6">
            <w:pPr>
              <w:widowControl w:val="0"/>
              <w:autoSpaceDE w:val="0"/>
              <w:autoSpaceDN w:val="0"/>
              <w:adjustRightInd w:val="0"/>
              <w:jc w:val="center"/>
              <w:rPr>
                <w:rFonts w:ascii="Times New Roman" w:eastAsia="Times New Roman" w:hAnsi="Times New Roman" w:cs="Times New Roman"/>
                <w:sz w:val="18"/>
                <w:szCs w:val="18"/>
                <w:lang w:val="ru-RU" w:eastAsia="ru-RU" w:bidi="ar-SA"/>
              </w:rPr>
            </w:pPr>
            <w:r>
              <w:rPr>
                <w:rFonts w:ascii="Times New Roman" w:eastAsia="Times New Roman" w:hAnsi="Times New Roman" w:cs="Times New Roman"/>
                <w:sz w:val="18"/>
                <w:szCs w:val="18"/>
                <w:lang w:val="ru-RU" w:eastAsia="ru-RU" w:bidi="ar-SA"/>
              </w:rPr>
              <w:t>100</w:t>
            </w:r>
          </w:p>
        </w:tc>
        <w:tc>
          <w:tcPr>
            <w:tcW w:w="2548" w:type="dxa"/>
            <w:gridSpan w:val="5"/>
          </w:tcPr>
          <w:p w:rsidR="000D40F1" w:rsidRPr="00D809E6" w:rsidRDefault="000D40F1"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Данные, предоставленные </w:t>
            </w:r>
            <w:proofErr w:type="spellStart"/>
            <w:r w:rsidRPr="00D809E6">
              <w:rPr>
                <w:rFonts w:ascii="Times New Roman" w:hAnsi="Times New Roman" w:cs="Times New Roman"/>
                <w:sz w:val="24"/>
                <w:szCs w:val="24"/>
                <w:lang w:val="ru-RU"/>
              </w:rPr>
              <w:t>ОГТиМХ</w:t>
            </w:r>
            <w:proofErr w:type="spellEnd"/>
            <w:r w:rsidRPr="00D809E6">
              <w:rPr>
                <w:rFonts w:ascii="Times New Roman" w:hAnsi="Times New Roman" w:cs="Times New Roman"/>
                <w:sz w:val="24"/>
                <w:szCs w:val="24"/>
                <w:lang w:val="ru-RU"/>
              </w:rPr>
              <w:t xml:space="preserve"> и ТО</w:t>
            </w:r>
          </w:p>
        </w:tc>
      </w:tr>
      <w:tr w:rsidR="00D809E6" w:rsidRPr="000C7E28" w:rsidTr="00207B48">
        <w:tc>
          <w:tcPr>
            <w:tcW w:w="15559" w:type="dxa"/>
            <w:gridSpan w:val="74"/>
          </w:tcPr>
          <w:p w:rsidR="00D809E6" w:rsidRPr="00D809E6" w:rsidRDefault="00D809E6" w:rsidP="00D809E6">
            <w:pPr>
              <w:autoSpaceDE w:val="0"/>
              <w:autoSpaceDN w:val="0"/>
              <w:adjustRightInd w:val="0"/>
              <w:ind w:left="-1"/>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lastRenderedPageBreak/>
              <w:t>Цель 5. «Обеспечение улучшения количественных и качественных характеристик проводимых работ,</w:t>
            </w:r>
          </w:p>
          <w:p w:rsidR="00D809E6" w:rsidRPr="00D809E6" w:rsidRDefault="00D809E6"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b/>
                <w:sz w:val="24"/>
                <w:szCs w:val="24"/>
                <w:lang w:val="ru-RU"/>
              </w:rPr>
              <w:t xml:space="preserve">оказываемых услуг в сфере </w:t>
            </w:r>
            <w:proofErr w:type="spellStart"/>
            <w:r w:rsidRPr="00D809E6">
              <w:rPr>
                <w:rFonts w:ascii="Times New Roman" w:hAnsi="Times New Roman" w:cs="Times New Roman"/>
                <w:b/>
                <w:sz w:val="24"/>
                <w:szCs w:val="24"/>
                <w:lang w:val="ru-RU"/>
              </w:rPr>
              <w:t>жилтищно-коммунального</w:t>
            </w:r>
            <w:proofErr w:type="spellEnd"/>
            <w:r w:rsidRPr="00D809E6">
              <w:rPr>
                <w:rFonts w:ascii="Times New Roman" w:hAnsi="Times New Roman" w:cs="Times New Roman"/>
                <w:b/>
                <w:sz w:val="24"/>
                <w:szCs w:val="24"/>
                <w:lang w:val="ru-RU"/>
              </w:rPr>
              <w:t xml:space="preserve"> хозяйства»</w:t>
            </w:r>
          </w:p>
        </w:tc>
      </w:tr>
      <w:tr w:rsidR="00207B48" w:rsidRPr="00D809E6" w:rsidTr="00207B48">
        <w:tc>
          <w:tcPr>
            <w:tcW w:w="817" w:type="dxa"/>
            <w:gridSpan w:val="9"/>
          </w:tcPr>
          <w:p w:rsidR="0090329E" w:rsidRPr="00D809E6" w:rsidRDefault="0090329E" w:rsidP="00D809E6">
            <w:pPr>
              <w:suppressAutoHyphens/>
              <w:autoSpaceDE w:val="0"/>
              <w:autoSpaceDN w:val="0"/>
              <w:adjustRightInd w:val="0"/>
              <w:rPr>
                <w:rFonts w:ascii="Times New Roman" w:eastAsia="Times New Roman" w:hAnsi="Times New Roman" w:cs="Times New Roman"/>
                <w:sz w:val="24"/>
                <w:szCs w:val="24"/>
                <w:lang w:val="ru-RU" w:eastAsia="ru-RU" w:bidi="ar-SA"/>
              </w:rPr>
            </w:pPr>
          </w:p>
        </w:tc>
        <w:tc>
          <w:tcPr>
            <w:tcW w:w="2406" w:type="dxa"/>
            <w:gridSpan w:val="9"/>
          </w:tcPr>
          <w:p w:rsidR="0090329E" w:rsidRPr="00D809E6" w:rsidRDefault="0090329E" w:rsidP="00D809E6">
            <w:pPr>
              <w:suppressAutoHyphens/>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 xml:space="preserve">Темп </w:t>
            </w:r>
            <w:proofErr w:type="gramStart"/>
            <w:r w:rsidRPr="00D809E6">
              <w:rPr>
                <w:rFonts w:ascii="Times New Roman" w:hAnsi="Times New Roman" w:cs="Times New Roman"/>
                <w:sz w:val="24"/>
                <w:szCs w:val="24"/>
                <w:lang w:val="ru-RU"/>
              </w:rPr>
              <w:t>роста количества транспортных средств предприятий коммунального комплекса округа</w:t>
            </w:r>
            <w:proofErr w:type="gramEnd"/>
          </w:p>
        </w:tc>
        <w:tc>
          <w:tcPr>
            <w:tcW w:w="844" w:type="dxa"/>
            <w:gridSpan w:val="7"/>
          </w:tcPr>
          <w:p w:rsidR="0090329E" w:rsidRPr="00D809E6" w:rsidRDefault="0090329E"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w:t>
            </w:r>
          </w:p>
        </w:tc>
        <w:tc>
          <w:tcPr>
            <w:tcW w:w="710" w:type="dxa"/>
            <w:gridSpan w:val="7"/>
          </w:tcPr>
          <w:p w:rsidR="0090329E" w:rsidRPr="00D809E6" w:rsidRDefault="0090329E"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0</w:t>
            </w:r>
          </w:p>
        </w:tc>
        <w:tc>
          <w:tcPr>
            <w:tcW w:w="992" w:type="dxa"/>
            <w:gridSpan w:val="6"/>
          </w:tcPr>
          <w:p w:rsidR="0090329E" w:rsidRPr="00D809E6" w:rsidRDefault="0090329E"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0</w:t>
            </w:r>
          </w:p>
        </w:tc>
        <w:tc>
          <w:tcPr>
            <w:tcW w:w="1133" w:type="dxa"/>
            <w:gridSpan w:val="5"/>
          </w:tcPr>
          <w:p w:rsidR="0090329E" w:rsidRPr="00D809E6" w:rsidRDefault="0090329E"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0</w:t>
            </w:r>
          </w:p>
        </w:tc>
        <w:tc>
          <w:tcPr>
            <w:tcW w:w="993" w:type="dxa"/>
            <w:gridSpan w:val="4"/>
          </w:tcPr>
          <w:p w:rsidR="0090329E" w:rsidRPr="00D809E6" w:rsidRDefault="0090329E"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0</w:t>
            </w:r>
          </w:p>
        </w:tc>
        <w:tc>
          <w:tcPr>
            <w:tcW w:w="850" w:type="dxa"/>
            <w:gridSpan w:val="4"/>
          </w:tcPr>
          <w:p w:rsidR="0090329E" w:rsidRPr="00D809E6" w:rsidRDefault="0090329E"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4,5</w:t>
            </w:r>
          </w:p>
        </w:tc>
        <w:tc>
          <w:tcPr>
            <w:tcW w:w="851" w:type="dxa"/>
            <w:gridSpan w:val="4"/>
          </w:tcPr>
          <w:p w:rsidR="0090329E" w:rsidRPr="00D809E6" w:rsidRDefault="0090329E" w:rsidP="00D809E6">
            <w:pPr>
              <w:jc w:val="center"/>
              <w:rPr>
                <w:rFonts w:ascii="Times New Roman" w:hAnsi="Times New Roman" w:cs="Times New Roman"/>
                <w:sz w:val="24"/>
                <w:szCs w:val="24"/>
                <w:lang w:val="ru-RU"/>
              </w:rPr>
            </w:pPr>
            <w:r w:rsidRPr="00D809E6">
              <w:rPr>
                <w:rFonts w:ascii="Times New Roman" w:hAnsi="Times New Roman" w:cs="Times New Roman"/>
                <w:sz w:val="24"/>
                <w:szCs w:val="24"/>
                <w:lang w:val="ru-RU"/>
              </w:rPr>
              <w:t>4,52</w:t>
            </w:r>
          </w:p>
        </w:tc>
        <w:tc>
          <w:tcPr>
            <w:tcW w:w="850" w:type="dxa"/>
            <w:gridSpan w:val="4"/>
          </w:tcPr>
          <w:p w:rsidR="0090329E" w:rsidRPr="00D809E6" w:rsidRDefault="0090329E"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4,57</w:t>
            </w:r>
          </w:p>
        </w:tc>
        <w:tc>
          <w:tcPr>
            <w:tcW w:w="852" w:type="dxa"/>
            <w:gridSpan w:val="3"/>
          </w:tcPr>
          <w:p w:rsidR="0090329E" w:rsidRPr="00D809E6" w:rsidRDefault="0090329E" w:rsidP="00D809E6">
            <w:pPr>
              <w:widowControl w:val="0"/>
              <w:autoSpaceDE w:val="0"/>
              <w:autoSpaceDN w:val="0"/>
              <w:adjustRightInd w:val="0"/>
              <w:jc w:val="center"/>
              <w:rPr>
                <w:rFonts w:ascii="Times New Roman" w:eastAsia="Times New Roman" w:hAnsi="Times New Roman" w:cs="Times New Roman"/>
                <w:sz w:val="22"/>
                <w:szCs w:val="22"/>
                <w:lang w:val="ru-RU" w:eastAsia="ru-RU" w:bidi="ar-SA"/>
              </w:rPr>
            </w:pPr>
            <w:r w:rsidRPr="00D809E6">
              <w:rPr>
                <w:rFonts w:ascii="Times New Roman" w:eastAsia="Times New Roman" w:hAnsi="Times New Roman" w:cs="Times New Roman"/>
                <w:sz w:val="22"/>
                <w:szCs w:val="22"/>
                <w:lang w:val="ru-RU" w:eastAsia="ru-RU" w:bidi="ar-SA"/>
              </w:rPr>
              <w:t>4,57</w:t>
            </w:r>
          </w:p>
        </w:tc>
        <w:tc>
          <w:tcPr>
            <w:tcW w:w="858" w:type="dxa"/>
            <w:gridSpan w:val="3"/>
          </w:tcPr>
          <w:p w:rsidR="0090329E" w:rsidRPr="00D809E6" w:rsidRDefault="0090329E" w:rsidP="00D809E6">
            <w:pPr>
              <w:widowControl w:val="0"/>
              <w:autoSpaceDE w:val="0"/>
              <w:autoSpaceDN w:val="0"/>
              <w:adjustRightInd w:val="0"/>
              <w:jc w:val="center"/>
              <w:rPr>
                <w:rFonts w:ascii="Times New Roman" w:eastAsia="Times New Roman" w:hAnsi="Times New Roman" w:cs="Times New Roman"/>
                <w:sz w:val="22"/>
                <w:szCs w:val="22"/>
                <w:lang w:val="ru-RU" w:eastAsia="ru-RU" w:bidi="ar-SA"/>
              </w:rPr>
            </w:pPr>
            <w:r w:rsidRPr="00D809E6">
              <w:rPr>
                <w:rFonts w:ascii="Times New Roman" w:eastAsia="Times New Roman" w:hAnsi="Times New Roman" w:cs="Times New Roman"/>
                <w:sz w:val="22"/>
                <w:szCs w:val="22"/>
                <w:lang w:val="ru-RU" w:eastAsia="ru-RU" w:bidi="ar-SA"/>
              </w:rPr>
              <w:t>4,57</w:t>
            </w:r>
          </w:p>
        </w:tc>
        <w:tc>
          <w:tcPr>
            <w:tcW w:w="855" w:type="dxa"/>
            <w:gridSpan w:val="4"/>
          </w:tcPr>
          <w:p w:rsidR="0090329E" w:rsidRPr="00D809E6" w:rsidRDefault="00207B48" w:rsidP="00D809E6">
            <w:pPr>
              <w:widowControl w:val="0"/>
              <w:autoSpaceDE w:val="0"/>
              <w:autoSpaceDN w:val="0"/>
              <w:adjustRightInd w:val="0"/>
              <w:jc w:val="center"/>
              <w:rPr>
                <w:rFonts w:ascii="Times New Roman" w:eastAsia="Times New Roman" w:hAnsi="Times New Roman" w:cs="Times New Roman"/>
                <w:sz w:val="22"/>
                <w:szCs w:val="22"/>
                <w:lang w:val="ru-RU" w:eastAsia="ru-RU" w:bidi="ar-SA"/>
              </w:rPr>
            </w:pPr>
            <w:r>
              <w:rPr>
                <w:rFonts w:ascii="Times New Roman" w:eastAsia="Times New Roman" w:hAnsi="Times New Roman" w:cs="Times New Roman"/>
                <w:sz w:val="22"/>
                <w:szCs w:val="22"/>
                <w:lang w:val="ru-RU" w:eastAsia="ru-RU" w:bidi="ar-SA"/>
              </w:rPr>
              <w:t>4,57</w:t>
            </w:r>
          </w:p>
        </w:tc>
        <w:tc>
          <w:tcPr>
            <w:tcW w:w="2548" w:type="dxa"/>
            <w:gridSpan w:val="5"/>
          </w:tcPr>
          <w:p w:rsidR="0090329E" w:rsidRPr="00D809E6" w:rsidRDefault="0090329E" w:rsidP="00D809E6">
            <w:pPr>
              <w:autoSpaceDE w:val="0"/>
              <w:autoSpaceDN w:val="0"/>
              <w:adjustRightInd w:val="0"/>
              <w:jc w:val="both"/>
              <w:rPr>
                <w:rFonts w:ascii="Times New Roman" w:hAnsi="Times New Roman" w:cs="Times New Roman"/>
                <w:sz w:val="24"/>
                <w:szCs w:val="24"/>
                <w:lang w:val="ru-RU"/>
              </w:rPr>
            </w:pPr>
          </w:p>
        </w:tc>
      </w:tr>
      <w:tr w:rsidR="00D809E6" w:rsidRPr="000C7E28" w:rsidTr="00207B48">
        <w:trPr>
          <w:gridAfter w:val="2"/>
          <w:wAfter w:w="108" w:type="dxa"/>
        </w:trPr>
        <w:tc>
          <w:tcPr>
            <w:tcW w:w="15451" w:type="dxa"/>
            <w:gridSpan w:val="72"/>
          </w:tcPr>
          <w:p w:rsidR="00D809E6" w:rsidRPr="00D809E6" w:rsidRDefault="00D809E6"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b/>
                <w:sz w:val="24"/>
                <w:szCs w:val="24"/>
                <w:lang w:val="ru-RU"/>
              </w:rPr>
              <w:t>Подпрограмма « Приобретение специализированной техники для нужд жилищно-коммунального обслуживания»</w:t>
            </w:r>
          </w:p>
        </w:tc>
      </w:tr>
      <w:tr w:rsidR="00D809E6" w:rsidRPr="000C7E28" w:rsidTr="00207B48">
        <w:trPr>
          <w:gridAfter w:val="2"/>
          <w:wAfter w:w="108" w:type="dxa"/>
        </w:trPr>
        <w:tc>
          <w:tcPr>
            <w:tcW w:w="15451" w:type="dxa"/>
            <w:gridSpan w:val="72"/>
          </w:tcPr>
          <w:p w:rsidR="00D809E6" w:rsidRPr="00D809E6" w:rsidRDefault="00D809E6" w:rsidP="00D809E6">
            <w:pPr>
              <w:autoSpaceDE w:val="0"/>
              <w:autoSpaceDN w:val="0"/>
              <w:adjustRightInd w:val="0"/>
              <w:ind w:left="-1"/>
              <w:jc w:val="center"/>
              <w:rPr>
                <w:rFonts w:ascii="Times New Roman" w:hAnsi="Times New Roman" w:cs="Times New Roman"/>
                <w:b/>
                <w:sz w:val="24"/>
                <w:szCs w:val="24"/>
                <w:lang w:val="ru-RU"/>
              </w:rPr>
            </w:pPr>
            <w:r w:rsidRPr="00D809E6">
              <w:rPr>
                <w:rFonts w:ascii="Times New Roman" w:hAnsi="Times New Roman" w:cs="Times New Roman"/>
                <w:b/>
                <w:sz w:val="24"/>
                <w:szCs w:val="24"/>
                <w:lang w:val="ru-RU"/>
              </w:rPr>
              <w:t>Задача 1. «Улучшение материально-технической базы предприятий коммунального комплекса округа</w:t>
            </w:r>
          </w:p>
          <w:p w:rsidR="00D809E6" w:rsidRPr="00D809E6" w:rsidRDefault="00D809E6" w:rsidP="00D809E6">
            <w:pPr>
              <w:autoSpaceDE w:val="0"/>
              <w:autoSpaceDN w:val="0"/>
              <w:adjustRightInd w:val="0"/>
              <w:jc w:val="center"/>
              <w:rPr>
                <w:rFonts w:ascii="Times New Roman" w:hAnsi="Times New Roman" w:cs="Times New Roman"/>
                <w:sz w:val="24"/>
                <w:szCs w:val="24"/>
                <w:lang w:val="ru-RU"/>
              </w:rPr>
            </w:pPr>
            <w:r w:rsidRPr="00D809E6">
              <w:rPr>
                <w:rFonts w:ascii="Times New Roman" w:hAnsi="Times New Roman" w:cs="Times New Roman"/>
                <w:b/>
                <w:sz w:val="24"/>
                <w:szCs w:val="24"/>
                <w:lang w:val="ru-RU"/>
              </w:rPr>
              <w:t>за счет обеспечения специализированной коммунальной техникой»</w:t>
            </w:r>
          </w:p>
        </w:tc>
      </w:tr>
      <w:tr w:rsidR="00207B48" w:rsidRPr="000C7E28" w:rsidTr="00207B48">
        <w:tc>
          <w:tcPr>
            <w:tcW w:w="817" w:type="dxa"/>
            <w:gridSpan w:val="9"/>
          </w:tcPr>
          <w:p w:rsidR="0090329E" w:rsidRPr="00D809E6" w:rsidRDefault="0090329E" w:rsidP="00D809E6">
            <w:pPr>
              <w:suppressAutoHyphens/>
              <w:autoSpaceDE w:val="0"/>
              <w:autoSpaceDN w:val="0"/>
              <w:adjustRightInd w:val="0"/>
              <w:rPr>
                <w:rFonts w:ascii="Times New Roman" w:eastAsia="Times New Roman" w:hAnsi="Times New Roman" w:cs="Times New Roman"/>
                <w:sz w:val="24"/>
                <w:szCs w:val="24"/>
                <w:lang w:val="ru-RU" w:eastAsia="ru-RU" w:bidi="ar-SA"/>
              </w:rPr>
            </w:pPr>
          </w:p>
        </w:tc>
        <w:tc>
          <w:tcPr>
            <w:tcW w:w="2410" w:type="dxa"/>
            <w:gridSpan w:val="10"/>
          </w:tcPr>
          <w:p w:rsidR="0090329E" w:rsidRPr="00D809E6" w:rsidRDefault="0090329E" w:rsidP="00D809E6">
            <w:pPr>
              <w:suppressAutoHyphens/>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sz w:val="24"/>
                <w:szCs w:val="24"/>
                <w:lang w:val="ru-RU"/>
              </w:rPr>
              <w:t>Темп роста увеличения количественных и качественных проводимых работ за счет расширения сферы оказания услуг для населения</w:t>
            </w:r>
          </w:p>
        </w:tc>
        <w:tc>
          <w:tcPr>
            <w:tcW w:w="850" w:type="dxa"/>
            <w:gridSpan w:val="7"/>
          </w:tcPr>
          <w:p w:rsidR="0090329E" w:rsidRPr="00D809E6" w:rsidRDefault="0090329E" w:rsidP="00D809E6">
            <w:pPr>
              <w:widowControl w:val="0"/>
              <w:autoSpaceDE w:val="0"/>
              <w:autoSpaceDN w:val="0"/>
              <w:adjustRightInd w:val="0"/>
              <w:jc w:val="center"/>
              <w:rPr>
                <w:rFonts w:ascii="Times New Roman" w:eastAsia="Times New Roman" w:hAnsi="Times New Roman" w:cs="Times New Roman"/>
                <w:sz w:val="24"/>
                <w:szCs w:val="24"/>
                <w:lang w:val="ru-RU" w:eastAsia="ru-RU" w:bidi="ar-SA"/>
              </w:rPr>
            </w:pPr>
            <w:r w:rsidRPr="00D809E6">
              <w:rPr>
                <w:rFonts w:ascii="Times New Roman" w:eastAsia="Times New Roman" w:hAnsi="Times New Roman" w:cs="Times New Roman"/>
                <w:sz w:val="24"/>
                <w:szCs w:val="24"/>
                <w:lang w:val="ru-RU" w:eastAsia="ru-RU" w:bidi="ar-SA"/>
              </w:rPr>
              <w:t>ед.</w:t>
            </w:r>
          </w:p>
        </w:tc>
        <w:tc>
          <w:tcPr>
            <w:tcW w:w="709" w:type="dxa"/>
            <w:gridSpan w:val="7"/>
          </w:tcPr>
          <w:p w:rsidR="0090329E" w:rsidRPr="0090329E" w:rsidRDefault="0090329E" w:rsidP="00D809E6">
            <w:pPr>
              <w:jc w:val="center"/>
              <w:rPr>
                <w:rFonts w:ascii="Times New Roman" w:hAnsi="Times New Roman" w:cs="Times New Roman"/>
                <w:lang w:val="ru-RU"/>
              </w:rPr>
            </w:pPr>
            <w:r w:rsidRPr="0090329E">
              <w:rPr>
                <w:rFonts w:ascii="Times New Roman" w:hAnsi="Times New Roman" w:cs="Times New Roman"/>
                <w:lang w:val="ru-RU"/>
              </w:rPr>
              <w:t>0</w:t>
            </w:r>
          </w:p>
        </w:tc>
        <w:tc>
          <w:tcPr>
            <w:tcW w:w="992" w:type="dxa"/>
            <w:gridSpan w:val="6"/>
          </w:tcPr>
          <w:p w:rsidR="0090329E" w:rsidRPr="0090329E" w:rsidRDefault="0090329E" w:rsidP="00D809E6">
            <w:pPr>
              <w:widowControl w:val="0"/>
              <w:autoSpaceDE w:val="0"/>
              <w:autoSpaceDN w:val="0"/>
              <w:adjustRightInd w:val="0"/>
              <w:jc w:val="center"/>
              <w:rPr>
                <w:rFonts w:ascii="Times New Roman" w:eastAsia="Times New Roman" w:hAnsi="Times New Roman" w:cs="Times New Roman"/>
                <w:lang w:val="ru-RU" w:eastAsia="ru-RU" w:bidi="ar-SA"/>
              </w:rPr>
            </w:pPr>
            <w:r w:rsidRPr="0090329E">
              <w:rPr>
                <w:rFonts w:ascii="Times New Roman" w:eastAsia="Times New Roman" w:hAnsi="Times New Roman" w:cs="Times New Roman"/>
                <w:lang w:val="ru-RU" w:eastAsia="ru-RU" w:bidi="ar-SA"/>
              </w:rPr>
              <w:t>0</w:t>
            </w:r>
          </w:p>
        </w:tc>
        <w:tc>
          <w:tcPr>
            <w:tcW w:w="1134" w:type="dxa"/>
            <w:gridSpan w:val="5"/>
          </w:tcPr>
          <w:p w:rsidR="0090329E" w:rsidRPr="0090329E" w:rsidRDefault="0090329E" w:rsidP="00D809E6">
            <w:pPr>
              <w:widowControl w:val="0"/>
              <w:autoSpaceDE w:val="0"/>
              <w:autoSpaceDN w:val="0"/>
              <w:adjustRightInd w:val="0"/>
              <w:jc w:val="center"/>
              <w:rPr>
                <w:rFonts w:ascii="Times New Roman" w:eastAsia="Times New Roman" w:hAnsi="Times New Roman" w:cs="Times New Roman"/>
                <w:lang w:val="ru-RU" w:eastAsia="ru-RU" w:bidi="ar-SA"/>
              </w:rPr>
            </w:pPr>
            <w:r w:rsidRPr="0090329E">
              <w:rPr>
                <w:rFonts w:ascii="Times New Roman" w:eastAsia="Times New Roman" w:hAnsi="Times New Roman" w:cs="Times New Roman"/>
                <w:lang w:val="ru-RU" w:eastAsia="ru-RU" w:bidi="ar-SA"/>
              </w:rPr>
              <w:t>0</w:t>
            </w:r>
          </w:p>
        </w:tc>
        <w:tc>
          <w:tcPr>
            <w:tcW w:w="993" w:type="dxa"/>
            <w:gridSpan w:val="4"/>
          </w:tcPr>
          <w:p w:rsidR="0090329E" w:rsidRPr="0090329E" w:rsidRDefault="0090329E" w:rsidP="00D809E6">
            <w:pPr>
              <w:jc w:val="center"/>
              <w:rPr>
                <w:rFonts w:ascii="Times New Roman" w:hAnsi="Times New Roman" w:cs="Times New Roman"/>
                <w:lang w:val="ru-RU"/>
              </w:rPr>
            </w:pPr>
            <w:r w:rsidRPr="0090329E">
              <w:rPr>
                <w:rFonts w:ascii="Times New Roman" w:hAnsi="Times New Roman" w:cs="Times New Roman"/>
                <w:lang w:val="ru-RU"/>
              </w:rPr>
              <w:t>0</w:t>
            </w:r>
          </w:p>
        </w:tc>
        <w:tc>
          <w:tcPr>
            <w:tcW w:w="850" w:type="dxa"/>
            <w:gridSpan w:val="4"/>
          </w:tcPr>
          <w:p w:rsidR="0090329E" w:rsidRPr="0090329E" w:rsidRDefault="0090329E" w:rsidP="00D809E6">
            <w:pPr>
              <w:widowControl w:val="0"/>
              <w:autoSpaceDE w:val="0"/>
              <w:autoSpaceDN w:val="0"/>
              <w:adjustRightInd w:val="0"/>
              <w:jc w:val="center"/>
              <w:rPr>
                <w:rFonts w:ascii="Times New Roman" w:eastAsia="Times New Roman" w:hAnsi="Times New Roman" w:cs="Times New Roman"/>
                <w:lang w:val="ru-RU" w:eastAsia="ru-RU" w:bidi="ar-SA"/>
              </w:rPr>
            </w:pPr>
            <w:r w:rsidRPr="0090329E">
              <w:rPr>
                <w:rFonts w:ascii="Times New Roman" w:eastAsia="Times New Roman" w:hAnsi="Times New Roman" w:cs="Times New Roman"/>
                <w:lang w:val="ru-RU" w:eastAsia="ru-RU" w:bidi="ar-SA"/>
              </w:rPr>
              <w:t>106,1</w:t>
            </w:r>
          </w:p>
        </w:tc>
        <w:tc>
          <w:tcPr>
            <w:tcW w:w="851" w:type="dxa"/>
            <w:gridSpan w:val="4"/>
          </w:tcPr>
          <w:p w:rsidR="0090329E" w:rsidRPr="0090329E" w:rsidRDefault="0090329E" w:rsidP="00D809E6">
            <w:pPr>
              <w:jc w:val="center"/>
              <w:rPr>
                <w:rFonts w:ascii="Times New Roman" w:hAnsi="Times New Roman" w:cs="Times New Roman"/>
                <w:lang w:val="ru-RU"/>
              </w:rPr>
            </w:pPr>
            <w:r w:rsidRPr="0090329E">
              <w:rPr>
                <w:rFonts w:ascii="Times New Roman" w:hAnsi="Times New Roman" w:cs="Times New Roman"/>
                <w:lang w:val="ru-RU"/>
              </w:rPr>
              <w:t>109,2</w:t>
            </w:r>
          </w:p>
        </w:tc>
        <w:tc>
          <w:tcPr>
            <w:tcW w:w="992" w:type="dxa"/>
            <w:gridSpan w:val="4"/>
          </w:tcPr>
          <w:p w:rsidR="0090329E" w:rsidRPr="0090329E" w:rsidRDefault="0090329E" w:rsidP="00D809E6">
            <w:pPr>
              <w:widowControl w:val="0"/>
              <w:autoSpaceDE w:val="0"/>
              <w:autoSpaceDN w:val="0"/>
              <w:adjustRightInd w:val="0"/>
              <w:jc w:val="center"/>
              <w:rPr>
                <w:rFonts w:ascii="Times New Roman" w:eastAsia="Times New Roman" w:hAnsi="Times New Roman" w:cs="Times New Roman"/>
                <w:lang w:val="ru-RU" w:eastAsia="ru-RU" w:bidi="ar-SA"/>
              </w:rPr>
            </w:pPr>
            <w:r w:rsidRPr="0090329E">
              <w:rPr>
                <w:rFonts w:ascii="Times New Roman" w:eastAsia="Times New Roman" w:hAnsi="Times New Roman" w:cs="Times New Roman"/>
                <w:lang w:val="ru-RU" w:eastAsia="ru-RU" w:bidi="ar-SA"/>
              </w:rPr>
              <w:t>110,8</w:t>
            </w:r>
          </w:p>
        </w:tc>
        <w:tc>
          <w:tcPr>
            <w:tcW w:w="709" w:type="dxa"/>
            <w:gridSpan w:val="3"/>
          </w:tcPr>
          <w:p w:rsidR="0090329E" w:rsidRPr="0090329E" w:rsidRDefault="0090329E" w:rsidP="00D809E6">
            <w:pPr>
              <w:autoSpaceDE w:val="0"/>
              <w:autoSpaceDN w:val="0"/>
              <w:adjustRightInd w:val="0"/>
              <w:jc w:val="both"/>
              <w:rPr>
                <w:rFonts w:ascii="Times New Roman" w:hAnsi="Times New Roman" w:cs="Times New Roman"/>
                <w:lang w:val="ru-RU"/>
              </w:rPr>
            </w:pPr>
            <w:r w:rsidRPr="0090329E">
              <w:rPr>
                <w:rFonts w:ascii="Times New Roman" w:hAnsi="Times New Roman" w:cs="Times New Roman"/>
                <w:lang w:val="ru-RU"/>
              </w:rPr>
              <w:t>110,8</w:t>
            </w:r>
          </w:p>
        </w:tc>
        <w:tc>
          <w:tcPr>
            <w:tcW w:w="850" w:type="dxa"/>
            <w:gridSpan w:val="3"/>
          </w:tcPr>
          <w:p w:rsidR="0090329E" w:rsidRPr="0090329E" w:rsidRDefault="0090329E" w:rsidP="00D809E6">
            <w:pPr>
              <w:widowControl w:val="0"/>
              <w:autoSpaceDE w:val="0"/>
              <w:autoSpaceDN w:val="0"/>
              <w:adjustRightInd w:val="0"/>
              <w:jc w:val="center"/>
              <w:rPr>
                <w:rFonts w:ascii="Times New Roman" w:eastAsia="Times New Roman" w:hAnsi="Times New Roman" w:cs="Times New Roman"/>
                <w:lang w:val="ru-RU" w:eastAsia="ru-RU" w:bidi="ar-SA"/>
              </w:rPr>
            </w:pPr>
            <w:r w:rsidRPr="0090329E">
              <w:rPr>
                <w:rFonts w:ascii="Times New Roman" w:eastAsia="Times New Roman" w:hAnsi="Times New Roman" w:cs="Times New Roman"/>
                <w:lang w:val="ru-RU" w:eastAsia="ru-RU" w:bidi="ar-SA"/>
              </w:rPr>
              <w:t>110,8</w:t>
            </w:r>
          </w:p>
        </w:tc>
        <w:tc>
          <w:tcPr>
            <w:tcW w:w="851" w:type="dxa"/>
            <w:gridSpan w:val="2"/>
          </w:tcPr>
          <w:p w:rsidR="0090329E" w:rsidRPr="0090329E" w:rsidRDefault="00207B48" w:rsidP="00D809E6">
            <w:pPr>
              <w:widowControl w:val="0"/>
              <w:autoSpaceDE w:val="0"/>
              <w:autoSpaceDN w:val="0"/>
              <w:adjustRightInd w:val="0"/>
              <w:jc w:val="center"/>
              <w:rPr>
                <w:rFonts w:ascii="Times New Roman" w:eastAsia="Times New Roman" w:hAnsi="Times New Roman" w:cs="Times New Roman"/>
                <w:lang w:val="ru-RU" w:eastAsia="ru-RU" w:bidi="ar-SA"/>
              </w:rPr>
            </w:pPr>
            <w:r>
              <w:rPr>
                <w:rFonts w:ascii="Times New Roman" w:eastAsia="Times New Roman" w:hAnsi="Times New Roman" w:cs="Times New Roman"/>
                <w:lang w:val="ru-RU" w:eastAsia="ru-RU" w:bidi="ar-SA"/>
              </w:rPr>
              <w:t>110,8</w:t>
            </w:r>
          </w:p>
        </w:tc>
        <w:tc>
          <w:tcPr>
            <w:tcW w:w="2551" w:type="dxa"/>
            <w:gridSpan w:val="6"/>
          </w:tcPr>
          <w:p w:rsidR="0090329E" w:rsidRPr="00D809E6" w:rsidRDefault="0090329E" w:rsidP="00D809E6">
            <w:pPr>
              <w:autoSpaceDE w:val="0"/>
              <w:autoSpaceDN w:val="0"/>
              <w:adjustRightInd w:val="0"/>
              <w:jc w:val="both"/>
              <w:rPr>
                <w:rFonts w:ascii="Times New Roman" w:hAnsi="Times New Roman" w:cs="Times New Roman"/>
                <w:lang w:val="ru-RU"/>
              </w:rPr>
            </w:pPr>
            <w:r w:rsidRPr="00D809E6">
              <w:rPr>
                <w:rFonts w:ascii="Times New Roman" w:hAnsi="Times New Roman" w:cs="Times New Roman"/>
                <w:lang w:val="ru-RU"/>
              </w:rPr>
              <w:t xml:space="preserve">Данные, предоставленные </w:t>
            </w:r>
            <w:proofErr w:type="spellStart"/>
            <w:r w:rsidRPr="00D809E6">
              <w:rPr>
                <w:rFonts w:ascii="Times New Roman" w:hAnsi="Times New Roman" w:cs="Times New Roman"/>
                <w:lang w:val="ru-RU"/>
              </w:rPr>
              <w:t>ОГТиМХ</w:t>
            </w:r>
            <w:proofErr w:type="spellEnd"/>
            <w:r w:rsidRPr="00D809E6">
              <w:rPr>
                <w:rFonts w:ascii="Times New Roman" w:hAnsi="Times New Roman" w:cs="Times New Roman"/>
                <w:lang w:val="ru-RU"/>
              </w:rPr>
              <w:t xml:space="preserve"> и </w:t>
            </w:r>
          </w:p>
          <w:p w:rsidR="0090329E" w:rsidRPr="00D809E6" w:rsidRDefault="0090329E" w:rsidP="00D809E6">
            <w:pPr>
              <w:autoSpaceDE w:val="0"/>
              <w:autoSpaceDN w:val="0"/>
              <w:adjustRightInd w:val="0"/>
              <w:jc w:val="both"/>
              <w:rPr>
                <w:rFonts w:ascii="Times New Roman" w:hAnsi="Times New Roman" w:cs="Times New Roman"/>
                <w:sz w:val="24"/>
                <w:szCs w:val="24"/>
                <w:lang w:val="ru-RU"/>
              </w:rPr>
            </w:pPr>
            <w:r w:rsidRPr="00D809E6">
              <w:rPr>
                <w:rFonts w:ascii="Times New Roman" w:hAnsi="Times New Roman" w:cs="Times New Roman"/>
                <w:lang w:val="ru-RU"/>
              </w:rPr>
              <w:t>ОГХ</w:t>
            </w:r>
          </w:p>
        </w:tc>
      </w:tr>
    </w:tbl>
    <w:p w:rsidR="008D50BA" w:rsidRDefault="008D50BA" w:rsidP="008D50BA">
      <w:pPr>
        <w:jc w:val="both"/>
        <w:rPr>
          <w:rFonts w:ascii="Times New Roman" w:hAnsi="Times New Roman" w:cs="Times New Roman"/>
          <w:sz w:val="28"/>
          <w:szCs w:val="28"/>
          <w:lang w:val="ru-RU"/>
        </w:rPr>
      </w:pPr>
    </w:p>
    <w:p w:rsidR="008D50BA" w:rsidRDefault="008D50BA" w:rsidP="008D50BA">
      <w:pPr>
        <w:jc w:val="both"/>
        <w:rPr>
          <w:rFonts w:ascii="Times New Roman" w:hAnsi="Times New Roman" w:cs="Times New Roman"/>
          <w:sz w:val="28"/>
          <w:szCs w:val="28"/>
          <w:lang w:val="ru-RU"/>
        </w:rPr>
      </w:pPr>
    </w:p>
    <w:p w:rsidR="008D50BA" w:rsidRPr="008B6D05" w:rsidRDefault="008D50BA" w:rsidP="008D50BA">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З</w:t>
      </w:r>
      <w:r w:rsidRPr="008B6D05">
        <w:rPr>
          <w:rFonts w:ascii="Times New Roman" w:hAnsi="Times New Roman" w:cs="Times New Roman"/>
          <w:sz w:val="28"/>
          <w:szCs w:val="28"/>
          <w:lang w:val="ru-RU"/>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8B6D05">
        <w:rPr>
          <w:rFonts w:ascii="Times New Roman" w:hAnsi="Times New Roman" w:cs="Times New Roman"/>
          <w:sz w:val="28"/>
          <w:szCs w:val="28"/>
          <w:lang w:val="ru-RU"/>
        </w:rPr>
        <w:t>лавы</w:t>
      </w:r>
      <w:proofErr w:type="spellEnd"/>
      <w:r w:rsidRPr="008B6D05">
        <w:rPr>
          <w:rFonts w:ascii="Times New Roman" w:hAnsi="Times New Roman" w:cs="Times New Roman"/>
          <w:sz w:val="28"/>
          <w:szCs w:val="28"/>
          <w:lang w:val="ru-RU"/>
        </w:rPr>
        <w:t xml:space="preserve"> администрации </w:t>
      </w:r>
    </w:p>
    <w:p w:rsidR="008D50BA" w:rsidRDefault="008D50BA" w:rsidP="008D50BA">
      <w:pPr>
        <w:jc w:val="both"/>
        <w:rPr>
          <w:rFonts w:ascii="Times New Roman" w:hAnsi="Times New Roman" w:cs="Times New Roman"/>
          <w:sz w:val="28"/>
          <w:szCs w:val="28"/>
          <w:lang w:val="ru-RU"/>
        </w:rPr>
      </w:pPr>
      <w:r w:rsidRPr="008B6D05">
        <w:rPr>
          <w:rFonts w:ascii="Times New Roman" w:hAnsi="Times New Roman" w:cs="Times New Roman"/>
          <w:sz w:val="28"/>
          <w:szCs w:val="28"/>
          <w:lang w:val="ru-RU"/>
        </w:rPr>
        <w:t>Советского</w:t>
      </w:r>
      <w:r>
        <w:rPr>
          <w:rFonts w:ascii="Times New Roman" w:hAnsi="Times New Roman" w:cs="Times New Roman"/>
          <w:sz w:val="28"/>
          <w:szCs w:val="28"/>
          <w:lang w:val="ru-RU"/>
        </w:rPr>
        <w:t xml:space="preserve"> муниципального </w:t>
      </w:r>
      <w:r w:rsidRPr="008B6D05">
        <w:rPr>
          <w:rFonts w:ascii="Times New Roman" w:hAnsi="Times New Roman" w:cs="Times New Roman"/>
          <w:sz w:val="28"/>
          <w:szCs w:val="28"/>
          <w:lang w:val="ru-RU"/>
        </w:rPr>
        <w:t xml:space="preserve">округа </w:t>
      </w:r>
    </w:p>
    <w:p w:rsidR="008D50BA" w:rsidRDefault="008D50BA" w:rsidP="008D50BA">
      <w:pPr>
        <w:jc w:val="both"/>
        <w:rPr>
          <w:rFonts w:ascii="Times New Roman" w:hAnsi="Times New Roman" w:cs="Times New Roman"/>
          <w:sz w:val="28"/>
          <w:szCs w:val="28"/>
          <w:lang w:val="ru-RU"/>
        </w:rPr>
      </w:pPr>
      <w:r w:rsidRPr="008B6D05">
        <w:rPr>
          <w:rFonts w:ascii="Times New Roman" w:hAnsi="Times New Roman" w:cs="Times New Roman"/>
          <w:sz w:val="28"/>
          <w:szCs w:val="28"/>
          <w:lang w:val="ru-RU"/>
        </w:rPr>
        <w:t>Ставропольского края</w:t>
      </w:r>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8D50BA" w:rsidRDefault="008D50BA" w:rsidP="008D50BA">
      <w:pPr>
        <w:jc w:val="both"/>
        <w:rPr>
          <w:rFonts w:ascii="Times New Roman" w:hAnsi="Times New Roman" w:cs="Times New Roman"/>
          <w:sz w:val="28"/>
          <w:szCs w:val="28"/>
          <w:lang w:val="ru-RU"/>
        </w:rPr>
      </w:pPr>
    </w:p>
    <w:p w:rsidR="00770A19" w:rsidRDefault="00770A19" w:rsidP="008D50BA">
      <w:pPr>
        <w:jc w:val="both"/>
        <w:rPr>
          <w:rFonts w:ascii="Times New Roman" w:hAnsi="Times New Roman" w:cs="Times New Roman"/>
          <w:sz w:val="28"/>
          <w:szCs w:val="28"/>
          <w:lang w:val="ru-RU"/>
        </w:rPr>
      </w:pPr>
    </w:p>
    <w:p w:rsidR="008D50BA" w:rsidRDefault="008D50BA" w:rsidP="008D50BA">
      <w:pPr>
        <w:jc w:val="both"/>
        <w:rPr>
          <w:rFonts w:ascii="Times New Roman" w:hAnsi="Times New Roman" w:cs="Times New Roman"/>
          <w:sz w:val="28"/>
          <w:szCs w:val="28"/>
          <w:lang w:val="ru-RU"/>
        </w:rPr>
      </w:pPr>
    </w:p>
    <w:p w:rsidR="005B30E8" w:rsidRDefault="005B30E8" w:rsidP="00D809E6">
      <w:pPr>
        <w:jc w:val="both"/>
        <w:rPr>
          <w:rFonts w:ascii="Times New Roman" w:hAnsi="Times New Roman" w:cs="Times New Roman"/>
          <w:sz w:val="28"/>
          <w:szCs w:val="28"/>
          <w:lang w:val="ru-RU"/>
        </w:rPr>
      </w:pPr>
    </w:p>
    <w:p w:rsidR="005B30E8" w:rsidRDefault="005B30E8" w:rsidP="00D809E6">
      <w:pPr>
        <w:jc w:val="both"/>
        <w:rPr>
          <w:rFonts w:ascii="Times New Roman" w:hAnsi="Times New Roman" w:cs="Times New Roman"/>
          <w:sz w:val="28"/>
          <w:szCs w:val="28"/>
          <w:lang w:val="ru-RU"/>
        </w:rPr>
      </w:pPr>
    </w:p>
    <w:tbl>
      <w:tblPr>
        <w:tblStyle w:val="af4"/>
        <w:tblW w:w="1485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777"/>
        <w:gridCol w:w="7073"/>
      </w:tblGrid>
      <w:tr w:rsidR="005B30E8" w:rsidRPr="000C7E28" w:rsidTr="00044C89">
        <w:tc>
          <w:tcPr>
            <w:tcW w:w="7777" w:type="dxa"/>
          </w:tcPr>
          <w:p w:rsidR="00207B48" w:rsidRDefault="00207B48" w:rsidP="00044C89">
            <w:pPr>
              <w:tabs>
                <w:tab w:val="left" w:pos="7797"/>
                <w:tab w:val="left" w:pos="8080"/>
              </w:tabs>
              <w:suppressAutoHyphens/>
              <w:autoSpaceDE w:val="0"/>
              <w:autoSpaceDN w:val="0"/>
              <w:adjustRightInd w:val="0"/>
              <w:ind w:right="567"/>
              <w:outlineLvl w:val="2"/>
              <w:rPr>
                <w:rFonts w:ascii="Times New Roman" w:hAnsi="Times New Roman" w:cs="Times New Roman"/>
                <w:lang w:val="ru-RU"/>
              </w:rPr>
            </w:pPr>
          </w:p>
          <w:p w:rsidR="005B30E8" w:rsidRPr="006847C7" w:rsidRDefault="005B30E8" w:rsidP="00044C89">
            <w:pPr>
              <w:tabs>
                <w:tab w:val="left" w:pos="7797"/>
                <w:tab w:val="left" w:pos="8080"/>
              </w:tabs>
              <w:suppressAutoHyphens/>
              <w:autoSpaceDE w:val="0"/>
              <w:autoSpaceDN w:val="0"/>
              <w:adjustRightInd w:val="0"/>
              <w:ind w:right="567"/>
              <w:outlineLvl w:val="2"/>
              <w:rPr>
                <w:rFonts w:ascii="Times New Roman" w:hAnsi="Times New Roman" w:cs="Times New Roman"/>
                <w:lang w:val="ru-RU"/>
              </w:rPr>
            </w:pPr>
          </w:p>
        </w:tc>
        <w:tc>
          <w:tcPr>
            <w:tcW w:w="7073" w:type="dxa"/>
          </w:tcPr>
          <w:p w:rsidR="005B30E8" w:rsidRPr="006847C7" w:rsidRDefault="005B30E8" w:rsidP="008D0985">
            <w:pPr>
              <w:tabs>
                <w:tab w:val="left" w:pos="7797"/>
                <w:tab w:val="left" w:pos="8080"/>
              </w:tabs>
              <w:suppressAutoHyphens/>
              <w:autoSpaceDE w:val="0"/>
              <w:autoSpaceDN w:val="0"/>
              <w:adjustRightInd w:val="0"/>
              <w:ind w:left="870"/>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Приложение № </w:t>
            </w:r>
            <w:r>
              <w:rPr>
                <w:rFonts w:ascii="Times New Roman" w:hAnsi="Times New Roman" w:cs="Times New Roman"/>
                <w:sz w:val="24"/>
                <w:szCs w:val="24"/>
                <w:lang w:val="ru-RU"/>
              </w:rPr>
              <w:t>8</w:t>
            </w:r>
          </w:p>
          <w:p w:rsidR="008D0985" w:rsidRDefault="005B30E8" w:rsidP="008D0985">
            <w:pPr>
              <w:pStyle w:val="ConsPlusNormal"/>
              <w:suppressAutoHyphens/>
              <w:ind w:left="870" w:firstLine="0"/>
              <w:rPr>
                <w:rFonts w:ascii="Times New Roman" w:hAnsi="Times New Roman" w:cs="Times New Roman"/>
                <w:sz w:val="24"/>
                <w:szCs w:val="24"/>
              </w:rPr>
            </w:pPr>
            <w:r w:rsidRPr="007E29B5">
              <w:rPr>
                <w:rFonts w:ascii="Times New Roman" w:hAnsi="Times New Roman" w:cs="Times New Roman"/>
                <w:sz w:val="24"/>
                <w:szCs w:val="24"/>
              </w:rPr>
              <w:t xml:space="preserve">к муниципальной программе </w:t>
            </w:r>
            <w:proofErr w:type="gramStart"/>
            <w:r w:rsidRPr="007E29B5">
              <w:rPr>
                <w:rFonts w:ascii="Times New Roman" w:hAnsi="Times New Roman" w:cs="Times New Roman"/>
                <w:sz w:val="24"/>
                <w:szCs w:val="24"/>
              </w:rPr>
              <w:t>Советского</w:t>
            </w:r>
            <w:proofErr w:type="gramEnd"/>
          </w:p>
          <w:p w:rsidR="008D0985" w:rsidRDefault="008D0985" w:rsidP="008D0985">
            <w:pPr>
              <w:pStyle w:val="ConsPlusNormal"/>
              <w:suppressAutoHyphens/>
              <w:ind w:left="870" w:firstLine="0"/>
              <w:rPr>
                <w:rFonts w:ascii="Times New Roman" w:hAnsi="Times New Roman" w:cs="Times New Roman"/>
                <w:sz w:val="24"/>
                <w:szCs w:val="24"/>
              </w:rPr>
            </w:pPr>
            <w:r>
              <w:rPr>
                <w:rFonts w:ascii="Times New Roman" w:hAnsi="Times New Roman" w:cs="Times New Roman"/>
                <w:sz w:val="24"/>
                <w:szCs w:val="24"/>
              </w:rPr>
              <w:t>муниципального</w:t>
            </w:r>
            <w:r w:rsidR="005B30E8" w:rsidRPr="007E29B5">
              <w:rPr>
                <w:rFonts w:ascii="Times New Roman" w:hAnsi="Times New Roman" w:cs="Times New Roman"/>
                <w:sz w:val="24"/>
                <w:szCs w:val="24"/>
              </w:rPr>
              <w:t xml:space="preserve"> округа </w:t>
            </w:r>
            <w:r w:rsidR="005B30E8" w:rsidRPr="006847C7">
              <w:rPr>
                <w:rFonts w:ascii="Times New Roman" w:hAnsi="Times New Roman" w:cs="Times New Roman"/>
                <w:sz w:val="24"/>
                <w:szCs w:val="24"/>
              </w:rPr>
              <w:t>Ставропольского края «</w:t>
            </w:r>
            <w:proofErr w:type="spellStart"/>
            <w:r w:rsidR="005B30E8" w:rsidRPr="006847C7">
              <w:rPr>
                <w:rFonts w:ascii="Times New Roman" w:hAnsi="Times New Roman" w:cs="Times New Roman"/>
                <w:sz w:val="24"/>
                <w:szCs w:val="24"/>
              </w:rPr>
              <w:t>Модернизация</w:t>
            </w:r>
            <w:proofErr w:type="gramStart"/>
            <w:r w:rsidR="005B30E8" w:rsidRPr="006847C7">
              <w:rPr>
                <w:rFonts w:ascii="Times New Roman" w:hAnsi="Times New Roman" w:cs="Times New Roman"/>
                <w:sz w:val="24"/>
                <w:szCs w:val="24"/>
              </w:rPr>
              <w:t>,р</w:t>
            </w:r>
            <w:proofErr w:type="gramEnd"/>
            <w:r w:rsidR="005B30E8" w:rsidRPr="006847C7">
              <w:rPr>
                <w:rFonts w:ascii="Times New Roman" w:hAnsi="Times New Roman" w:cs="Times New Roman"/>
                <w:sz w:val="24"/>
                <w:szCs w:val="24"/>
              </w:rPr>
              <w:t>азвитие</w:t>
            </w:r>
            <w:proofErr w:type="spellEnd"/>
            <w:r w:rsidR="005B30E8" w:rsidRPr="006847C7">
              <w:rPr>
                <w:rFonts w:ascii="Times New Roman" w:hAnsi="Times New Roman" w:cs="Times New Roman"/>
                <w:sz w:val="24"/>
                <w:szCs w:val="24"/>
              </w:rPr>
              <w:t xml:space="preserve"> и </w:t>
            </w:r>
            <w:r w:rsidR="005B30E8">
              <w:rPr>
                <w:rFonts w:ascii="Times New Roman" w:hAnsi="Times New Roman" w:cs="Times New Roman"/>
                <w:sz w:val="24"/>
                <w:szCs w:val="24"/>
              </w:rPr>
              <w:t>с</w:t>
            </w:r>
            <w:r w:rsidR="005B30E8" w:rsidRPr="006847C7">
              <w:rPr>
                <w:rFonts w:ascii="Times New Roman" w:hAnsi="Times New Roman" w:cs="Times New Roman"/>
                <w:sz w:val="24"/>
                <w:szCs w:val="24"/>
              </w:rPr>
              <w:t>одержание</w:t>
            </w:r>
          </w:p>
          <w:p w:rsidR="008D0985" w:rsidRDefault="005B30E8" w:rsidP="008D0985">
            <w:pPr>
              <w:pStyle w:val="ConsPlusNormal"/>
              <w:suppressAutoHyphens/>
              <w:ind w:left="870" w:firstLine="0"/>
              <w:rPr>
                <w:rFonts w:ascii="Times New Roman" w:hAnsi="Times New Roman" w:cs="Times New Roman"/>
                <w:sz w:val="24"/>
                <w:szCs w:val="24"/>
              </w:rPr>
            </w:pPr>
            <w:r w:rsidRPr="007E29B5">
              <w:rPr>
                <w:rFonts w:ascii="Times New Roman" w:hAnsi="Times New Roman" w:cs="Times New Roman"/>
                <w:sz w:val="24"/>
                <w:szCs w:val="24"/>
              </w:rPr>
              <w:t xml:space="preserve">коммунального хозяйства Советского </w:t>
            </w:r>
            <w:r w:rsidR="00770A19">
              <w:rPr>
                <w:rFonts w:ascii="Times New Roman" w:hAnsi="Times New Roman" w:cs="Times New Roman"/>
                <w:sz w:val="24"/>
                <w:szCs w:val="24"/>
              </w:rPr>
              <w:t>муниципального</w:t>
            </w:r>
          </w:p>
          <w:p w:rsidR="005B30E8" w:rsidRPr="007E29B5" w:rsidRDefault="005B30E8" w:rsidP="008D0985">
            <w:pPr>
              <w:pStyle w:val="ConsPlusNormal"/>
              <w:suppressAutoHyphens/>
              <w:ind w:left="870" w:firstLine="0"/>
              <w:rPr>
                <w:rFonts w:ascii="Times New Roman" w:hAnsi="Times New Roman" w:cs="Times New Roman"/>
                <w:sz w:val="24"/>
                <w:szCs w:val="24"/>
              </w:rPr>
            </w:pPr>
            <w:proofErr w:type="spellStart"/>
            <w:r w:rsidRPr="007E29B5">
              <w:rPr>
                <w:rFonts w:ascii="Times New Roman" w:hAnsi="Times New Roman" w:cs="Times New Roman"/>
                <w:sz w:val="24"/>
                <w:szCs w:val="24"/>
              </w:rPr>
              <w:t>округаСтавропольского</w:t>
            </w:r>
            <w:proofErr w:type="spellEnd"/>
            <w:r w:rsidRPr="007E29B5">
              <w:rPr>
                <w:rFonts w:ascii="Times New Roman" w:hAnsi="Times New Roman" w:cs="Times New Roman"/>
                <w:sz w:val="24"/>
                <w:szCs w:val="24"/>
              </w:rPr>
              <w:t xml:space="preserve"> края»</w:t>
            </w:r>
          </w:p>
          <w:p w:rsidR="005B30E8" w:rsidRPr="006847C7" w:rsidRDefault="005B30E8" w:rsidP="00044C89">
            <w:pPr>
              <w:tabs>
                <w:tab w:val="left" w:pos="7797"/>
                <w:tab w:val="left" w:pos="8080"/>
              </w:tabs>
              <w:suppressAutoHyphens/>
              <w:autoSpaceDE w:val="0"/>
              <w:autoSpaceDN w:val="0"/>
              <w:adjustRightInd w:val="0"/>
              <w:ind w:left="885"/>
              <w:outlineLvl w:val="2"/>
              <w:rPr>
                <w:rFonts w:ascii="Times New Roman" w:hAnsi="Times New Roman" w:cs="Times New Roman"/>
                <w:lang w:val="ru-RU"/>
              </w:rPr>
            </w:pPr>
          </w:p>
        </w:tc>
      </w:tr>
    </w:tbl>
    <w:p w:rsidR="005B30E8" w:rsidRPr="006847C7" w:rsidRDefault="005B30E8" w:rsidP="005B30E8">
      <w:pPr>
        <w:tabs>
          <w:tab w:val="left" w:pos="7797"/>
          <w:tab w:val="left" w:pos="8080"/>
        </w:tabs>
        <w:suppressAutoHyphens/>
        <w:autoSpaceDE w:val="0"/>
        <w:autoSpaceDN w:val="0"/>
        <w:adjustRightInd w:val="0"/>
        <w:ind w:left="317" w:hanging="2261"/>
        <w:outlineLvl w:val="2"/>
        <w:rPr>
          <w:rFonts w:ascii="Times New Roman" w:hAnsi="Times New Roman" w:cs="Times New Roman"/>
          <w:lang w:val="ru-RU"/>
        </w:rPr>
      </w:pPr>
    </w:p>
    <w:p w:rsidR="005B30E8" w:rsidRDefault="005B30E8" w:rsidP="005B30E8">
      <w:pPr>
        <w:pStyle w:val="ConsPlusNormal"/>
        <w:ind w:firstLine="0"/>
        <w:jc w:val="center"/>
        <w:rPr>
          <w:rFonts w:ascii="Times New Roman" w:hAnsi="Times New Roman" w:cs="Times New Roman"/>
          <w:sz w:val="28"/>
          <w:szCs w:val="28"/>
        </w:rPr>
      </w:pPr>
    </w:p>
    <w:p w:rsidR="005B30E8" w:rsidRPr="00FA779C" w:rsidRDefault="005B30E8" w:rsidP="005B30E8">
      <w:pPr>
        <w:pStyle w:val="ConsPlusNormal"/>
        <w:ind w:firstLine="0"/>
        <w:jc w:val="center"/>
        <w:rPr>
          <w:rFonts w:ascii="Times New Roman" w:hAnsi="Times New Roman" w:cs="Times New Roman"/>
          <w:sz w:val="28"/>
          <w:szCs w:val="28"/>
        </w:rPr>
      </w:pPr>
      <w:r w:rsidRPr="00FA779C">
        <w:rPr>
          <w:rFonts w:ascii="Times New Roman" w:hAnsi="Times New Roman" w:cs="Times New Roman"/>
          <w:sz w:val="28"/>
          <w:szCs w:val="28"/>
        </w:rPr>
        <w:t xml:space="preserve">Сведения </w:t>
      </w:r>
    </w:p>
    <w:p w:rsidR="005B30E8" w:rsidRPr="00FA779C" w:rsidRDefault="005B30E8" w:rsidP="005B30E8">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 xml:space="preserve">об источнике информации и методике </w:t>
      </w:r>
      <w:proofErr w:type="gramStart"/>
      <w:r w:rsidRPr="00FA779C">
        <w:rPr>
          <w:rFonts w:ascii="Times New Roman" w:hAnsi="Times New Roman" w:cs="Times New Roman"/>
          <w:sz w:val="28"/>
          <w:szCs w:val="28"/>
        </w:rPr>
        <w:t>расчета индикаторов достижения целей муниципальной программы</w:t>
      </w:r>
      <w:proofErr w:type="gramEnd"/>
    </w:p>
    <w:p w:rsidR="005B30E8" w:rsidRPr="00FA779C" w:rsidRDefault="005B30E8" w:rsidP="005B30E8">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 xml:space="preserve">Советского </w:t>
      </w:r>
      <w:r>
        <w:rPr>
          <w:rFonts w:ascii="Times New Roman" w:hAnsi="Times New Roman" w:cs="Times New Roman"/>
          <w:sz w:val="28"/>
          <w:szCs w:val="28"/>
        </w:rPr>
        <w:t>муниципального</w:t>
      </w:r>
      <w:r w:rsidRPr="00FA779C">
        <w:rPr>
          <w:rFonts w:ascii="Times New Roman" w:hAnsi="Times New Roman" w:cs="Times New Roman"/>
          <w:sz w:val="28"/>
          <w:szCs w:val="28"/>
        </w:rPr>
        <w:t xml:space="preserve"> округа Ставропольского края «Модернизация, развитие и содержание</w:t>
      </w:r>
    </w:p>
    <w:p w:rsidR="005B30E8" w:rsidRPr="00FA779C" w:rsidRDefault="005B30E8" w:rsidP="005B30E8">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 xml:space="preserve">коммунального хозяйства Советского </w:t>
      </w:r>
      <w:r w:rsidR="00770A19">
        <w:rPr>
          <w:rFonts w:ascii="Times New Roman" w:hAnsi="Times New Roman" w:cs="Times New Roman"/>
          <w:sz w:val="28"/>
          <w:szCs w:val="28"/>
        </w:rPr>
        <w:t>муниципального</w:t>
      </w:r>
      <w:r w:rsidRPr="00FA779C">
        <w:rPr>
          <w:rFonts w:ascii="Times New Roman" w:hAnsi="Times New Roman" w:cs="Times New Roman"/>
          <w:sz w:val="28"/>
          <w:szCs w:val="28"/>
        </w:rPr>
        <w:t xml:space="preserve"> округа Ставропольского края»</w:t>
      </w:r>
    </w:p>
    <w:p w:rsidR="005B30E8" w:rsidRPr="00FA779C" w:rsidRDefault="005B30E8" w:rsidP="005B30E8">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 xml:space="preserve"> и показателей решения задач подпрограмм муниципальной программы </w:t>
      </w:r>
    </w:p>
    <w:p w:rsidR="005B30E8" w:rsidRPr="00FA779C" w:rsidRDefault="005B30E8" w:rsidP="005B30E8">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 xml:space="preserve">Советского </w:t>
      </w:r>
      <w:r>
        <w:rPr>
          <w:rFonts w:ascii="Times New Roman" w:hAnsi="Times New Roman" w:cs="Times New Roman"/>
          <w:sz w:val="28"/>
          <w:szCs w:val="28"/>
        </w:rPr>
        <w:t xml:space="preserve">муниципального </w:t>
      </w:r>
      <w:r w:rsidRPr="00FA779C">
        <w:rPr>
          <w:rFonts w:ascii="Times New Roman" w:hAnsi="Times New Roman" w:cs="Times New Roman"/>
          <w:sz w:val="28"/>
          <w:szCs w:val="28"/>
        </w:rPr>
        <w:t>округа Ставропольского края «Модернизация, развитие</w:t>
      </w:r>
    </w:p>
    <w:p w:rsidR="005B30E8" w:rsidRPr="00FA779C" w:rsidRDefault="005B30E8" w:rsidP="005B30E8">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 xml:space="preserve">и содержание коммунального хозяйства Советского </w:t>
      </w:r>
      <w:r w:rsidR="00770A19">
        <w:rPr>
          <w:rFonts w:ascii="Times New Roman" w:hAnsi="Times New Roman" w:cs="Times New Roman"/>
          <w:sz w:val="28"/>
          <w:szCs w:val="28"/>
        </w:rPr>
        <w:t xml:space="preserve">муниципального </w:t>
      </w:r>
      <w:r w:rsidRPr="00FA779C">
        <w:rPr>
          <w:rFonts w:ascii="Times New Roman" w:hAnsi="Times New Roman" w:cs="Times New Roman"/>
          <w:sz w:val="28"/>
          <w:szCs w:val="28"/>
        </w:rPr>
        <w:t xml:space="preserve">округа Ставропольского края» </w:t>
      </w:r>
    </w:p>
    <w:p w:rsidR="005B30E8" w:rsidRPr="00FA779C" w:rsidRDefault="005B30E8" w:rsidP="005B30E8">
      <w:pPr>
        <w:pStyle w:val="ConsPlusNormal"/>
        <w:suppressAutoHyphens/>
        <w:jc w:val="center"/>
        <w:rPr>
          <w:rFonts w:ascii="Times New Roman" w:hAnsi="Times New Roman" w:cs="Times New Roman"/>
          <w:sz w:val="28"/>
          <w:szCs w:val="28"/>
        </w:rPr>
      </w:pPr>
    </w:p>
    <w:p w:rsidR="005B30E8" w:rsidRDefault="005B30E8" w:rsidP="005B30E8">
      <w:pPr>
        <w:pStyle w:val="ConsPlusNormal"/>
        <w:suppressAutoHyphens/>
        <w:ind w:left="426" w:right="175" w:firstLine="0"/>
        <w:jc w:val="both"/>
        <w:rPr>
          <w:rFonts w:ascii="Times New Roman" w:hAnsi="Times New Roman" w:cs="Times New Roman"/>
          <w:bCs/>
          <w:sz w:val="24"/>
          <w:szCs w:val="24"/>
        </w:rPr>
      </w:pPr>
      <w:r w:rsidRPr="00FA779C">
        <w:rPr>
          <w:rFonts w:ascii="Times New Roman" w:hAnsi="Times New Roman" w:cs="Times New Roman"/>
        </w:rPr>
        <w:t>&lt;</w:t>
      </w:r>
      <w:r w:rsidRPr="00FA779C">
        <w:rPr>
          <w:rFonts w:ascii="Times New Roman" w:hAnsi="Times New Roman" w:cs="Times New Roman"/>
          <w:sz w:val="24"/>
          <w:szCs w:val="24"/>
        </w:rPr>
        <w:t xml:space="preserve">1&gt;Далее в настоящем Приложении используются сокращения: округ – Советский </w:t>
      </w:r>
      <w:r>
        <w:rPr>
          <w:rFonts w:ascii="Times New Roman" w:hAnsi="Times New Roman" w:cs="Times New Roman"/>
          <w:sz w:val="24"/>
          <w:szCs w:val="24"/>
        </w:rPr>
        <w:t>муниципальный</w:t>
      </w:r>
      <w:r w:rsidRPr="00FA779C">
        <w:rPr>
          <w:rFonts w:ascii="Times New Roman" w:hAnsi="Times New Roman" w:cs="Times New Roman"/>
          <w:sz w:val="24"/>
          <w:szCs w:val="24"/>
        </w:rPr>
        <w:t xml:space="preserve"> округ Ставропольского края; Программа –  </w:t>
      </w:r>
      <w:proofErr w:type="spellStart"/>
      <w:r w:rsidR="00770A19">
        <w:rPr>
          <w:rFonts w:ascii="Times New Roman" w:hAnsi="Times New Roman" w:cs="Times New Roman"/>
          <w:sz w:val="24"/>
          <w:szCs w:val="24"/>
        </w:rPr>
        <w:t>муниципалдьная</w:t>
      </w:r>
      <w:r w:rsidRPr="00FA779C">
        <w:rPr>
          <w:rFonts w:ascii="Times New Roman" w:hAnsi="Times New Roman" w:cs="Times New Roman"/>
          <w:sz w:val="24"/>
          <w:szCs w:val="24"/>
        </w:rPr>
        <w:t>программа</w:t>
      </w:r>
      <w:proofErr w:type="spellEnd"/>
      <w:r w:rsidRPr="00FA779C">
        <w:rPr>
          <w:rFonts w:ascii="Times New Roman" w:hAnsi="Times New Roman" w:cs="Times New Roman"/>
          <w:sz w:val="24"/>
          <w:szCs w:val="24"/>
        </w:rPr>
        <w:t xml:space="preserve"> округа «Модернизация, развитие и содержание коммунального хозяйства Советского </w:t>
      </w:r>
      <w:r w:rsidR="00770A19">
        <w:rPr>
          <w:rFonts w:ascii="Times New Roman" w:hAnsi="Times New Roman" w:cs="Times New Roman"/>
          <w:sz w:val="24"/>
          <w:szCs w:val="24"/>
        </w:rPr>
        <w:t>муниципального</w:t>
      </w:r>
      <w:r w:rsidRPr="00FA779C">
        <w:rPr>
          <w:rFonts w:ascii="Times New Roman" w:hAnsi="Times New Roman" w:cs="Times New Roman"/>
          <w:sz w:val="24"/>
          <w:szCs w:val="24"/>
        </w:rPr>
        <w:t xml:space="preserve"> округа Ставропольского края»</w:t>
      </w:r>
      <w:proofErr w:type="gramStart"/>
      <w:r w:rsidRPr="00FA779C">
        <w:rPr>
          <w:rFonts w:ascii="Times New Roman" w:hAnsi="Times New Roman" w:cs="Times New Roman"/>
          <w:sz w:val="24"/>
          <w:szCs w:val="24"/>
        </w:rPr>
        <w:t>;</w:t>
      </w:r>
      <w:proofErr w:type="spellStart"/>
      <w:r>
        <w:rPr>
          <w:rFonts w:ascii="Times New Roman" w:hAnsi="Times New Roman" w:cs="Times New Roman"/>
          <w:sz w:val="24"/>
          <w:szCs w:val="24"/>
        </w:rPr>
        <w:t>О</w:t>
      </w:r>
      <w:proofErr w:type="gramEnd"/>
      <w:r>
        <w:rPr>
          <w:rFonts w:ascii="Times New Roman" w:hAnsi="Times New Roman" w:cs="Times New Roman"/>
          <w:sz w:val="24"/>
          <w:szCs w:val="24"/>
        </w:rPr>
        <w:t>ГТиМХ</w:t>
      </w:r>
      <w:proofErr w:type="spellEnd"/>
      <w:r>
        <w:rPr>
          <w:rFonts w:ascii="Times New Roman" w:hAnsi="Times New Roman" w:cs="Times New Roman"/>
          <w:sz w:val="24"/>
          <w:szCs w:val="24"/>
        </w:rPr>
        <w:t xml:space="preserve"> – </w:t>
      </w:r>
      <w:r w:rsidRPr="00FA779C">
        <w:rPr>
          <w:rFonts w:ascii="Times New Roman" w:hAnsi="Times New Roman" w:cs="Times New Roman"/>
          <w:sz w:val="24"/>
          <w:szCs w:val="24"/>
        </w:rPr>
        <w:t xml:space="preserve">отдел градостроительства, транспорта и муниципального хозяйства администрации округа; </w:t>
      </w:r>
      <w:r>
        <w:rPr>
          <w:rFonts w:ascii="Times New Roman" w:hAnsi="Times New Roman" w:cs="Times New Roman"/>
          <w:sz w:val="24"/>
          <w:szCs w:val="24"/>
        </w:rPr>
        <w:t xml:space="preserve">ОГХ – </w:t>
      </w:r>
      <w:r w:rsidRPr="00FA779C">
        <w:rPr>
          <w:rFonts w:ascii="Times New Roman" w:hAnsi="Times New Roman" w:cs="Times New Roman"/>
          <w:sz w:val="24"/>
          <w:szCs w:val="24"/>
        </w:rPr>
        <w:t>отдел городского хозяйства администрации округа</w:t>
      </w:r>
      <w:r w:rsidRPr="00FA779C">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ООБиСР</w:t>
      </w:r>
      <w:proofErr w:type="spellEnd"/>
      <w:r>
        <w:rPr>
          <w:rFonts w:ascii="Times New Roman" w:hAnsi="Times New Roman" w:cs="Times New Roman"/>
          <w:bCs/>
          <w:sz w:val="24"/>
          <w:szCs w:val="24"/>
        </w:rPr>
        <w:t xml:space="preserve"> – </w:t>
      </w:r>
      <w:r w:rsidRPr="00FA779C">
        <w:rPr>
          <w:rFonts w:ascii="Times New Roman" w:hAnsi="Times New Roman" w:cs="Times New Roman"/>
          <w:sz w:val="24"/>
          <w:szCs w:val="24"/>
        </w:rPr>
        <w:t xml:space="preserve">отдел общественной безопасности и социального развития администрации </w:t>
      </w:r>
      <w:r>
        <w:rPr>
          <w:rFonts w:ascii="Times New Roman" w:hAnsi="Times New Roman" w:cs="Times New Roman"/>
          <w:sz w:val="24"/>
          <w:szCs w:val="24"/>
        </w:rPr>
        <w:t>о</w:t>
      </w:r>
      <w:r w:rsidRPr="00FA779C">
        <w:rPr>
          <w:rFonts w:ascii="Times New Roman" w:hAnsi="Times New Roman" w:cs="Times New Roman"/>
          <w:sz w:val="24"/>
          <w:szCs w:val="24"/>
        </w:rPr>
        <w:t xml:space="preserve">круга; </w:t>
      </w:r>
      <w:r>
        <w:rPr>
          <w:rFonts w:ascii="Times New Roman" w:hAnsi="Times New Roman" w:cs="Times New Roman"/>
          <w:sz w:val="24"/>
          <w:szCs w:val="24"/>
        </w:rPr>
        <w:t xml:space="preserve">ТО –  </w:t>
      </w:r>
      <w:r w:rsidRPr="00FA779C">
        <w:rPr>
          <w:rFonts w:ascii="Times New Roman" w:hAnsi="Times New Roman" w:cs="Times New Roman"/>
          <w:bCs/>
          <w:sz w:val="24"/>
          <w:szCs w:val="24"/>
        </w:rPr>
        <w:t>территориальные органы администрации округа</w:t>
      </w:r>
      <w:r>
        <w:rPr>
          <w:rFonts w:ascii="Times New Roman" w:hAnsi="Times New Roman" w:cs="Times New Roman"/>
          <w:bCs/>
          <w:sz w:val="24"/>
          <w:szCs w:val="24"/>
        </w:rPr>
        <w:t xml:space="preserve">; ТКО – </w:t>
      </w:r>
      <w:r w:rsidRPr="00FA779C">
        <w:rPr>
          <w:rFonts w:ascii="Times New Roman" w:hAnsi="Times New Roman" w:cs="Times New Roman"/>
          <w:bCs/>
          <w:sz w:val="24"/>
          <w:szCs w:val="24"/>
        </w:rPr>
        <w:t>твердые коммунальные отходы</w:t>
      </w:r>
    </w:p>
    <w:p w:rsidR="005B30E8" w:rsidRPr="00FA779C" w:rsidRDefault="005B30E8" w:rsidP="005B30E8">
      <w:pPr>
        <w:pStyle w:val="ConsPlusNormal"/>
        <w:tabs>
          <w:tab w:val="left" w:pos="1946"/>
        </w:tabs>
        <w:suppressAutoHyphens/>
        <w:ind w:left="426" w:right="175"/>
        <w:jc w:val="both"/>
        <w:rPr>
          <w:rFonts w:ascii="Times New Roman" w:hAnsi="Times New Roman" w:cs="Times New Roman"/>
          <w:sz w:val="28"/>
          <w:szCs w:val="28"/>
        </w:rPr>
      </w:pPr>
      <w:r>
        <w:rPr>
          <w:rFonts w:ascii="Times New Roman" w:hAnsi="Times New Roman" w:cs="Times New Roman"/>
          <w:bCs/>
          <w:sz w:val="24"/>
          <w:szCs w:val="24"/>
        </w:rPr>
        <w:tab/>
      </w:r>
    </w:p>
    <w:tbl>
      <w:tblPr>
        <w:tblpPr w:leftFromText="180" w:rightFromText="180" w:vertAnchor="text" w:tblpX="39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4395"/>
        <w:gridCol w:w="1292"/>
        <w:gridCol w:w="5228"/>
        <w:gridCol w:w="3254"/>
      </w:tblGrid>
      <w:tr w:rsidR="005B30E8" w:rsidRPr="000C7E28" w:rsidTr="008D0985">
        <w:tc>
          <w:tcPr>
            <w:tcW w:w="540" w:type="dxa"/>
          </w:tcPr>
          <w:p w:rsidR="005B30E8" w:rsidRPr="00FA779C" w:rsidRDefault="005B30E8" w:rsidP="00044C89">
            <w:pPr>
              <w:pStyle w:val="ConsPlusNormal"/>
              <w:ind w:firstLine="0"/>
              <w:jc w:val="center"/>
              <w:rPr>
                <w:rFonts w:ascii="Times New Roman" w:hAnsi="Times New Roman" w:cs="Times New Roman"/>
                <w:sz w:val="24"/>
                <w:szCs w:val="24"/>
              </w:rPr>
            </w:pPr>
            <w:r w:rsidRPr="00FA779C">
              <w:rPr>
                <w:rFonts w:ascii="Times New Roman" w:hAnsi="Times New Roman" w:cs="Times New Roman"/>
                <w:sz w:val="24"/>
                <w:szCs w:val="24"/>
              </w:rPr>
              <w:t>№</w:t>
            </w:r>
          </w:p>
          <w:p w:rsidR="005B30E8" w:rsidRPr="00FA779C" w:rsidRDefault="005B30E8" w:rsidP="00044C89">
            <w:pPr>
              <w:jc w:val="center"/>
              <w:rPr>
                <w:rFonts w:ascii="Times New Roman" w:hAnsi="Times New Roman" w:cs="Times New Roman"/>
              </w:rPr>
            </w:pPr>
            <w:r w:rsidRPr="00FA779C">
              <w:rPr>
                <w:rFonts w:ascii="Times New Roman" w:hAnsi="Times New Roman" w:cs="Times New Roman"/>
              </w:rPr>
              <w:t>п/п</w:t>
            </w:r>
          </w:p>
        </w:tc>
        <w:tc>
          <w:tcPr>
            <w:tcW w:w="4395" w:type="dxa"/>
          </w:tcPr>
          <w:p w:rsidR="005B30E8" w:rsidRPr="006847C7" w:rsidRDefault="005B30E8" w:rsidP="00044C89">
            <w:pPr>
              <w:jc w:val="center"/>
              <w:rPr>
                <w:rFonts w:ascii="Times New Roman" w:hAnsi="Times New Roman" w:cs="Times New Roman"/>
                <w:lang w:val="ru-RU"/>
              </w:rPr>
            </w:pPr>
            <w:r w:rsidRPr="006847C7">
              <w:rPr>
                <w:rFonts w:ascii="Times New Roman" w:hAnsi="Times New Roman" w:cs="Times New Roman"/>
                <w:lang w:val="ru-RU"/>
              </w:rPr>
              <w:t>Наименование индикатора, показателя Программы и показателя  подпрограммы Программы</w:t>
            </w:r>
          </w:p>
        </w:tc>
        <w:tc>
          <w:tcPr>
            <w:tcW w:w="1292" w:type="dxa"/>
          </w:tcPr>
          <w:p w:rsidR="005B30E8" w:rsidRPr="00FA779C" w:rsidRDefault="005B30E8" w:rsidP="00044C89">
            <w:pPr>
              <w:jc w:val="center"/>
              <w:rPr>
                <w:rFonts w:ascii="Times New Roman" w:hAnsi="Times New Roman" w:cs="Times New Roman"/>
              </w:rPr>
            </w:pPr>
            <w:proofErr w:type="spellStart"/>
            <w:r w:rsidRPr="00FA779C">
              <w:rPr>
                <w:rFonts w:ascii="Times New Roman" w:hAnsi="Times New Roman" w:cs="Times New Roman"/>
              </w:rPr>
              <w:t>Единицаизмерения</w:t>
            </w:r>
            <w:proofErr w:type="spellEnd"/>
          </w:p>
        </w:tc>
        <w:tc>
          <w:tcPr>
            <w:tcW w:w="5228" w:type="dxa"/>
          </w:tcPr>
          <w:p w:rsidR="005B30E8" w:rsidRPr="00FA779C" w:rsidRDefault="005B30E8" w:rsidP="00044C89">
            <w:pPr>
              <w:jc w:val="center"/>
              <w:rPr>
                <w:rFonts w:ascii="Times New Roman" w:hAnsi="Times New Roman" w:cs="Times New Roman"/>
              </w:rPr>
            </w:pPr>
            <w:proofErr w:type="spellStart"/>
            <w:r w:rsidRPr="00FA779C">
              <w:rPr>
                <w:rFonts w:ascii="Times New Roman" w:hAnsi="Times New Roman" w:cs="Times New Roman"/>
              </w:rPr>
              <w:t>Источникинформации</w:t>
            </w:r>
            <w:proofErr w:type="spellEnd"/>
            <w:r w:rsidRPr="00FA779C">
              <w:rPr>
                <w:rFonts w:ascii="Times New Roman" w:hAnsi="Times New Roman" w:cs="Times New Roman"/>
              </w:rPr>
              <w:t xml:space="preserve"> (</w:t>
            </w:r>
            <w:proofErr w:type="spellStart"/>
            <w:r w:rsidRPr="00FA779C">
              <w:rPr>
                <w:rFonts w:ascii="Times New Roman" w:hAnsi="Times New Roman" w:cs="Times New Roman"/>
              </w:rPr>
              <w:t>методикарасчета</w:t>
            </w:r>
            <w:proofErr w:type="spellEnd"/>
            <w:r w:rsidRPr="00FA779C">
              <w:rPr>
                <w:rFonts w:ascii="Times New Roman" w:hAnsi="Times New Roman" w:cs="Times New Roman"/>
              </w:rPr>
              <w:t>)</w:t>
            </w:r>
            <w:r w:rsidRPr="00FA779C">
              <w:rPr>
                <w:rFonts w:ascii="Times New Roman" w:hAnsi="Times New Roman" w:cs="Times New Roman"/>
                <w:vertAlign w:val="superscript"/>
              </w:rPr>
              <w:t>**</w:t>
            </w:r>
          </w:p>
        </w:tc>
        <w:tc>
          <w:tcPr>
            <w:tcW w:w="3254" w:type="dxa"/>
          </w:tcPr>
          <w:p w:rsidR="005B30E8" w:rsidRPr="006847C7" w:rsidRDefault="005B30E8" w:rsidP="00044C89">
            <w:pPr>
              <w:jc w:val="center"/>
              <w:rPr>
                <w:rFonts w:ascii="Times New Roman" w:hAnsi="Times New Roman" w:cs="Times New Roman"/>
                <w:lang w:val="ru-RU"/>
              </w:rPr>
            </w:pPr>
            <w:r w:rsidRPr="006847C7">
              <w:rPr>
                <w:rFonts w:ascii="Times New Roman" w:hAnsi="Times New Roman" w:cs="Times New Roman"/>
                <w:lang w:val="ru-RU"/>
              </w:rPr>
              <w:t>Временные характеристики индикатора, показателя  Программы подпрограммы Программы</w:t>
            </w:r>
          </w:p>
        </w:tc>
      </w:tr>
      <w:tr w:rsidR="005B30E8" w:rsidRPr="00FA779C" w:rsidTr="008D0985">
        <w:tc>
          <w:tcPr>
            <w:tcW w:w="540" w:type="dxa"/>
          </w:tcPr>
          <w:p w:rsidR="005B30E8" w:rsidRPr="00FA779C" w:rsidRDefault="005B30E8" w:rsidP="00044C89">
            <w:pPr>
              <w:jc w:val="center"/>
              <w:rPr>
                <w:rFonts w:ascii="Times New Roman" w:hAnsi="Times New Roman" w:cs="Times New Roman"/>
              </w:rPr>
            </w:pPr>
            <w:r w:rsidRPr="00FA779C">
              <w:rPr>
                <w:rFonts w:ascii="Times New Roman" w:hAnsi="Times New Roman" w:cs="Times New Roman"/>
              </w:rPr>
              <w:t>1</w:t>
            </w:r>
          </w:p>
        </w:tc>
        <w:tc>
          <w:tcPr>
            <w:tcW w:w="4395" w:type="dxa"/>
          </w:tcPr>
          <w:p w:rsidR="005B30E8" w:rsidRPr="00FA779C" w:rsidRDefault="005B30E8" w:rsidP="00044C89">
            <w:pPr>
              <w:jc w:val="center"/>
              <w:rPr>
                <w:rFonts w:ascii="Times New Roman" w:hAnsi="Times New Roman" w:cs="Times New Roman"/>
              </w:rPr>
            </w:pPr>
            <w:r w:rsidRPr="00FA779C">
              <w:rPr>
                <w:rFonts w:ascii="Times New Roman" w:hAnsi="Times New Roman" w:cs="Times New Roman"/>
              </w:rPr>
              <w:t>2</w:t>
            </w:r>
          </w:p>
        </w:tc>
        <w:tc>
          <w:tcPr>
            <w:tcW w:w="1292" w:type="dxa"/>
          </w:tcPr>
          <w:p w:rsidR="005B30E8" w:rsidRPr="00FA779C" w:rsidRDefault="005B30E8" w:rsidP="00044C89">
            <w:pPr>
              <w:jc w:val="center"/>
              <w:rPr>
                <w:rFonts w:ascii="Times New Roman" w:hAnsi="Times New Roman" w:cs="Times New Roman"/>
              </w:rPr>
            </w:pPr>
            <w:r w:rsidRPr="00FA779C">
              <w:rPr>
                <w:rFonts w:ascii="Times New Roman" w:hAnsi="Times New Roman" w:cs="Times New Roman"/>
              </w:rPr>
              <w:t>3</w:t>
            </w:r>
          </w:p>
        </w:tc>
        <w:tc>
          <w:tcPr>
            <w:tcW w:w="5228" w:type="dxa"/>
          </w:tcPr>
          <w:p w:rsidR="005B30E8" w:rsidRPr="00FA779C" w:rsidRDefault="005B30E8" w:rsidP="00044C89">
            <w:pPr>
              <w:jc w:val="center"/>
              <w:rPr>
                <w:rFonts w:ascii="Times New Roman" w:hAnsi="Times New Roman" w:cs="Times New Roman"/>
              </w:rPr>
            </w:pPr>
            <w:r w:rsidRPr="00FA779C">
              <w:rPr>
                <w:rFonts w:ascii="Times New Roman" w:hAnsi="Times New Roman" w:cs="Times New Roman"/>
              </w:rPr>
              <w:t>4</w:t>
            </w:r>
          </w:p>
        </w:tc>
        <w:tc>
          <w:tcPr>
            <w:tcW w:w="3254" w:type="dxa"/>
          </w:tcPr>
          <w:p w:rsidR="005B30E8" w:rsidRPr="00FA779C" w:rsidRDefault="005B30E8" w:rsidP="00044C89">
            <w:pPr>
              <w:jc w:val="center"/>
              <w:rPr>
                <w:rFonts w:ascii="Times New Roman" w:hAnsi="Times New Roman" w:cs="Times New Roman"/>
              </w:rPr>
            </w:pPr>
            <w:r w:rsidRPr="00FA779C">
              <w:rPr>
                <w:rFonts w:ascii="Times New Roman" w:hAnsi="Times New Roman" w:cs="Times New Roman"/>
              </w:rPr>
              <w:t>5</w:t>
            </w:r>
          </w:p>
        </w:tc>
      </w:tr>
      <w:tr w:rsidR="005B30E8" w:rsidRPr="000C7E28" w:rsidTr="008D0985">
        <w:tc>
          <w:tcPr>
            <w:tcW w:w="14709" w:type="dxa"/>
            <w:gridSpan w:val="5"/>
          </w:tcPr>
          <w:p w:rsidR="005B30E8" w:rsidRPr="00FA779C" w:rsidRDefault="005B30E8" w:rsidP="00044C89">
            <w:pPr>
              <w:pStyle w:val="ConsPlusNormal"/>
              <w:suppressAutoHyphens/>
              <w:jc w:val="center"/>
              <w:rPr>
                <w:rFonts w:ascii="Times New Roman" w:hAnsi="Times New Roman" w:cs="Times New Roman"/>
                <w:b/>
                <w:sz w:val="24"/>
                <w:szCs w:val="24"/>
              </w:rPr>
            </w:pPr>
            <w:r w:rsidRPr="00FA779C">
              <w:rPr>
                <w:rFonts w:ascii="Times New Roman" w:hAnsi="Times New Roman" w:cs="Times New Roman"/>
                <w:b/>
                <w:sz w:val="24"/>
                <w:szCs w:val="24"/>
              </w:rPr>
              <w:t>Программа «Модернизация, развитие и содержание коммунального хозяйства</w:t>
            </w:r>
          </w:p>
          <w:p w:rsidR="005B30E8" w:rsidRDefault="005B30E8" w:rsidP="00044C89">
            <w:pPr>
              <w:pStyle w:val="ConsPlusNormal"/>
              <w:suppressAutoHyphens/>
              <w:jc w:val="center"/>
              <w:rPr>
                <w:rFonts w:ascii="Times New Roman" w:hAnsi="Times New Roman" w:cs="Times New Roman"/>
                <w:b/>
                <w:sz w:val="24"/>
                <w:szCs w:val="24"/>
              </w:rPr>
            </w:pPr>
            <w:r w:rsidRPr="00FA779C">
              <w:rPr>
                <w:rFonts w:ascii="Times New Roman" w:hAnsi="Times New Roman" w:cs="Times New Roman"/>
                <w:b/>
                <w:sz w:val="24"/>
                <w:szCs w:val="24"/>
              </w:rPr>
              <w:t xml:space="preserve">Советского </w:t>
            </w:r>
            <w:r w:rsidR="00770A19">
              <w:rPr>
                <w:rFonts w:ascii="Times New Roman" w:hAnsi="Times New Roman" w:cs="Times New Roman"/>
                <w:b/>
                <w:sz w:val="24"/>
                <w:szCs w:val="24"/>
              </w:rPr>
              <w:t>муниципального</w:t>
            </w:r>
            <w:r w:rsidRPr="00FA779C">
              <w:rPr>
                <w:rFonts w:ascii="Times New Roman" w:hAnsi="Times New Roman" w:cs="Times New Roman"/>
                <w:b/>
                <w:sz w:val="24"/>
                <w:szCs w:val="24"/>
              </w:rPr>
              <w:t xml:space="preserve"> округа Ставропольского края»</w:t>
            </w:r>
          </w:p>
          <w:p w:rsidR="008D0985" w:rsidRPr="00FA779C" w:rsidRDefault="008D0985" w:rsidP="00044C89">
            <w:pPr>
              <w:pStyle w:val="ConsPlusNormal"/>
              <w:suppressAutoHyphens/>
              <w:jc w:val="center"/>
              <w:rPr>
                <w:rFonts w:ascii="Times New Roman" w:hAnsi="Times New Roman" w:cs="Times New Roman"/>
              </w:rPr>
            </w:pPr>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1.</w:t>
            </w:r>
          </w:p>
        </w:tc>
        <w:tc>
          <w:tcPr>
            <w:tcW w:w="4395" w:type="dxa"/>
          </w:tcPr>
          <w:p w:rsidR="005B30E8" w:rsidRDefault="005B30E8" w:rsidP="00044C89">
            <w:pPr>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Количество выданных и оплаченных </w:t>
            </w:r>
            <w:r w:rsidRPr="006847C7">
              <w:rPr>
                <w:rFonts w:ascii="Times New Roman" w:hAnsi="Times New Roman" w:cs="Times New Roman"/>
                <w:sz w:val="24"/>
                <w:szCs w:val="24"/>
                <w:lang w:val="ru-RU"/>
              </w:rPr>
              <w:lastRenderedPageBreak/>
              <w:t xml:space="preserve">свидетельств </w:t>
            </w:r>
            <w:r>
              <w:rPr>
                <w:rFonts w:ascii="Times New Roman" w:hAnsi="Times New Roman" w:cs="Times New Roman"/>
                <w:sz w:val="24"/>
                <w:szCs w:val="24"/>
                <w:lang w:val="ru-RU"/>
              </w:rPr>
              <w:t>(</w:t>
            </w:r>
            <w:r w:rsidRPr="006847C7">
              <w:rPr>
                <w:rFonts w:ascii="Times New Roman" w:hAnsi="Times New Roman" w:cs="Times New Roman"/>
                <w:sz w:val="24"/>
                <w:szCs w:val="24"/>
                <w:lang w:val="ru-RU"/>
              </w:rPr>
              <w:t>о праве на получение социальной выплаты молодым семьям на приобретение жилого помещения или строительство индивидуального жилого дома)</w:t>
            </w:r>
          </w:p>
          <w:p w:rsidR="005B30E8" w:rsidRPr="006847C7" w:rsidRDefault="005B30E8" w:rsidP="00044C89">
            <w:pPr>
              <w:jc w:val="both"/>
              <w:rPr>
                <w:rFonts w:ascii="Times New Roman" w:hAnsi="Times New Roman" w:cs="Times New Roman"/>
                <w:sz w:val="24"/>
                <w:szCs w:val="24"/>
                <w:lang w:val="ru-RU"/>
              </w:rPr>
            </w:pPr>
          </w:p>
        </w:tc>
        <w:tc>
          <w:tcPr>
            <w:tcW w:w="1292" w:type="dxa"/>
          </w:tcPr>
          <w:p w:rsidR="005B30E8" w:rsidRPr="007F0FEF" w:rsidRDefault="005B30E8" w:rsidP="00044C89">
            <w:pPr>
              <w:jc w:val="center"/>
              <w:rPr>
                <w:rFonts w:ascii="Times New Roman" w:hAnsi="Times New Roman" w:cs="Times New Roman"/>
                <w:sz w:val="24"/>
                <w:szCs w:val="24"/>
              </w:rPr>
            </w:pPr>
            <w:proofErr w:type="spellStart"/>
            <w:proofErr w:type="gramStart"/>
            <w:r w:rsidRPr="007F0FEF">
              <w:rPr>
                <w:rFonts w:ascii="Times New Roman" w:hAnsi="Times New Roman" w:cs="Times New Roman"/>
                <w:sz w:val="24"/>
                <w:szCs w:val="24"/>
              </w:rPr>
              <w:lastRenderedPageBreak/>
              <w:t>ед</w:t>
            </w:r>
            <w:proofErr w:type="spellEnd"/>
            <w:proofErr w:type="gramEnd"/>
            <w:r w:rsidRPr="007F0FEF">
              <w:rPr>
                <w:rFonts w:ascii="Times New Roman" w:hAnsi="Times New Roman" w:cs="Times New Roman"/>
                <w:sz w:val="24"/>
                <w:szCs w:val="24"/>
              </w:rPr>
              <w:t>.</w:t>
            </w:r>
          </w:p>
        </w:tc>
        <w:tc>
          <w:tcPr>
            <w:tcW w:w="5228" w:type="dxa"/>
          </w:tcPr>
          <w:p w:rsidR="005B30E8" w:rsidRPr="007F0FEF" w:rsidRDefault="005B30E8" w:rsidP="00044C89">
            <w:pPr>
              <w:pStyle w:val="ConsPlusNonformat"/>
              <w:spacing w:line="240" w:lineRule="exact"/>
              <w:rPr>
                <w:rFonts w:ascii="Times New Roman" w:hAnsi="Times New Roman" w:cs="Times New Roman"/>
                <w:sz w:val="24"/>
                <w:szCs w:val="24"/>
              </w:rPr>
            </w:pPr>
            <w:r w:rsidRPr="007F0FEF">
              <w:rPr>
                <w:rFonts w:ascii="Times New Roman" w:hAnsi="Times New Roman" w:cs="Times New Roman"/>
                <w:sz w:val="24"/>
                <w:szCs w:val="24"/>
              </w:rPr>
              <w:t xml:space="preserve">Данные, предоставленные </w:t>
            </w:r>
            <w:proofErr w:type="spellStart"/>
            <w:r w:rsidRPr="007F0FEF">
              <w:rPr>
                <w:rFonts w:ascii="Times New Roman" w:hAnsi="Times New Roman" w:cs="Times New Roman"/>
                <w:sz w:val="24"/>
                <w:szCs w:val="24"/>
              </w:rPr>
              <w:t>ООБиСР</w:t>
            </w:r>
            <w:proofErr w:type="spellEnd"/>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7E29B5" w:rsidTr="008D0985">
        <w:tc>
          <w:tcPr>
            <w:tcW w:w="14709" w:type="dxa"/>
            <w:gridSpan w:val="5"/>
          </w:tcPr>
          <w:p w:rsidR="008D0985" w:rsidRDefault="005B30E8" w:rsidP="00044C89">
            <w:pPr>
              <w:tabs>
                <w:tab w:val="left" w:pos="2769"/>
              </w:tabs>
              <w:jc w:val="center"/>
              <w:rPr>
                <w:rFonts w:ascii="Times New Roman" w:hAnsi="Times New Roman" w:cs="Times New Roman"/>
                <w:b/>
                <w:sz w:val="24"/>
                <w:szCs w:val="24"/>
                <w:lang w:val="ru-RU"/>
              </w:rPr>
            </w:pPr>
            <w:r w:rsidRPr="006847C7">
              <w:rPr>
                <w:rFonts w:ascii="Times New Roman" w:hAnsi="Times New Roman" w:cs="Times New Roman"/>
                <w:b/>
                <w:sz w:val="24"/>
                <w:szCs w:val="24"/>
                <w:lang w:val="ru-RU"/>
              </w:rPr>
              <w:lastRenderedPageBreak/>
              <w:t xml:space="preserve">Подпрограмма «Обеспечение жильем молодых семей </w:t>
            </w:r>
            <w:proofErr w:type="gramStart"/>
            <w:r w:rsidRPr="006847C7">
              <w:rPr>
                <w:rFonts w:ascii="Times New Roman" w:hAnsi="Times New Roman" w:cs="Times New Roman"/>
                <w:b/>
                <w:sz w:val="24"/>
                <w:szCs w:val="24"/>
                <w:lang w:val="ru-RU"/>
              </w:rPr>
              <w:t>в</w:t>
            </w:r>
            <w:proofErr w:type="gramEnd"/>
            <w:r w:rsidRPr="006847C7">
              <w:rPr>
                <w:rFonts w:ascii="Times New Roman" w:hAnsi="Times New Roman" w:cs="Times New Roman"/>
                <w:b/>
                <w:sz w:val="24"/>
                <w:szCs w:val="24"/>
                <w:lang w:val="ru-RU"/>
              </w:rPr>
              <w:t xml:space="preserve"> Советском </w:t>
            </w:r>
          </w:p>
          <w:p w:rsidR="005B30E8" w:rsidRDefault="00770A19" w:rsidP="00044C89">
            <w:pPr>
              <w:tabs>
                <w:tab w:val="left" w:pos="2769"/>
              </w:tabs>
              <w:jc w:val="center"/>
              <w:rPr>
                <w:rFonts w:ascii="Times New Roman" w:hAnsi="Times New Roman" w:cs="Times New Roman"/>
                <w:b/>
                <w:sz w:val="24"/>
                <w:szCs w:val="24"/>
                <w:lang w:val="ru-RU"/>
              </w:rPr>
            </w:pPr>
            <w:proofErr w:type="gramStart"/>
            <w:r>
              <w:rPr>
                <w:rFonts w:ascii="Times New Roman" w:hAnsi="Times New Roman" w:cs="Times New Roman"/>
                <w:b/>
                <w:sz w:val="24"/>
                <w:szCs w:val="24"/>
                <w:lang w:val="ru-RU"/>
              </w:rPr>
              <w:t>муниципальном</w:t>
            </w:r>
            <w:r w:rsidR="005B30E8" w:rsidRPr="006847C7">
              <w:rPr>
                <w:rFonts w:ascii="Times New Roman" w:hAnsi="Times New Roman" w:cs="Times New Roman"/>
                <w:b/>
                <w:sz w:val="24"/>
                <w:szCs w:val="24"/>
                <w:lang w:val="ru-RU"/>
              </w:rPr>
              <w:t xml:space="preserve"> округе Ставропольского края»</w:t>
            </w:r>
            <w:proofErr w:type="gramEnd"/>
          </w:p>
          <w:p w:rsidR="008D0985" w:rsidRPr="006847C7" w:rsidRDefault="008D0985" w:rsidP="00044C89">
            <w:pPr>
              <w:tabs>
                <w:tab w:val="left" w:pos="2769"/>
              </w:tabs>
              <w:jc w:val="center"/>
              <w:rPr>
                <w:rFonts w:ascii="Times New Roman" w:hAnsi="Times New Roman" w:cs="Times New Roman"/>
                <w:sz w:val="24"/>
                <w:szCs w:val="24"/>
                <w:lang w:val="ru-RU"/>
              </w:rPr>
            </w:pPr>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2.</w:t>
            </w:r>
          </w:p>
        </w:tc>
        <w:tc>
          <w:tcPr>
            <w:tcW w:w="4395" w:type="dxa"/>
          </w:tcPr>
          <w:p w:rsidR="005B30E8" w:rsidRDefault="005B30E8" w:rsidP="00044C89">
            <w:pPr>
              <w:pStyle w:val="aff1"/>
              <w:jc w:val="left"/>
              <w:rPr>
                <w:rFonts w:ascii="Times New Roman" w:hAnsi="Times New Roman" w:cs="Times New Roman"/>
                <w:sz w:val="24"/>
                <w:szCs w:val="24"/>
                <w:lang w:val="ru-RU"/>
              </w:rPr>
            </w:pPr>
            <w:r w:rsidRPr="006847C7">
              <w:rPr>
                <w:rFonts w:ascii="Times New Roman" w:hAnsi="Times New Roman" w:cs="Times New Roman"/>
                <w:sz w:val="24"/>
                <w:szCs w:val="24"/>
                <w:lang w:val="ru-RU"/>
              </w:rPr>
              <w:t>Доля оплаченных свидетельств на приобретение жилья в общем количестве свидетельств на приобретение жилья,  выданных молодым семьям</w:t>
            </w:r>
          </w:p>
          <w:p w:rsidR="005B30E8" w:rsidRPr="00256882" w:rsidRDefault="005B30E8" w:rsidP="00044C89">
            <w:pPr>
              <w:rPr>
                <w:lang w:val="ru-RU"/>
              </w:rPr>
            </w:pPr>
          </w:p>
        </w:tc>
        <w:tc>
          <w:tcPr>
            <w:tcW w:w="1292" w:type="dxa"/>
          </w:tcPr>
          <w:p w:rsidR="005B30E8" w:rsidRPr="007F0FEF" w:rsidRDefault="005B30E8" w:rsidP="00044C89">
            <w:pPr>
              <w:pStyle w:val="aff1"/>
              <w:jc w:val="center"/>
              <w:rPr>
                <w:rFonts w:ascii="Times New Roman" w:hAnsi="Times New Roman" w:cs="Times New Roman"/>
                <w:sz w:val="24"/>
                <w:szCs w:val="24"/>
              </w:rPr>
            </w:pPr>
            <w:r w:rsidRPr="007F0FEF">
              <w:rPr>
                <w:rFonts w:ascii="Times New Roman" w:hAnsi="Times New Roman" w:cs="Times New Roman"/>
                <w:sz w:val="24"/>
                <w:szCs w:val="24"/>
              </w:rPr>
              <w:t>%</w:t>
            </w:r>
          </w:p>
        </w:tc>
        <w:tc>
          <w:tcPr>
            <w:tcW w:w="5228" w:type="dxa"/>
          </w:tcPr>
          <w:p w:rsidR="005B30E8" w:rsidRPr="007F0FEF" w:rsidRDefault="005B30E8" w:rsidP="00044C89">
            <w:pPr>
              <w:spacing w:line="240" w:lineRule="exact"/>
              <w:rPr>
                <w:rFonts w:ascii="Times New Roman" w:hAnsi="Times New Roman" w:cs="Times New Roman"/>
                <w:sz w:val="24"/>
                <w:szCs w:val="24"/>
              </w:rPr>
            </w:pPr>
            <w:proofErr w:type="spellStart"/>
            <w:r w:rsidRPr="007F0FEF">
              <w:rPr>
                <w:rFonts w:ascii="Times New Roman" w:hAnsi="Times New Roman" w:cs="Times New Roman"/>
                <w:sz w:val="24"/>
                <w:szCs w:val="24"/>
              </w:rPr>
              <w:t>Данные</w:t>
            </w:r>
            <w:proofErr w:type="spellEnd"/>
            <w:r w:rsidRPr="007F0FEF">
              <w:rPr>
                <w:rFonts w:ascii="Times New Roman" w:hAnsi="Times New Roman" w:cs="Times New Roman"/>
                <w:sz w:val="24"/>
                <w:szCs w:val="24"/>
              </w:rPr>
              <w:t xml:space="preserve">, </w:t>
            </w:r>
            <w:proofErr w:type="spellStart"/>
            <w:r w:rsidRPr="007F0FEF">
              <w:rPr>
                <w:rFonts w:ascii="Times New Roman" w:hAnsi="Times New Roman" w:cs="Times New Roman"/>
                <w:sz w:val="24"/>
                <w:szCs w:val="24"/>
              </w:rPr>
              <w:t>предоставленныеООБиСР</w:t>
            </w:r>
            <w:proofErr w:type="spellEnd"/>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7E29B5" w:rsidTr="008D0985">
        <w:tc>
          <w:tcPr>
            <w:tcW w:w="14709" w:type="dxa"/>
            <w:gridSpan w:val="5"/>
          </w:tcPr>
          <w:p w:rsidR="008D0985" w:rsidRDefault="005B30E8" w:rsidP="00044C89">
            <w:pPr>
              <w:jc w:val="center"/>
              <w:rPr>
                <w:rFonts w:ascii="Times New Roman" w:hAnsi="Times New Roman" w:cs="Times New Roman"/>
                <w:b/>
                <w:sz w:val="24"/>
                <w:szCs w:val="24"/>
                <w:lang w:val="ru-RU"/>
              </w:rPr>
            </w:pPr>
            <w:r w:rsidRPr="006847C7">
              <w:rPr>
                <w:rFonts w:ascii="Times New Roman" w:hAnsi="Times New Roman" w:cs="Times New Roman"/>
                <w:b/>
                <w:sz w:val="24"/>
                <w:szCs w:val="24"/>
                <w:lang w:val="ru-RU"/>
              </w:rPr>
              <w:t xml:space="preserve">Подпрограмма « Модернизация и  развитие коммунального хозяйства </w:t>
            </w:r>
            <w:proofErr w:type="gramStart"/>
            <w:r w:rsidRPr="006847C7">
              <w:rPr>
                <w:rFonts w:ascii="Times New Roman" w:hAnsi="Times New Roman" w:cs="Times New Roman"/>
                <w:b/>
                <w:sz w:val="24"/>
                <w:szCs w:val="24"/>
                <w:lang w:val="ru-RU"/>
              </w:rPr>
              <w:t>в</w:t>
            </w:r>
            <w:proofErr w:type="gramEnd"/>
            <w:r w:rsidRPr="006847C7">
              <w:rPr>
                <w:rFonts w:ascii="Times New Roman" w:hAnsi="Times New Roman" w:cs="Times New Roman"/>
                <w:b/>
                <w:sz w:val="24"/>
                <w:szCs w:val="24"/>
                <w:lang w:val="ru-RU"/>
              </w:rPr>
              <w:t xml:space="preserve"> Советском</w:t>
            </w:r>
          </w:p>
          <w:p w:rsidR="005B30E8" w:rsidRDefault="00770A19" w:rsidP="00044C89">
            <w:pPr>
              <w:jc w:val="center"/>
              <w:rPr>
                <w:rFonts w:ascii="Times New Roman" w:hAnsi="Times New Roman" w:cs="Times New Roman"/>
                <w:b/>
                <w:sz w:val="24"/>
                <w:szCs w:val="24"/>
                <w:lang w:val="ru-RU"/>
              </w:rPr>
            </w:pPr>
            <w:proofErr w:type="gramStart"/>
            <w:r>
              <w:rPr>
                <w:rFonts w:ascii="Times New Roman" w:hAnsi="Times New Roman" w:cs="Times New Roman"/>
                <w:b/>
                <w:sz w:val="24"/>
                <w:szCs w:val="24"/>
                <w:lang w:val="ru-RU"/>
              </w:rPr>
              <w:t>муниципальном</w:t>
            </w:r>
            <w:r w:rsidR="005B30E8" w:rsidRPr="006847C7">
              <w:rPr>
                <w:rFonts w:ascii="Times New Roman" w:hAnsi="Times New Roman" w:cs="Times New Roman"/>
                <w:b/>
                <w:sz w:val="24"/>
                <w:szCs w:val="24"/>
                <w:lang w:val="ru-RU"/>
              </w:rPr>
              <w:t xml:space="preserve"> округе Ставропольского края»</w:t>
            </w:r>
            <w:proofErr w:type="gramEnd"/>
          </w:p>
          <w:p w:rsidR="008D0985" w:rsidRPr="006847C7" w:rsidRDefault="008D0985" w:rsidP="00044C89">
            <w:pPr>
              <w:jc w:val="center"/>
              <w:rPr>
                <w:rFonts w:ascii="Times New Roman" w:hAnsi="Times New Roman" w:cs="Times New Roman"/>
                <w:sz w:val="24"/>
                <w:szCs w:val="24"/>
                <w:lang w:val="ru-RU"/>
              </w:rPr>
            </w:pPr>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3.</w:t>
            </w:r>
          </w:p>
        </w:tc>
        <w:tc>
          <w:tcPr>
            <w:tcW w:w="4395" w:type="dxa"/>
          </w:tcPr>
          <w:p w:rsidR="005B30E8" w:rsidRPr="007F0FEF" w:rsidRDefault="005B30E8" w:rsidP="00044C89">
            <w:pPr>
              <w:pStyle w:val="ConsPlusCell"/>
              <w:jc w:val="both"/>
              <w:rPr>
                <w:rFonts w:ascii="Times New Roman" w:hAnsi="Times New Roman" w:cs="Times New Roman"/>
                <w:spacing w:val="-2"/>
                <w:sz w:val="24"/>
                <w:szCs w:val="24"/>
              </w:rPr>
            </w:pPr>
            <w:r w:rsidRPr="007F0FEF">
              <w:rPr>
                <w:rFonts w:ascii="Times New Roman" w:hAnsi="Times New Roman" w:cs="Times New Roman"/>
                <w:sz w:val="24"/>
                <w:szCs w:val="24"/>
              </w:rPr>
              <w:t>Общее количество котельных</w:t>
            </w:r>
          </w:p>
        </w:tc>
        <w:tc>
          <w:tcPr>
            <w:tcW w:w="1292" w:type="dxa"/>
          </w:tcPr>
          <w:p w:rsidR="005B30E8" w:rsidRPr="007F0FEF" w:rsidRDefault="005B30E8" w:rsidP="00044C89">
            <w:pPr>
              <w:pStyle w:val="ConsPlusNormal"/>
              <w:ind w:firstLine="0"/>
              <w:jc w:val="center"/>
              <w:rPr>
                <w:rFonts w:ascii="Times New Roman" w:hAnsi="Times New Roman" w:cs="Times New Roman"/>
                <w:sz w:val="24"/>
                <w:szCs w:val="24"/>
              </w:rPr>
            </w:pPr>
            <w:r w:rsidRPr="007F0FEF">
              <w:rPr>
                <w:rFonts w:ascii="Times New Roman" w:hAnsi="Times New Roman" w:cs="Times New Roman"/>
                <w:sz w:val="24"/>
                <w:szCs w:val="24"/>
              </w:rPr>
              <w:t>ед.</w:t>
            </w:r>
          </w:p>
        </w:tc>
        <w:tc>
          <w:tcPr>
            <w:tcW w:w="5228" w:type="dxa"/>
          </w:tcPr>
          <w:p w:rsidR="005B30E8" w:rsidRDefault="005B30E8" w:rsidP="00044C89">
            <w:pPr>
              <w:pStyle w:val="ConsPlusCell"/>
              <w:spacing w:line="240" w:lineRule="exact"/>
              <w:rPr>
                <w:rFonts w:ascii="Times New Roman" w:hAnsi="Times New Roman" w:cs="Times New Roman"/>
                <w:sz w:val="24"/>
                <w:szCs w:val="24"/>
              </w:rPr>
            </w:pPr>
            <w:r w:rsidRPr="007F0FEF">
              <w:rPr>
                <w:rFonts w:ascii="Times New Roman" w:hAnsi="Times New Roman" w:cs="Times New Roman"/>
                <w:sz w:val="24"/>
                <w:szCs w:val="24"/>
              </w:rPr>
              <w:t>Данные, предоставленные  Государственным унитарным предприятием Ставропольского края «Ставропольский краевой комплекс» Советский филиал ГУП СК «</w:t>
            </w:r>
            <w:proofErr w:type="spellStart"/>
            <w:r w:rsidRPr="007F0FEF">
              <w:rPr>
                <w:rFonts w:ascii="Times New Roman" w:hAnsi="Times New Roman" w:cs="Times New Roman"/>
                <w:sz w:val="24"/>
                <w:szCs w:val="24"/>
              </w:rPr>
              <w:t>Крайтеплоэнерго</w:t>
            </w:r>
            <w:proofErr w:type="spellEnd"/>
            <w:r w:rsidRPr="007F0FEF">
              <w:rPr>
                <w:rFonts w:ascii="Times New Roman" w:hAnsi="Times New Roman" w:cs="Times New Roman"/>
                <w:sz w:val="24"/>
                <w:szCs w:val="24"/>
              </w:rPr>
              <w:t>»</w:t>
            </w:r>
          </w:p>
          <w:p w:rsidR="005B30E8" w:rsidRPr="007F0FEF" w:rsidRDefault="005B30E8" w:rsidP="00044C89">
            <w:pPr>
              <w:pStyle w:val="ConsPlusCell"/>
              <w:spacing w:line="240" w:lineRule="exact"/>
              <w:rPr>
                <w:rFonts w:ascii="Times New Roman" w:hAnsi="Times New Roman" w:cs="Times New Roman"/>
                <w:sz w:val="24"/>
                <w:szCs w:val="24"/>
              </w:rPr>
            </w:pPr>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p w:rsidR="005B30E8" w:rsidRPr="007F0FEF" w:rsidRDefault="005B30E8" w:rsidP="00044C89">
            <w:pPr>
              <w:jc w:val="both"/>
              <w:rPr>
                <w:rFonts w:ascii="Times New Roman" w:hAnsi="Times New Roman" w:cs="Times New Roman"/>
                <w:sz w:val="24"/>
                <w:szCs w:val="24"/>
              </w:rPr>
            </w:pPr>
          </w:p>
          <w:p w:rsidR="005B30E8" w:rsidRPr="007F0FEF" w:rsidRDefault="005B30E8" w:rsidP="00044C89">
            <w:pPr>
              <w:jc w:val="both"/>
              <w:rPr>
                <w:rFonts w:ascii="Times New Roman" w:hAnsi="Times New Roman" w:cs="Times New Roman"/>
                <w:sz w:val="24"/>
                <w:szCs w:val="24"/>
              </w:rPr>
            </w:pPr>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4.</w:t>
            </w:r>
          </w:p>
        </w:tc>
        <w:tc>
          <w:tcPr>
            <w:tcW w:w="4395" w:type="dxa"/>
          </w:tcPr>
          <w:p w:rsidR="005B30E8" w:rsidRPr="007F0FEF" w:rsidRDefault="005B30E8" w:rsidP="00044C89">
            <w:pPr>
              <w:pStyle w:val="ConsPlusCell"/>
              <w:rPr>
                <w:rFonts w:ascii="Times New Roman" w:hAnsi="Times New Roman" w:cs="Times New Roman"/>
                <w:sz w:val="24"/>
                <w:szCs w:val="24"/>
              </w:rPr>
            </w:pPr>
            <w:r w:rsidRPr="007F0FEF">
              <w:rPr>
                <w:rFonts w:ascii="Times New Roman" w:hAnsi="Times New Roman" w:cs="Times New Roman"/>
                <w:sz w:val="24"/>
                <w:szCs w:val="24"/>
              </w:rPr>
              <w:t>Доля реконструированных котельных в общем количестве котельных</w:t>
            </w:r>
          </w:p>
          <w:p w:rsidR="005B30E8" w:rsidRPr="007F0FEF" w:rsidRDefault="005B30E8" w:rsidP="00044C89">
            <w:pPr>
              <w:pStyle w:val="ConsPlusCell"/>
              <w:rPr>
                <w:rFonts w:ascii="Times New Roman" w:hAnsi="Times New Roman" w:cs="Times New Roman"/>
                <w:spacing w:val="-2"/>
                <w:sz w:val="24"/>
                <w:szCs w:val="24"/>
              </w:rPr>
            </w:pPr>
          </w:p>
        </w:tc>
        <w:tc>
          <w:tcPr>
            <w:tcW w:w="1292" w:type="dxa"/>
          </w:tcPr>
          <w:p w:rsidR="005B30E8" w:rsidRPr="007F0FEF" w:rsidRDefault="005B30E8" w:rsidP="00044C89">
            <w:pPr>
              <w:pStyle w:val="ConsPlusNormal"/>
              <w:ind w:firstLine="0"/>
              <w:jc w:val="center"/>
              <w:rPr>
                <w:rFonts w:ascii="Times New Roman" w:hAnsi="Times New Roman" w:cs="Times New Roman"/>
                <w:sz w:val="24"/>
                <w:szCs w:val="24"/>
              </w:rPr>
            </w:pPr>
            <w:r w:rsidRPr="007F0FEF">
              <w:rPr>
                <w:rFonts w:ascii="Times New Roman" w:hAnsi="Times New Roman" w:cs="Times New Roman"/>
                <w:sz w:val="24"/>
                <w:szCs w:val="24"/>
              </w:rPr>
              <w:t>%</w:t>
            </w:r>
          </w:p>
        </w:tc>
        <w:tc>
          <w:tcPr>
            <w:tcW w:w="5228" w:type="dxa"/>
          </w:tcPr>
          <w:p w:rsidR="005B30E8" w:rsidRDefault="005B30E8" w:rsidP="00044C89">
            <w:pPr>
              <w:spacing w:line="240" w:lineRule="exact"/>
              <w:rPr>
                <w:rFonts w:ascii="Times New Roman" w:hAnsi="Times New Roman" w:cs="Times New Roman"/>
                <w:sz w:val="24"/>
                <w:szCs w:val="24"/>
                <w:lang w:val="ru-RU"/>
              </w:rPr>
            </w:pPr>
            <w:r w:rsidRPr="006847C7">
              <w:rPr>
                <w:rFonts w:ascii="Times New Roman" w:hAnsi="Times New Roman" w:cs="Times New Roman"/>
                <w:sz w:val="24"/>
                <w:szCs w:val="24"/>
                <w:lang w:val="ru-RU"/>
              </w:rPr>
              <w:t>Данные, предоставленные  Государственным унитарным предприятием Ставропольского края «Ставропольский краевой комплекс</w:t>
            </w:r>
            <w:proofErr w:type="gramStart"/>
            <w:r w:rsidRPr="006847C7">
              <w:rPr>
                <w:rFonts w:ascii="Times New Roman" w:hAnsi="Times New Roman" w:cs="Times New Roman"/>
                <w:sz w:val="24"/>
                <w:szCs w:val="24"/>
                <w:lang w:val="ru-RU"/>
              </w:rPr>
              <w:t>»С</w:t>
            </w:r>
            <w:proofErr w:type="gramEnd"/>
            <w:r w:rsidRPr="006847C7">
              <w:rPr>
                <w:rFonts w:ascii="Times New Roman" w:hAnsi="Times New Roman" w:cs="Times New Roman"/>
                <w:sz w:val="24"/>
                <w:szCs w:val="24"/>
                <w:lang w:val="ru-RU"/>
              </w:rPr>
              <w:t>оветский филиал ГУП СК «</w:t>
            </w:r>
            <w:proofErr w:type="spellStart"/>
            <w:r w:rsidRPr="006847C7">
              <w:rPr>
                <w:rFonts w:ascii="Times New Roman" w:hAnsi="Times New Roman" w:cs="Times New Roman"/>
                <w:sz w:val="24"/>
                <w:szCs w:val="24"/>
                <w:lang w:val="ru-RU"/>
              </w:rPr>
              <w:t>Крайтеплоэнерго</w:t>
            </w:r>
            <w:proofErr w:type="spellEnd"/>
            <w:r w:rsidRPr="006847C7">
              <w:rPr>
                <w:rFonts w:ascii="Times New Roman" w:hAnsi="Times New Roman" w:cs="Times New Roman"/>
                <w:sz w:val="24"/>
                <w:szCs w:val="24"/>
                <w:lang w:val="ru-RU"/>
              </w:rPr>
              <w:t>»</w:t>
            </w:r>
          </w:p>
          <w:p w:rsidR="005B30E8" w:rsidRPr="006847C7" w:rsidRDefault="005B30E8" w:rsidP="00044C89">
            <w:pPr>
              <w:spacing w:line="240" w:lineRule="exact"/>
              <w:rPr>
                <w:rFonts w:ascii="Times New Roman" w:hAnsi="Times New Roman" w:cs="Times New Roman"/>
                <w:sz w:val="24"/>
                <w:szCs w:val="24"/>
                <w:lang w:val="ru-RU"/>
              </w:rPr>
            </w:pPr>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5.</w:t>
            </w:r>
          </w:p>
        </w:tc>
        <w:tc>
          <w:tcPr>
            <w:tcW w:w="4395" w:type="dxa"/>
          </w:tcPr>
          <w:p w:rsidR="005B30E8" w:rsidRPr="006847C7" w:rsidRDefault="005B30E8" w:rsidP="00044C89">
            <w:pPr>
              <w:suppressAutoHyphens/>
              <w:autoSpaceDE w:val="0"/>
              <w:autoSpaceDN w:val="0"/>
              <w:adjustRightInd w:val="0"/>
              <w:jc w:val="both"/>
              <w:rPr>
                <w:rFonts w:ascii="Times New Roman" w:hAnsi="Times New Roman" w:cs="Times New Roman"/>
                <w:sz w:val="24"/>
                <w:szCs w:val="24"/>
                <w:lang w:val="ru-RU"/>
              </w:rPr>
            </w:pPr>
            <w:r w:rsidRPr="006847C7">
              <w:rPr>
                <w:rFonts w:ascii="Times New Roman" w:eastAsia="Calibri" w:hAnsi="Times New Roman" w:cs="Times New Roman"/>
                <w:sz w:val="24"/>
                <w:szCs w:val="24"/>
                <w:lang w:val="ru-RU"/>
              </w:rPr>
              <w:t xml:space="preserve">Количество населения, пользующегося услугой  вывоза </w:t>
            </w:r>
            <w:r>
              <w:rPr>
                <w:rFonts w:ascii="Times New Roman" w:eastAsia="Calibri" w:hAnsi="Times New Roman" w:cs="Times New Roman"/>
                <w:sz w:val="24"/>
                <w:szCs w:val="24"/>
                <w:lang w:val="ru-RU"/>
              </w:rPr>
              <w:t>ТКО</w:t>
            </w:r>
          </w:p>
        </w:tc>
        <w:tc>
          <w:tcPr>
            <w:tcW w:w="1292" w:type="dxa"/>
          </w:tcPr>
          <w:p w:rsidR="005B30E8" w:rsidRPr="007F0FEF" w:rsidRDefault="005B30E8" w:rsidP="00044C89">
            <w:pPr>
              <w:jc w:val="center"/>
              <w:rPr>
                <w:rFonts w:ascii="Times New Roman" w:hAnsi="Times New Roman" w:cs="Times New Roman"/>
                <w:sz w:val="24"/>
                <w:szCs w:val="24"/>
              </w:rPr>
            </w:pPr>
            <w:proofErr w:type="spellStart"/>
            <w:proofErr w:type="gramStart"/>
            <w:r w:rsidRPr="007F0FEF">
              <w:rPr>
                <w:rFonts w:ascii="Times New Roman" w:hAnsi="Times New Roman" w:cs="Times New Roman"/>
                <w:sz w:val="24"/>
                <w:szCs w:val="24"/>
              </w:rPr>
              <w:t>чел</w:t>
            </w:r>
            <w:proofErr w:type="spellEnd"/>
            <w:proofErr w:type="gramEnd"/>
            <w:r w:rsidRPr="007F0FEF">
              <w:rPr>
                <w:rFonts w:ascii="Times New Roman" w:hAnsi="Times New Roman" w:cs="Times New Roman"/>
                <w:sz w:val="24"/>
                <w:szCs w:val="24"/>
              </w:rPr>
              <w:t>.</w:t>
            </w:r>
          </w:p>
        </w:tc>
        <w:tc>
          <w:tcPr>
            <w:tcW w:w="5228" w:type="dxa"/>
          </w:tcPr>
          <w:p w:rsidR="005B30E8" w:rsidRDefault="005B30E8" w:rsidP="00044C89">
            <w:pPr>
              <w:rPr>
                <w:rFonts w:ascii="Times New Roman" w:hAnsi="Times New Roman" w:cs="Times New Roman"/>
                <w:sz w:val="24"/>
                <w:szCs w:val="24"/>
                <w:lang w:val="ru-RU"/>
              </w:rPr>
            </w:pPr>
            <w:proofErr w:type="gramStart"/>
            <w:r w:rsidRPr="006847C7">
              <w:rPr>
                <w:rFonts w:ascii="Times New Roman" w:hAnsi="Times New Roman" w:cs="Times New Roman"/>
                <w:sz w:val="24"/>
                <w:szCs w:val="24"/>
                <w:lang w:val="ru-RU"/>
              </w:rPr>
              <w:t>Данные, предоставленные «Советским зональным центром (</w:t>
            </w:r>
            <w:proofErr w:type="spellStart"/>
            <w:r w:rsidRPr="006847C7">
              <w:rPr>
                <w:rFonts w:ascii="Times New Roman" w:hAnsi="Times New Roman" w:cs="Times New Roman"/>
                <w:sz w:val="24"/>
                <w:szCs w:val="24"/>
                <w:lang w:val="ru-RU"/>
              </w:rPr>
              <w:t>отходоперерабатывающий</w:t>
            </w:r>
            <w:proofErr w:type="spellEnd"/>
            <w:r w:rsidRPr="006847C7">
              <w:rPr>
                <w:rFonts w:ascii="Times New Roman" w:hAnsi="Times New Roman" w:cs="Times New Roman"/>
                <w:sz w:val="24"/>
                <w:szCs w:val="24"/>
                <w:lang w:val="ru-RU"/>
              </w:rPr>
              <w:t xml:space="preserve"> комплекс)» ООО «Ставропольское управление отходами)</w:t>
            </w:r>
            <w:proofErr w:type="gramEnd"/>
          </w:p>
          <w:p w:rsidR="005B30E8" w:rsidRPr="006847C7" w:rsidRDefault="005B30E8" w:rsidP="00044C89">
            <w:pPr>
              <w:rPr>
                <w:rFonts w:ascii="Times New Roman" w:hAnsi="Times New Roman" w:cs="Times New Roman"/>
                <w:sz w:val="24"/>
                <w:szCs w:val="24"/>
                <w:lang w:val="ru-RU"/>
              </w:rPr>
            </w:pPr>
          </w:p>
        </w:tc>
        <w:tc>
          <w:tcPr>
            <w:tcW w:w="3254" w:type="dxa"/>
          </w:tcPr>
          <w:p w:rsidR="005B30E8" w:rsidRPr="007F0FEF" w:rsidRDefault="005B30E8" w:rsidP="00044C89">
            <w:pPr>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6.</w:t>
            </w:r>
          </w:p>
        </w:tc>
        <w:tc>
          <w:tcPr>
            <w:tcW w:w="4395" w:type="dxa"/>
          </w:tcPr>
          <w:p w:rsidR="005B30E8" w:rsidRDefault="005B30E8" w:rsidP="00044C89">
            <w:pPr>
              <w:pStyle w:val="ConsPlusCell"/>
              <w:rPr>
                <w:rFonts w:ascii="Times New Roman" w:hAnsi="Times New Roman" w:cs="Times New Roman"/>
                <w:sz w:val="24"/>
                <w:szCs w:val="24"/>
              </w:rPr>
            </w:pPr>
            <w:r w:rsidRPr="007F0FEF">
              <w:rPr>
                <w:rFonts w:ascii="Times New Roman" w:hAnsi="Times New Roman" w:cs="Times New Roman"/>
                <w:sz w:val="24"/>
                <w:szCs w:val="24"/>
              </w:rPr>
              <w:t xml:space="preserve">Удельный вес ТКО, </w:t>
            </w:r>
            <w:proofErr w:type="spellStart"/>
            <w:r w:rsidRPr="007F0FEF">
              <w:rPr>
                <w:rFonts w:ascii="Times New Roman" w:hAnsi="Times New Roman" w:cs="Times New Roman"/>
                <w:sz w:val="24"/>
                <w:szCs w:val="24"/>
              </w:rPr>
              <w:lastRenderedPageBreak/>
              <w:t>переработанныхмежмуниципальным</w:t>
            </w:r>
            <w:proofErr w:type="spellEnd"/>
            <w:r w:rsidRPr="007F0FEF">
              <w:rPr>
                <w:rFonts w:ascii="Times New Roman" w:hAnsi="Times New Roman" w:cs="Times New Roman"/>
                <w:sz w:val="24"/>
                <w:szCs w:val="24"/>
              </w:rPr>
              <w:t xml:space="preserve"> зональным </w:t>
            </w:r>
            <w:proofErr w:type="spellStart"/>
            <w:r w:rsidRPr="007F0FEF">
              <w:rPr>
                <w:rFonts w:ascii="Times New Roman" w:hAnsi="Times New Roman" w:cs="Times New Roman"/>
                <w:sz w:val="24"/>
                <w:szCs w:val="24"/>
              </w:rPr>
              <w:t>отходо-перерабатывающим</w:t>
            </w:r>
            <w:proofErr w:type="spellEnd"/>
            <w:r w:rsidRPr="007F0FEF">
              <w:rPr>
                <w:rFonts w:ascii="Times New Roman" w:hAnsi="Times New Roman" w:cs="Times New Roman"/>
                <w:sz w:val="24"/>
                <w:szCs w:val="24"/>
              </w:rPr>
              <w:t xml:space="preserve"> комплексом, в общем объеме ТКО</w:t>
            </w:r>
          </w:p>
          <w:p w:rsidR="005B30E8" w:rsidRPr="007F0FEF" w:rsidRDefault="005B30E8" w:rsidP="00044C89">
            <w:pPr>
              <w:pStyle w:val="ConsPlusCell"/>
              <w:rPr>
                <w:rFonts w:ascii="Times New Roman" w:hAnsi="Times New Roman" w:cs="Times New Roman"/>
                <w:spacing w:val="-2"/>
                <w:sz w:val="24"/>
                <w:szCs w:val="24"/>
              </w:rPr>
            </w:pPr>
          </w:p>
        </w:tc>
        <w:tc>
          <w:tcPr>
            <w:tcW w:w="1292" w:type="dxa"/>
          </w:tcPr>
          <w:p w:rsidR="005B30E8" w:rsidRPr="007F0FEF" w:rsidRDefault="005B30E8" w:rsidP="00044C89">
            <w:pPr>
              <w:pStyle w:val="ConsPlusNormal"/>
              <w:ind w:firstLine="0"/>
              <w:jc w:val="center"/>
              <w:rPr>
                <w:rFonts w:ascii="Times New Roman" w:hAnsi="Times New Roman" w:cs="Times New Roman"/>
                <w:sz w:val="24"/>
                <w:szCs w:val="24"/>
              </w:rPr>
            </w:pPr>
            <w:r w:rsidRPr="007F0FEF">
              <w:rPr>
                <w:rFonts w:ascii="Times New Roman" w:hAnsi="Times New Roman" w:cs="Times New Roman"/>
                <w:sz w:val="24"/>
                <w:szCs w:val="24"/>
              </w:rPr>
              <w:lastRenderedPageBreak/>
              <w:t>%</w:t>
            </w:r>
          </w:p>
        </w:tc>
        <w:tc>
          <w:tcPr>
            <w:tcW w:w="5228" w:type="dxa"/>
          </w:tcPr>
          <w:p w:rsidR="005B30E8" w:rsidRPr="007F0FEF" w:rsidRDefault="005B30E8" w:rsidP="00044C89">
            <w:pPr>
              <w:pStyle w:val="ConsPlusNonformat"/>
              <w:spacing w:line="240" w:lineRule="exact"/>
              <w:jc w:val="both"/>
              <w:rPr>
                <w:rFonts w:ascii="Times New Roman" w:hAnsi="Times New Roman" w:cs="Times New Roman"/>
                <w:sz w:val="24"/>
                <w:szCs w:val="24"/>
              </w:rPr>
            </w:pPr>
            <w:r w:rsidRPr="007F0FEF">
              <w:rPr>
                <w:rFonts w:ascii="Times New Roman" w:hAnsi="Times New Roman" w:cs="Times New Roman"/>
                <w:sz w:val="24"/>
                <w:szCs w:val="24"/>
              </w:rPr>
              <w:t>Данные, предоставленные ООО «Ставропольское управление отходами»</w:t>
            </w:r>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lastRenderedPageBreak/>
              <w:t>7.</w:t>
            </w:r>
          </w:p>
        </w:tc>
        <w:tc>
          <w:tcPr>
            <w:tcW w:w="4395" w:type="dxa"/>
          </w:tcPr>
          <w:p w:rsidR="005B30E8" w:rsidRDefault="005B30E8" w:rsidP="00044C89">
            <w:pPr>
              <w:autoSpaceDE w:val="0"/>
              <w:autoSpaceDN w:val="0"/>
              <w:adjustRightInd w:val="0"/>
              <w:rPr>
                <w:rFonts w:ascii="Times New Roman" w:hAnsi="Times New Roman" w:cs="Times New Roman"/>
                <w:sz w:val="24"/>
                <w:szCs w:val="24"/>
                <w:lang w:val="ru-RU"/>
              </w:rPr>
            </w:pPr>
            <w:r w:rsidRPr="006847C7">
              <w:rPr>
                <w:rFonts w:ascii="Times New Roman" w:hAnsi="Times New Roman" w:cs="Times New Roman"/>
                <w:sz w:val="24"/>
                <w:szCs w:val="24"/>
                <w:lang w:val="ru-RU"/>
              </w:rPr>
              <w:t>Количество улиц, охваченных регулярной уборкой, по отношению к общему количеству улиц</w:t>
            </w:r>
          </w:p>
          <w:p w:rsidR="005B30E8" w:rsidRPr="006847C7" w:rsidRDefault="005B30E8" w:rsidP="00044C89">
            <w:pPr>
              <w:autoSpaceDE w:val="0"/>
              <w:autoSpaceDN w:val="0"/>
              <w:adjustRightInd w:val="0"/>
              <w:rPr>
                <w:rFonts w:ascii="Times New Roman" w:hAnsi="Times New Roman" w:cs="Times New Roman"/>
                <w:sz w:val="24"/>
                <w:szCs w:val="24"/>
                <w:lang w:val="ru-RU"/>
              </w:rPr>
            </w:pPr>
          </w:p>
        </w:tc>
        <w:tc>
          <w:tcPr>
            <w:tcW w:w="1292" w:type="dxa"/>
          </w:tcPr>
          <w:p w:rsidR="005B30E8" w:rsidRPr="007F0FEF" w:rsidRDefault="005B30E8" w:rsidP="00044C89">
            <w:pPr>
              <w:pStyle w:val="ConsPlusCell"/>
              <w:jc w:val="center"/>
              <w:rPr>
                <w:rFonts w:ascii="Times New Roman" w:hAnsi="Times New Roman" w:cs="Times New Roman"/>
                <w:sz w:val="24"/>
                <w:szCs w:val="24"/>
              </w:rPr>
            </w:pPr>
            <w:r w:rsidRPr="007F0FEF">
              <w:rPr>
                <w:rFonts w:ascii="Times New Roman" w:hAnsi="Times New Roman" w:cs="Times New Roman"/>
                <w:sz w:val="24"/>
                <w:szCs w:val="24"/>
              </w:rPr>
              <w:t>%</w:t>
            </w:r>
          </w:p>
        </w:tc>
        <w:tc>
          <w:tcPr>
            <w:tcW w:w="5228" w:type="dxa"/>
          </w:tcPr>
          <w:p w:rsidR="005B30E8" w:rsidRPr="007F0FEF" w:rsidRDefault="005B30E8" w:rsidP="00044C89">
            <w:pPr>
              <w:pStyle w:val="aff0"/>
              <w:spacing w:line="240" w:lineRule="exact"/>
              <w:rPr>
                <w:rFonts w:ascii="Times New Roman" w:hAnsi="Times New Roman" w:cs="Times New Roman"/>
                <w:sz w:val="24"/>
                <w:szCs w:val="24"/>
                <w:lang w:val="ru-RU"/>
              </w:rPr>
            </w:pPr>
            <w:r w:rsidRPr="007F0FEF">
              <w:rPr>
                <w:rFonts w:ascii="Times New Roman" w:hAnsi="Times New Roman" w:cs="Times New Roman"/>
                <w:sz w:val="24"/>
                <w:szCs w:val="24"/>
                <w:lang w:val="ru-RU"/>
              </w:rPr>
              <w:t xml:space="preserve">Данные, предоставляемые </w:t>
            </w:r>
            <w:proofErr w:type="spellStart"/>
            <w:r w:rsidRPr="007F0FEF">
              <w:rPr>
                <w:rFonts w:ascii="Times New Roman" w:hAnsi="Times New Roman" w:cs="Times New Roman"/>
                <w:sz w:val="24"/>
                <w:szCs w:val="24"/>
                <w:lang w:val="ru-RU"/>
              </w:rPr>
              <w:t>ОГТиМХ</w:t>
            </w:r>
            <w:proofErr w:type="spellEnd"/>
            <w:r w:rsidRPr="007F0FEF">
              <w:rPr>
                <w:rFonts w:ascii="Times New Roman" w:hAnsi="Times New Roman" w:cs="Times New Roman"/>
                <w:sz w:val="24"/>
                <w:szCs w:val="24"/>
                <w:lang w:val="ru-RU"/>
              </w:rPr>
              <w:t xml:space="preserve"> и ТО</w:t>
            </w:r>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8.</w:t>
            </w:r>
          </w:p>
        </w:tc>
        <w:tc>
          <w:tcPr>
            <w:tcW w:w="4395" w:type="dxa"/>
          </w:tcPr>
          <w:p w:rsidR="005B30E8" w:rsidRDefault="005B30E8" w:rsidP="00044C89">
            <w:pPr>
              <w:pStyle w:val="ConsPlusCell"/>
              <w:rPr>
                <w:rFonts w:ascii="Times New Roman" w:hAnsi="Times New Roman" w:cs="Times New Roman"/>
                <w:sz w:val="24"/>
                <w:szCs w:val="24"/>
              </w:rPr>
            </w:pPr>
            <w:r w:rsidRPr="007F0FEF">
              <w:rPr>
                <w:rFonts w:ascii="Times New Roman" w:hAnsi="Times New Roman" w:cs="Times New Roman"/>
                <w:sz w:val="24"/>
                <w:szCs w:val="24"/>
              </w:rPr>
              <w:t>Количество убранных стихийных свалок</w:t>
            </w:r>
          </w:p>
          <w:p w:rsidR="005B30E8" w:rsidRPr="007F0FEF" w:rsidRDefault="005B30E8" w:rsidP="00044C89">
            <w:pPr>
              <w:pStyle w:val="ConsPlusCell"/>
              <w:rPr>
                <w:rFonts w:ascii="Times New Roman" w:hAnsi="Times New Roman" w:cs="Times New Roman"/>
                <w:sz w:val="24"/>
                <w:szCs w:val="24"/>
              </w:rPr>
            </w:pPr>
          </w:p>
        </w:tc>
        <w:tc>
          <w:tcPr>
            <w:tcW w:w="1292" w:type="dxa"/>
          </w:tcPr>
          <w:p w:rsidR="005B30E8" w:rsidRPr="007F0FEF" w:rsidRDefault="005B30E8" w:rsidP="00044C89">
            <w:pPr>
              <w:pStyle w:val="ConsPlusNormal"/>
              <w:ind w:firstLine="0"/>
              <w:jc w:val="center"/>
              <w:rPr>
                <w:rFonts w:ascii="Times New Roman" w:hAnsi="Times New Roman" w:cs="Times New Roman"/>
                <w:sz w:val="24"/>
                <w:szCs w:val="24"/>
              </w:rPr>
            </w:pPr>
            <w:r w:rsidRPr="007F0FEF">
              <w:rPr>
                <w:rFonts w:ascii="Times New Roman" w:hAnsi="Times New Roman" w:cs="Times New Roman"/>
                <w:sz w:val="24"/>
                <w:szCs w:val="24"/>
              </w:rPr>
              <w:t>ед.</w:t>
            </w:r>
          </w:p>
        </w:tc>
        <w:tc>
          <w:tcPr>
            <w:tcW w:w="5228" w:type="dxa"/>
          </w:tcPr>
          <w:p w:rsidR="005B30E8" w:rsidRPr="007F0FEF" w:rsidRDefault="005B30E8" w:rsidP="00044C89">
            <w:pPr>
              <w:pStyle w:val="ConsPlusNonformat"/>
              <w:spacing w:line="240" w:lineRule="exact"/>
              <w:jc w:val="both"/>
              <w:rPr>
                <w:rFonts w:ascii="Times New Roman" w:hAnsi="Times New Roman" w:cs="Times New Roman"/>
                <w:sz w:val="24"/>
                <w:szCs w:val="24"/>
              </w:rPr>
            </w:pPr>
            <w:r w:rsidRPr="007F0FEF">
              <w:rPr>
                <w:rFonts w:ascii="Times New Roman" w:hAnsi="Times New Roman" w:cs="Times New Roman"/>
                <w:sz w:val="24"/>
                <w:szCs w:val="24"/>
              </w:rPr>
              <w:t xml:space="preserve">Данные, предоставляемые </w:t>
            </w:r>
            <w:proofErr w:type="spellStart"/>
            <w:r w:rsidRPr="007F0FEF">
              <w:rPr>
                <w:rFonts w:ascii="Times New Roman" w:hAnsi="Times New Roman" w:cs="Times New Roman"/>
                <w:sz w:val="24"/>
                <w:szCs w:val="24"/>
              </w:rPr>
              <w:t>ОГТиМХ</w:t>
            </w:r>
            <w:proofErr w:type="spellEnd"/>
            <w:r w:rsidRPr="007F0FEF">
              <w:rPr>
                <w:rFonts w:ascii="Times New Roman" w:hAnsi="Times New Roman" w:cs="Times New Roman"/>
                <w:sz w:val="24"/>
                <w:szCs w:val="24"/>
              </w:rPr>
              <w:t xml:space="preserve"> и ТО</w:t>
            </w:r>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C17856" w:rsidTr="008D0985">
        <w:tc>
          <w:tcPr>
            <w:tcW w:w="14709" w:type="dxa"/>
            <w:gridSpan w:val="5"/>
          </w:tcPr>
          <w:p w:rsidR="008D0985" w:rsidRDefault="005B30E8" w:rsidP="008D0985">
            <w:pPr>
              <w:pStyle w:val="ab"/>
              <w:ind w:left="1080"/>
              <w:jc w:val="center"/>
              <w:rPr>
                <w:rFonts w:ascii="Times New Roman" w:hAnsi="Times New Roman" w:cs="Times New Roman"/>
                <w:b/>
                <w:sz w:val="24"/>
                <w:szCs w:val="24"/>
                <w:lang w:val="ru-RU"/>
              </w:rPr>
            </w:pPr>
            <w:r w:rsidRPr="006847C7">
              <w:rPr>
                <w:rFonts w:ascii="Times New Roman" w:hAnsi="Times New Roman" w:cs="Times New Roman"/>
                <w:b/>
                <w:sz w:val="24"/>
                <w:szCs w:val="24"/>
                <w:lang w:val="ru-RU"/>
              </w:rPr>
              <w:t xml:space="preserve">Подпрограмма </w:t>
            </w:r>
            <w:r w:rsidRPr="006847C7">
              <w:rPr>
                <w:rFonts w:ascii="Times New Roman" w:hAnsi="Times New Roman" w:cs="Times New Roman"/>
                <w:b/>
                <w:spacing w:val="-4"/>
                <w:sz w:val="24"/>
                <w:szCs w:val="24"/>
                <w:lang w:val="ru-RU"/>
              </w:rPr>
              <w:t>«</w:t>
            </w:r>
            <w:r w:rsidRPr="006847C7">
              <w:rPr>
                <w:rFonts w:ascii="Times New Roman" w:hAnsi="Times New Roman" w:cs="Times New Roman"/>
                <w:b/>
                <w:sz w:val="24"/>
                <w:szCs w:val="24"/>
                <w:lang w:val="ru-RU"/>
              </w:rPr>
              <w:t>Содержание, текущий ремонт систем коммунальной инфраструктуры</w:t>
            </w:r>
          </w:p>
          <w:p w:rsidR="005B30E8" w:rsidRDefault="008D0985" w:rsidP="008D0985">
            <w:pPr>
              <w:pStyle w:val="ab"/>
              <w:ind w:left="1080"/>
              <w:jc w:val="center"/>
              <w:rPr>
                <w:rFonts w:ascii="Times New Roman" w:hAnsi="Times New Roman" w:cs="Times New Roman"/>
                <w:b/>
                <w:spacing w:val="-4"/>
                <w:sz w:val="24"/>
                <w:szCs w:val="24"/>
                <w:lang w:val="ru-RU"/>
              </w:rPr>
            </w:pPr>
            <w:r w:rsidRPr="006847C7">
              <w:rPr>
                <w:rFonts w:ascii="Times New Roman" w:hAnsi="Times New Roman" w:cs="Times New Roman"/>
                <w:b/>
                <w:sz w:val="24"/>
                <w:szCs w:val="24"/>
                <w:lang w:val="ru-RU"/>
              </w:rPr>
              <w:t xml:space="preserve">Советского </w:t>
            </w:r>
            <w:r w:rsidR="00770A19">
              <w:rPr>
                <w:rFonts w:ascii="Times New Roman" w:hAnsi="Times New Roman" w:cs="Times New Roman"/>
                <w:b/>
                <w:sz w:val="24"/>
                <w:szCs w:val="24"/>
                <w:lang w:val="ru-RU"/>
              </w:rPr>
              <w:t>муниципального</w:t>
            </w:r>
            <w:r w:rsidRPr="006847C7">
              <w:rPr>
                <w:rFonts w:ascii="Times New Roman" w:hAnsi="Times New Roman" w:cs="Times New Roman"/>
                <w:b/>
                <w:sz w:val="24"/>
                <w:szCs w:val="24"/>
                <w:lang w:val="ru-RU"/>
              </w:rPr>
              <w:t xml:space="preserve"> </w:t>
            </w:r>
            <w:proofErr w:type="spellStart"/>
            <w:r w:rsidRPr="006847C7">
              <w:rPr>
                <w:rFonts w:ascii="Times New Roman" w:hAnsi="Times New Roman" w:cs="Times New Roman"/>
                <w:b/>
                <w:sz w:val="24"/>
                <w:szCs w:val="24"/>
                <w:lang w:val="ru-RU"/>
              </w:rPr>
              <w:t>округа</w:t>
            </w:r>
            <w:r w:rsidR="005B30E8" w:rsidRPr="008D0985">
              <w:rPr>
                <w:rFonts w:ascii="Times New Roman" w:hAnsi="Times New Roman" w:cs="Times New Roman"/>
                <w:b/>
                <w:sz w:val="24"/>
                <w:szCs w:val="24"/>
                <w:lang w:val="ru-RU"/>
              </w:rPr>
              <w:t>Ставропольского</w:t>
            </w:r>
            <w:proofErr w:type="spellEnd"/>
            <w:r w:rsidR="005B30E8" w:rsidRPr="008D0985">
              <w:rPr>
                <w:rFonts w:ascii="Times New Roman" w:hAnsi="Times New Roman" w:cs="Times New Roman"/>
                <w:b/>
                <w:sz w:val="24"/>
                <w:szCs w:val="24"/>
                <w:lang w:val="ru-RU"/>
              </w:rPr>
              <w:t xml:space="preserve"> края</w:t>
            </w:r>
            <w:r w:rsidR="005B30E8" w:rsidRPr="008D0985">
              <w:rPr>
                <w:rFonts w:ascii="Times New Roman" w:hAnsi="Times New Roman" w:cs="Times New Roman"/>
                <w:b/>
                <w:spacing w:val="-4"/>
                <w:sz w:val="24"/>
                <w:szCs w:val="24"/>
                <w:lang w:val="ru-RU"/>
              </w:rPr>
              <w:t>»</w:t>
            </w:r>
          </w:p>
          <w:p w:rsidR="005B30E8" w:rsidRPr="003E6A37" w:rsidRDefault="005B30E8" w:rsidP="00044C89">
            <w:pPr>
              <w:spacing w:line="240" w:lineRule="exact"/>
              <w:jc w:val="center"/>
              <w:rPr>
                <w:rFonts w:ascii="Times New Roman" w:hAnsi="Times New Roman" w:cs="Times New Roman"/>
                <w:sz w:val="24"/>
                <w:szCs w:val="24"/>
                <w:lang w:val="ru-RU"/>
              </w:rPr>
            </w:pPr>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9.</w:t>
            </w:r>
          </w:p>
        </w:tc>
        <w:tc>
          <w:tcPr>
            <w:tcW w:w="4395" w:type="dxa"/>
          </w:tcPr>
          <w:p w:rsidR="005B30E8" w:rsidRDefault="005B30E8" w:rsidP="00044C89">
            <w:pPr>
              <w:autoSpaceDE w:val="0"/>
              <w:autoSpaceDN w:val="0"/>
              <w:adjustRightInd w:val="0"/>
              <w:rPr>
                <w:rFonts w:ascii="Times New Roman" w:hAnsi="Times New Roman" w:cs="Times New Roman"/>
                <w:sz w:val="24"/>
                <w:szCs w:val="24"/>
                <w:lang w:val="ru-RU"/>
              </w:rPr>
            </w:pPr>
            <w:r w:rsidRPr="006847C7">
              <w:rPr>
                <w:rFonts w:ascii="Times New Roman" w:hAnsi="Times New Roman" w:cs="Times New Roman"/>
                <w:sz w:val="24"/>
                <w:szCs w:val="24"/>
                <w:lang w:val="ru-RU"/>
              </w:rPr>
              <w:t>Доля благоустроенных общественных территорий, в общем количестве общественных территорий округа</w:t>
            </w:r>
          </w:p>
          <w:p w:rsidR="005B30E8" w:rsidRPr="006847C7" w:rsidRDefault="005B30E8" w:rsidP="00044C89">
            <w:pPr>
              <w:autoSpaceDE w:val="0"/>
              <w:autoSpaceDN w:val="0"/>
              <w:adjustRightInd w:val="0"/>
              <w:rPr>
                <w:rFonts w:ascii="Times New Roman" w:hAnsi="Times New Roman" w:cs="Times New Roman"/>
                <w:sz w:val="24"/>
                <w:szCs w:val="24"/>
                <w:lang w:val="ru-RU"/>
              </w:rPr>
            </w:pPr>
          </w:p>
        </w:tc>
        <w:tc>
          <w:tcPr>
            <w:tcW w:w="1292" w:type="dxa"/>
          </w:tcPr>
          <w:p w:rsidR="005B30E8" w:rsidRPr="007F0FEF" w:rsidRDefault="005B30E8" w:rsidP="00044C89">
            <w:pPr>
              <w:pStyle w:val="ConsPlusCell"/>
              <w:jc w:val="center"/>
              <w:rPr>
                <w:rFonts w:ascii="Times New Roman" w:hAnsi="Times New Roman" w:cs="Times New Roman"/>
                <w:sz w:val="24"/>
                <w:szCs w:val="24"/>
              </w:rPr>
            </w:pPr>
            <w:r w:rsidRPr="007F0FEF">
              <w:rPr>
                <w:rFonts w:ascii="Times New Roman" w:hAnsi="Times New Roman" w:cs="Times New Roman"/>
                <w:sz w:val="24"/>
                <w:szCs w:val="24"/>
              </w:rPr>
              <w:t>%.</w:t>
            </w:r>
          </w:p>
        </w:tc>
        <w:tc>
          <w:tcPr>
            <w:tcW w:w="5228" w:type="dxa"/>
          </w:tcPr>
          <w:p w:rsidR="005B30E8" w:rsidRPr="007F0FEF" w:rsidRDefault="005B30E8" w:rsidP="00044C89">
            <w:pPr>
              <w:pStyle w:val="ConsPlusNormal"/>
              <w:spacing w:line="240" w:lineRule="exact"/>
              <w:ind w:firstLine="0"/>
              <w:jc w:val="both"/>
              <w:rPr>
                <w:rFonts w:ascii="Times New Roman" w:hAnsi="Times New Roman" w:cs="Times New Roman"/>
                <w:sz w:val="24"/>
                <w:szCs w:val="24"/>
              </w:rPr>
            </w:pPr>
            <w:r w:rsidRPr="007F0FEF">
              <w:rPr>
                <w:rFonts w:ascii="Times New Roman" w:hAnsi="Times New Roman" w:cs="Times New Roman"/>
                <w:sz w:val="24"/>
                <w:szCs w:val="24"/>
              </w:rPr>
              <w:t xml:space="preserve">Данные, предоставляемые </w:t>
            </w:r>
            <w:proofErr w:type="spellStart"/>
            <w:r w:rsidRPr="007F0FEF">
              <w:rPr>
                <w:rFonts w:ascii="Times New Roman" w:hAnsi="Times New Roman" w:cs="Times New Roman"/>
                <w:sz w:val="24"/>
                <w:szCs w:val="24"/>
              </w:rPr>
              <w:t>ОГТиМХ</w:t>
            </w:r>
            <w:proofErr w:type="spellEnd"/>
            <w:r w:rsidRPr="007F0FEF">
              <w:rPr>
                <w:rFonts w:ascii="Times New Roman" w:hAnsi="Times New Roman" w:cs="Times New Roman"/>
                <w:sz w:val="24"/>
                <w:szCs w:val="24"/>
              </w:rPr>
              <w:t xml:space="preserve"> и ТО</w:t>
            </w:r>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10.</w:t>
            </w:r>
          </w:p>
        </w:tc>
        <w:tc>
          <w:tcPr>
            <w:tcW w:w="4395" w:type="dxa"/>
          </w:tcPr>
          <w:p w:rsidR="005B30E8" w:rsidRDefault="005B30E8" w:rsidP="00044C89">
            <w:pPr>
              <w:autoSpaceDE w:val="0"/>
              <w:autoSpaceDN w:val="0"/>
              <w:adjustRightInd w:val="0"/>
              <w:rPr>
                <w:rFonts w:ascii="Times New Roman" w:hAnsi="Times New Roman" w:cs="Times New Roman"/>
                <w:sz w:val="24"/>
                <w:szCs w:val="24"/>
                <w:lang w:val="ru-RU"/>
              </w:rPr>
            </w:pPr>
            <w:r w:rsidRPr="006847C7">
              <w:rPr>
                <w:rFonts w:ascii="Times New Roman" w:hAnsi="Times New Roman" w:cs="Times New Roman"/>
                <w:sz w:val="24"/>
                <w:szCs w:val="24"/>
                <w:lang w:val="ru-RU"/>
              </w:rPr>
              <w:t>Площадь кладбищ, охваченных централизованной уборкой, по отношению к общей площади кладбищ</w:t>
            </w:r>
          </w:p>
          <w:p w:rsidR="005B30E8" w:rsidRPr="006847C7" w:rsidRDefault="005B30E8" w:rsidP="00044C89">
            <w:pPr>
              <w:autoSpaceDE w:val="0"/>
              <w:autoSpaceDN w:val="0"/>
              <w:adjustRightInd w:val="0"/>
              <w:rPr>
                <w:rFonts w:ascii="Times New Roman" w:hAnsi="Times New Roman" w:cs="Times New Roman"/>
                <w:sz w:val="24"/>
                <w:szCs w:val="24"/>
                <w:lang w:val="ru-RU"/>
              </w:rPr>
            </w:pPr>
          </w:p>
        </w:tc>
        <w:tc>
          <w:tcPr>
            <w:tcW w:w="1292" w:type="dxa"/>
          </w:tcPr>
          <w:p w:rsidR="005B30E8" w:rsidRPr="007F0FEF" w:rsidRDefault="005B30E8" w:rsidP="00044C89">
            <w:pPr>
              <w:pStyle w:val="ConsPlusCell"/>
              <w:jc w:val="center"/>
              <w:rPr>
                <w:rFonts w:ascii="Times New Roman" w:hAnsi="Times New Roman" w:cs="Times New Roman"/>
                <w:sz w:val="24"/>
                <w:szCs w:val="24"/>
              </w:rPr>
            </w:pPr>
            <w:r w:rsidRPr="007F0FEF">
              <w:rPr>
                <w:rFonts w:ascii="Times New Roman" w:hAnsi="Times New Roman" w:cs="Times New Roman"/>
                <w:sz w:val="24"/>
                <w:szCs w:val="24"/>
              </w:rPr>
              <w:t>%</w:t>
            </w:r>
          </w:p>
        </w:tc>
        <w:tc>
          <w:tcPr>
            <w:tcW w:w="5228" w:type="dxa"/>
          </w:tcPr>
          <w:p w:rsidR="005B30E8" w:rsidRPr="007F0FEF" w:rsidRDefault="005B30E8" w:rsidP="00044C89">
            <w:pPr>
              <w:pStyle w:val="ConsPlusCell"/>
              <w:spacing w:line="240" w:lineRule="exact"/>
              <w:rPr>
                <w:rFonts w:ascii="Times New Roman" w:hAnsi="Times New Roman" w:cs="Times New Roman"/>
                <w:sz w:val="24"/>
                <w:szCs w:val="24"/>
              </w:rPr>
            </w:pPr>
            <w:r w:rsidRPr="007F0FEF">
              <w:rPr>
                <w:rFonts w:ascii="Times New Roman" w:hAnsi="Times New Roman" w:cs="Times New Roman"/>
                <w:sz w:val="24"/>
                <w:szCs w:val="24"/>
              </w:rPr>
              <w:t xml:space="preserve">Данные, предоставляемые </w:t>
            </w:r>
            <w:proofErr w:type="spellStart"/>
            <w:r w:rsidRPr="007F0FEF">
              <w:rPr>
                <w:rFonts w:ascii="Times New Roman" w:hAnsi="Times New Roman" w:cs="Times New Roman"/>
                <w:sz w:val="24"/>
                <w:szCs w:val="24"/>
              </w:rPr>
              <w:t>ОГТиМХ</w:t>
            </w:r>
            <w:proofErr w:type="spellEnd"/>
            <w:r w:rsidRPr="007F0FEF">
              <w:rPr>
                <w:rFonts w:ascii="Times New Roman" w:hAnsi="Times New Roman" w:cs="Times New Roman"/>
                <w:sz w:val="24"/>
                <w:szCs w:val="24"/>
              </w:rPr>
              <w:t xml:space="preserve"> и ТО</w:t>
            </w:r>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FA779C"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11.</w:t>
            </w:r>
          </w:p>
        </w:tc>
        <w:tc>
          <w:tcPr>
            <w:tcW w:w="4395" w:type="dxa"/>
          </w:tcPr>
          <w:p w:rsidR="005B30E8" w:rsidRDefault="005B30E8" w:rsidP="00044C89">
            <w:pPr>
              <w:autoSpaceDE w:val="0"/>
              <w:autoSpaceDN w:val="0"/>
              <w:adjustRightInd w:val="0"/>
              <w:rPr>
                <w:rFonts w:ascii="Times New Roman" w:hAnsi="Times New Roman" w:cs="Times New Roman"/>
                <w:sz w:val="24"/>
                <w:szCs w:val="24"/>
                <w:lang w:val="ru-RU"/>
              </w:rPr>
            </w:pPr>
            <w:r w:rsidRPr="006847C7">
              <w:rPr>
                <w:rFonts w:ascii="Times New Roman" w:hAnsi="Times New Roman" w:cs="Times New Roman"/>
                <w:sz w:val="24"/>
                <w:szCs w:val="24"/>
                <w:lang w:val="ru-RU"/>
              </w:rPr>
              <w:t>Количество проектов развития территорий муниципальных образований, основанных на местных инициативах</w:t>
            </w:r>
          </w:p>
          <w:p w:rsidR="005B30E8" w:rsidRPr="006847C7" w:rsidRDefault="005B30E8" w:rsidP="00044C89">
            <w:pPr>
              <w:autoSpaceDE w:val="0"/>
              <w:autoSpaceDN w:val="0"/>
              <w:adjustRightInd w:val="0"/>
              <w:rPr>
                <w:rFonts w:ascii="Times New Roman" w:hAnsi="Times New Roman" w:cs="Times New Roman"/>
                <w:sz w:val="24"/>
                <w:szCs w:val="24"/>
                <w:lang w:val="ru-RU"/>
              </w:rPr>
            </w:pPr>
          </w:p>
        </w:tc>
        <w:tc>
          <w:tcPr>
            <w:tcW w:w="1292" w:type="dxa"/>
          </w:tcPr>
          <w:p w:rsidR="005B30E8" w:rsidRPr="007F0FEF" w:rsidRDefault="005B30E8" w:rsidP="00044C89">
            <w:pPr>
              <w:pStyle w:val="ConsPlusCell"/>
              <w:jc w:val="center"/>
              <w:rPr>
                <w:rFonts w:ascii="Times New Roman" w:hAnsi="Times New Roman" w:cs="Times New Roman"/>
                <w:sz w:val="24"/>
                <w:szCs w:val="24"/>
              </w:rPr>
            </w:pPr>
            <w:r w:rsidRPr="007F0FEF">
              <w:rPr>
                <w:rFonts w:ascii="Times New Roman" w:hAnsi="Times New Roman" w:cs="Times New Roman"/>
                <w:sz w:val="24"/>
                <w:szCs w:val="24"/>
              </w:rPr>
              <w:t>ед.</w:t>
            </w:r>
          </w:p>
        </w:tc>
        <w:tc>
          <w:tcPr>
            <w:tcW w:w="5228" w:type="dxa"/>
          </w:tcPr>
          <w:p w:rsidR="005B30E8" w:rsidRPr="007F0FEF" w:rsidRDefault="005B30E8" w:rsidP="00044C89">
            <w:pPr>
              <w:spacing w:line="240" w:lineRule="exact"/>
              <w:jc w:val="both"/>
              <w:rPr>
                <w:rFonts w:ascii="Times New Roman" w:hAnsi="Times New Roman" w:cs="Times New Roman"/>
                <w:sz w:val="24"/>
                <w:szCs w:val="24"/>
              </w:rPr>
            </w:pPr>
            <w:proofErr w:type="spellStart"/>
            <w:r w:rsidRPr="007F0FEF">
              <w:rPr>
                <w:rFonts w:ascii="Times New Roman" w:hAnsi="Times New Roman" w:cs="Times New Roman"/>
                <w:sz w:val="24"/>
                <w:szCs w:val="24"/>
              </w:rPr>
              <w:t>данныестатистики</w:t>
            </w:r>
            <w:proofErr w:type="spellEnd"/>
          </w:p>
        </w:tc>
        <w:tc>
          <w:tcPr>
            <w:tcW w:w="3254" w:type="dxa"/>
          </w:tcPr>
          <w:p w:rsidR="005B30E8" w:rsidRPr="007F0FEF" w:rsidRDefault="005B30E8" w:rsidP="00044C89">
            <w:pPr>
              <w:jc w:val="both"/>
              <w:rPr>
                <w:rFonts w:ascii="Times New Roman" w:hAnsi="Times New Roman" w:cs="Times New Roman"/>
                <w:sz w:val="24"/>
                <w:szCs w:val="24"/>
              </w:rPr>
            </w:pPr>
            <w:proofErr w:type="spellStart"/>
            <w:r w:rsidRPr="007F0FEF">
              <w:rPr>
                <w:rFonts w:ascii="Times New Roman" w:hAnsi="Times New Roman" w:cs="Times New Roman"/>
                <w:sz w:val="24"/>
                <w:szCs w:val="24"/>
              </w:rPr>
              <w:t>показательзагод</w:t>
            </w:r>
            <w:proofErr w:type="spellEnd"/>
          </w:p>
        </w:tc>
      </w:tr>
      <w:tr w:rsidR="005B30E8" w:rsidRPr="00FA779C" w:rsidTr="008D0985">
        <w:tc>
          <w:tcPr>
            <w:tcW w:w="14709" w:type="dxa"/>
            <w:gridSpan w:val="5"/>
          </w:tcPr>
          <w:p w:rsidR="008D0985" w:rsidRDefault="005B30E8" w:rsidP="00044C89">
            <w:pPr>
              <w:autoSpaceDE w:val="0"/>
              <w:autoSpaceDN w:val="0"/>
              <w:adjustRightInd w:val="0"/>
              <w:ind w:left="1080"/>
              <w:jc w:val="center"/>
              <w:rPr>
                <w:rFonts w:ascii="Times New Roman" w:hAnsi="Times New Roman" w:cs="Times New Roman"/>
                <w:b/>
                <w:sz w:val="24"/>
                <w:szCs w:val="24"/>
                <w:lang w:val="ru-RU"/>
              </w:rPr>
            </w:pPr>
            <w:r w:rsidRPr="006847C7">
              <w:rPr>
                <w:rFonts w:ascii="Times New Roman" w:hAnsi="Times New Roman" w:cs="Times New Roman"/>
                <w:b/>
                <w:sz w:val="24"/>
                <w:szCs w:val="24"/>
                <w:lang w:val="ru-RU"/>
              </w:rPr>
              <w:t xml:space="preserve">Подпрограмма «Энергосбережение и повышение энергетической эффективности </w:t>
            </w:r>
            <w:proofErr w:type="gramStart"/>
            <w:r w:rsidRPr="006847C7">
              <w:rPr>
                <w:rFonts w:ascii="Times New Roman" w:hAnsi="Times New Roman" w:cs="Times New Roman"/>
                <w:b/>
                <w:sz w:val="24"/>
                <w:szCs w:val="24"/>
                <w:lang w:val="ru-RU"/>
              </w:rPr>
              <w:t>в</w:t>
            </w:r>
            <w:proofErr w:type="gramEnd"/>
            <w:r w:rsidRPr="006847C7">
              <w:rPr>
                <w:rFonts w:ascii="Times New Roman" w:hAnsi="Times New Roman" w:cs="Times New Roman"/>
                <w:b/>
                <w:sz w:val="24"/>
                <w:szCs w:val="24"/>
                <w:lang w:val="ru-RU"/>
              </w:rPr>
              <w:t xml:space="preserve"> Советском </w:t>
            </w:r>
          </w:p>
          <w:p w:rsidR="005B30E8" w:rsidRDefault="00770A19" w:rsidP="008D0985">
            <w:pPr>
              <w:autoSpaceDE w:val="0"/>
              <w:autoSpaceDN w:val="0"/>
              <w:adjustRightInd w:val="0"/>
              <w:ind w:left="1080"/>
              <w:jc w:val="center"/>
              <w:rPr>
                <w:rFonts w:ascii="Times New Roman" w:hAnsi="Times New Roman" w:cs="Times New Roman"/>
                <w:b/>
                <w:sz w:val="24"/>
                <w:szCs w:val="24"/>
                <w:lang w:val="ru-RU"/>
              </w:rPr>
            </w:pPr>
            <w:r>
              <w:rPr>
                <w:rFonts w:ascii="Times New Roman" w:hAnsi="Times New Roman" w:cs="Times New Roman"/>
                <w:b/>
                <w:sz w:val="24"/>
                <w:szCs w:val="24"/>
                <w:lang w:val="ru-RU"/>
              </w:rPr>
              <w:t>муниципальном</w:t>
            </w:r>
            <w:r w:rsidR="005B30E8" w:rsidRPr="006847C7">
              <w:rPr>
                <w:rFonts w:ascii="Times New Roman" w:hAnsi="Times New Roman" w:cs="Times New Roman"/>
                <w:b/>
                <w:sz w:val="24"/>
                <w:szCs w:val="24"/>
                <w:lang w:val="ru-RU"/>
              </w:rPr>
              <w:t xml:space="preserve"> округе</w:t>
            </w:r>
            <w:proofErr w:type="spellStart"/>
            <w:r w:rsidR="005B30E8" w:rsidRPr="007F0FEF">
              <w:rPr>
                <w:rFonts w:ascii="Times New Roman" w:hAnsi="Times New Roman" w:cs="Times New Roman"/>
                <w:b/>
                <w:sz w:val="24"/>
                <w:szCs w:val="24"/>
              </w:rPr>
              <w:t>Ставропольскогокрая</w:t>
            </w:r>
            <w:proofErr w:type="spellEnd"/>
            <w:r w:rsidR="005B30E8" w:rsidRPr="007F0FEF">
              <w:rPr>
                <w:rFonts w:ascii="Times New Roman" w:hAnsi="Times New Roman" w:cs="Times New Roman"/>
                <w:b/>
                <w:sz w:val="24"/>
                <w:szCs w:val="24"/>
              </w:rPr>
              <w:t>»</w:t>
            </w:r>
          </w:p>
          <w:p w:rsidR="005B30E8" w:rsidRPr="00256882" w:rsidRDefault="005B30E8" w:rsidP="00044C89">
            <w:pPr>
              <w:jc w:val="center"/>
              <w:rPr>
                <w:rFonts w:ascii="Times New Roman" w:hAnsi="Times New Roman" w:cs="Times New Roman"/>
                <w:sz w:val="24"/>
                <w:szCs w:val="24"/>
                <w:lang w:val="ru-RU"/>
              </w:rPr>
            </w:pPr>
          </w:p>
        </w:tc>
      </w:tr>
      <w:tr w:rsidR="005B30E8" w:rsidRPr="002D4D55"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t>12.</w:t>
            </w:r>
          </w:p>
        </w:tc>
        <w:tc>
          <w:tcPr>
            <w:tcW w:w="4395" w:type="dxa"/>
          </w:tcPr>
          <w:p w:rsidR="005B30E8" w:rsidRDefault="005B30E8" w:rsidP="00044C89">
            <w:pPr>
              <w:autoSpaceDE w:val="0"/>
              <w:autoSpaceDN w:val="0"/>
              <w:adjustRightInd w:val="0"/>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Удельный расход электрической энергии в системах уличного освещения (на 1 кв. м. освещаемой площади с </w:t>
            </w:r>
            <w:r w:rsidRPr="006847C7">
              <w:rPr>
                <w:rFonts w:ascii="Times New Roman" w:hAnsi="Times New Roman" w:cs="Times New Roman"/>
                <w:sz w:val="24"/>
                <w:szCs w:val="24"/>
                <w:lang w:val="ru-RU"/>
              </w:rPr>
              <w:lastRenderedPageBreak/>
              <w:t xml:space="preserve">уровнем освещенности, соответствующим установленным нормативам) </w:t>
            </w:r>
          </w:p>
          <w:p w:rsidR="005B30E8" w:rsidRPr="006847C7" w:rsidRDefault="005B30E8" w:rsidP="00044C89">
            <w:pPr>
              <w:autoSpaceDE w:val="0"/>
              <w:autoSpaceDN w:val="0"/>
              <w:adjustRightInd w:val="0"/>
              <w:rPr>
                <w:rFonts w:ascii="Times New Roman" w:hAnsi="Times New Roman" w:cs="Times New Roman"/>
                <w:sz w:val="24"/>
                <w:szCs w:val="24"/>
                <w:lang w:val="ru-RU"/>
              </w:rPr>
            </w:pPr>
          </w:p>
        </w:tc>
        <w:tc>
          <w:tcPr>
            <w:tcW w:w="1292" w:type="dxa"/>
          </w:tcPr>
          <w:p w:rsidR="005B30E8" w:rsidRPr="007F0FEF" w:rsidRDefault="005B30E8" w:rsidP="00044C89">
            <w:pPr>
              <w:pStyle w:val="ConsPlusCell"/>
              <w:jc w:val="center"/>
              <w:rPr>
                <w:rFonts w:ascii="Times New Roman" w:hAnsi="Times New Roman" w:cs="Times New Roman"/>
                <w:sz w:val="24"/>
                <w:szCs w:val="24"/>
              </w:rPr>
            </w:pPr>
            <w:r w:rsidRPr="007F0FEF">
              <w:rPr>
                <w:rFonts w:ascii="Times New Roman" w:hAnsi="Times New Roman" w:cs="Times New Roman"/>
                <w:sz w:val="24"/>
                <w:szCs w:val="24"/>
              </w:rPr>
              <w:lastRenderedPageBreak/>
              <w:t>кВт*</w:t>
            </w:r>
            <w:proofErr w:type="gramStart"/>
            <w:r w:rsidRPr="007F0FEF">
              <w:rPr>
                <w:rFonts w:ascii="Times New Roman" w:hAnsi="Times New Roman" w:cs="Times New Roman"/>
                <w:sz w:val="24"/>
                <w:szCs w:val="24"/>
              </w:rPr>
              <w:t>ч</w:t>
            </w:r>
            <w:proofErr w:type="gramEnd"/>
            <w:r w:rsidRPr="007F0FEF">
              <w:rPr>
                <w:rFonts w:ascii="Times New Roman" w:hAnsi="Times New Roman" w:cs="Times New Roman"/>
                <w:sz w:val="24"/>
                <w:szCs w:val="24"/>
              </w:rPr>
              <w:t>/</w:t>
            </w:r>
          </w:p>
          <w:p w:rsidR="005B30E8" w:rsidRPr="007F0FEF" w:rsidRDefault="005B30E8" w:rsidP="00044C89">
            <w:pPr>
              <w:pStyle w:val="ConsPlusCell"/>
              <w:jc w:val="center"/>
              <w:rPr>
                <w:rFonts w:ascii="Times New Roman" w:hAnsi="Times New Roman" w:cs="Times New Roman"/>
                <w:sz w:val="24"/>
                <w:szCs w:val="24"/>
              </w:rPr>
            </w:pPr>
            <w:r w:rsidRPr="007F0FEF">
              <w:rPr>
                <w:rFonts w:ascii="Times New Roman" w:hAnsi="Times New Roman" w:cs="Times New Roman"/>
                <w:sz w:val="24"/>
                <w:szCs w:val="24"/>
              </w:rPr>
              <w:t>кв.м.</w:t>
            </w:r>
          </w:p>
        </w:tc>
        <w:tc>
          <w:tcPr>
            <w:tcW w:w="5228" w:type="dxa"/>
          </w:tcPr>
          <w:p w:rsidR="005B30E8" w:rsidRPr="002D4D55" w:rsidRDefault="005B30E8" w:rsidP="00044C89">
            <w:pPr>
              <w:spacing w:line="240" w:lineRule="exact"/>
              <w:jc w:val="both"/>
              <w:rPr>
                <w:rFonts w:ascii="Times New Roman" w:hAnsi="Times New Roman" w:cs="Times New Roman"/>
                <w:sz w:val="24"/>
                <w:szCs w:val="24"/>
                <w:lang w:val="ru-RU"/>
              </w:rPr>
            </w:pPr>
            <w:r w:rsidRPr="002D4D55">
              <w:rPr>
                <w:rFonts w:ascii="Times New Roman" w:hAnsi="Times New Roman" w:cs="Times New Roman"/>
                <w:sz w:val="24"/>
                <w:szCs w:val="24"/>
                <w:lang w:val="ru-RU"/>
              </w:rPr>
              <w:t xml:space="preserve">Данные, предоставляемые </w:t>
            </w:r>
            <w:proofErr w:type="spellStart"/>
            <w:r w:rsidRPr="002D4D55">
              <w:rPr>
                <w:rFonts w:ascii="Times New Roman" w:hAnsi="Times New Roman" w:cs="Times New Roman"/>
                <w:sz w:val="24"/>
                <w:szCs w:val="24"/>
                <w:lang w:val="ru-RU"/>
              </w:rPr>
              <w:t>ОГТиМХ</w:t>
            </w:r>
            <w:proofErr w:type="spellEnd"/>
            <w:r w:rsidRPr="002D4D55">
              <w:rPr>
                <w:rFonts w:ascii="Times New Roman" w:hAnsi="Times New Roman" w:cs="Times New Roman"/>
                <w:sz w:val="24"/>
                <w:szCs w:val="24"/>
                <w:lang w:val="ru-RU"/>
              </w:rPr>
              <w:t xml:space="preserve"> и ТО</w:t>
            </w:r>
          </w:p>
        </w:tc>
        <w:tc>
          <w:tcPr>
            <w:tcW w:w="3254" w:type="dxa"/>
          </w:tcPr>
          <w:p w:rsidR="005B30E8" w:rsidRPr="002D4D55" w:rsidRDefault="005B30E8" w:rsidP="00044C89">
            <w:pPr>
              <w:jc w:val="both"/>
              <w:rPr>
                <w:rFonts w:ascii="Times New Roman" w:hAnsi="Times New Roman" w:cs="Times New Roman"/>
                <w:sz w:val="24"/>
                <w:szCs w:val="24"/>
                <w:lang w:val="ru-RU"/>
              </w:rPr>
            </w:pPr>
            <w:proofErr w:type="spellStart"/>
            <w:r w:rsidRPr="007F0FEF">
              <w:rPr>
                <w:rFonts w:ascii="Times New Roman" w:hAnsi="Times New Roman" w:cs="Times New Roman"/>
                <w:sz w:val="24"/>
                <w:szCs w:val="24"/>
              </w:rPr>
              <w:t>показательзагод</w:t>
            </w:r>
            <w:proofErr w:type="spellEnd"/>
          </w:p>
        </w:tc>
      </w:tr>
      <w:tr w:rsidR="005B30E8" w:rsidRPr="008C5234" w:rsidTr="008D0985">
        <w:tc>
          <w:tcPr>
            <w:tcW w:w="540" w:type="dxa"/>
          </w:tcPr>
          <w:p w:rsidR="005B30E8" w:rsidRPr="007F0FEF" w:rsidRDefault="005B30E8" w:rsidP="00044C89">
            <w:pPr>
              <w:jc w:val="center"/>
              <w:rPr>
                <w:rFonts w:ascii="Times New Roman" w:hAnsi="Times New Roman" w:cs="Times New Roman"/>
                <w:sz w:val="24"/>
                <w:szCs w:val="24"/>
              </w:rPr>
            </w:pPr>
            <w:r w:rsidRPr="007F0FEF">
              <w:rPr>
                <w:rFonts w:ascii="Times New Roman" w:hAnsi="Times New Roman" w:cs="Times New Roman"/>
                <w:sz w:val="24"/>
                <w:szCs w:val="24"/>
              </w:rPr>
              <w:lastRenderedPageBreak/>
              <w:t>13.</w:t>
            </w:r>
          </w:p>
        </w:tc>
        <w:tc>
          <w:tcPr>
            <w:tcW w:w="4395" w:type="dxa"/>
          </w:tcPr>
          <w:p w:rsidR="005B30E8" w:rsidRPr="006847C7" w:rsidRDefault="005B30E8" w:rsidP="00044C89">
            <w:pPr>
              <w:suppressAutoHyphens/>
              <w:autoSpaceDE w:val="0"/>
              <w:autoSpaceDN w:val="0"/>
              <w:adjustRightInd w:val="0"/>
              <w:rPr>
                <w:rFonts w:ascii="Times New Roman" w:hAnsi="Times New Roman" w:cs="Times New Roman"/>
                <w:sz w:val="24"/>
                <w:szCs w:val="24"/>
                <w:lang w:val="ru-RU"/>
              </w:rPr>
            </w:pPr>
            <w:r w:rsidRPr="006847C7">
              <w:rPr>
                <w:rFonts w:ascii="Times New Roman" w:hAnsi="Times New Roman" w:cs="Times New Roman"/>
                <w:sz w:val="24"/>
                <w:szCs w:val="24"/>
                <w:lang w:val="ru-RU"/>
              </w:rPr>
              <w:t>Количество используемых энергосберегающих светильников уличного освещения</w:t>
            </w:r>
          </w:p>
          <w:p w:rsidR="005B30E8" w:rsidRPr="006847C7" w:rsidRDefault="005B30E8" w:rsidP="00044C89">
            <w:pPr>
              <w:autoSpaceDE w:val="0"/>
              <w:autoSpaceDN w:val="0"/>
              <w:adjustRightInd w:val="0"/>
              <w:rPr>
                <w:rFonts w:ascii="Times New Roman" w:hAnsi="Times New Roman" w:cs="Times New Roman"/>
                <w:sz w:val="24"/>
                <w:szCs w:val="24"/>
                <w:lang w:val="ru-RU"/>
              </w:rPr>
            </w:pPr>
          </w:p>
        </w:tc>
        <w:tc>
          <w:tcPr>
            <w:tcW w:w="1292" w:type="dxa"/>
          </w:tcPr>
          <w:p w:rsidR="005B30E8" w:rsidRPr="007F0FEF" w:rsidRDefault="005B30E8" w:rsidP="00044C89">
            <w:pPr>
              <w:pStyle w:val="ConsPlusCell"/>
              <w:jc w:val="center"/>
              <w:rPr>
                <w:rFonts w:ascii="Times New Roman" w:hAnsi="Times New Roman" w:cs="Times New Roman"/>
                <w:sz w:val="24"/>
                <w:szCs w:val="24"/>
              </w:rPr>
            </w:pPr>
            <w:r w:rsidRPr="007F0FEF">
              <w:rPr>
                <w:rFonts w:ascii="Times New Roman" w:hAnsi="Times New Roman" w:cs="Times New Roman"/>
                <w:sz w:val="24"/>
                <w:szCs w:val="24"/>
              </w:rPr>
              <w:t>ед.</w:t>
            </w:r>
          </w:p>
        </w:tc>
        <w:tc>
          <w:tcPr>
            <w:tcW w:w="5228" w:type="dxa"/>
          </w:tcPr>
          <w:p w:rsidR="005B30E8" w:rsidRPr="006847C7" w:rsidRDefault="005B30E8" w:rsidP="00044C89">
            <w:pPr>
              <w:spacing w:line="240" w:lineRule="exact"/>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Данные, предоставляемые филиалом Государственного унитарного предприятия Ставропольского края «</w:t>
            </w:r>
            <w:proofErr w:type="spellStart"/>
            <w:r w:rsidRPr="006847C7">
              <w:rPr>
                <w:rFonts w:ascii="Times New Roman" w:hAnsi="Times New Roman" w:cs="Times New Roman"/>
                <w:sz w:val="24"/>
                <w:szCs w:val="24"/>
                <w:lang w:val="ru-RU"/>
              </w:rPr>
              <w:t>Ставрополькоммун-электро</w:t>
            </w:r>
            <w:proofErr w:type="spellEnd"/>
            <w:r w:rsidRPr="006847C7">
              <w:rPr>
                <w:rFonts w:ascii="Times New Roman" w:hAnsi="Times New Roman" w:cs="Times New Roman"/>
                <w:sz w:val="24"/>
                <w:szCs w:val="24"/>
                <w:lang w:val="ru-RU"/>
              </w:rPr>
              <w:t xml:space="preserve">» «Электросеть» </w:t>
            </w:r>
            <w:proofErr w:type="gramStart"/>
            <w:r w:rsidRPr="006847C7">
              <w:rPr>
                <w:rFonts w:ascii="Times New Roman" w:hAnsi="Times New Roman" w:cs="Times New Roman"/>
                <w:sz w:val="24"/>
                <w:szCs w:val="24"/>
                <w:lang w:val="ru-RU"/>
              </w:rPr>
              <w:t>г</w:t>
            </w:r>
            <w:proofErr w:type="gramEnd"/>
            <w:r w:rsidRPr="006847C7">
              <w:rPr>
                <w:rFonts w:ascii="Times New Roman" w:hAnsi="Times New Roman" w:cs="Times New Roman"/>
                <w:sz w:val="24"/>
                <w:szCs w:val="24"/>
                <w:lang w:val="ru-RU"/>
              </w:rPr>
              <w:t>. Зеленокумск</w:t>
            </w:r>
          </w:p>
        </w:tc>
        <w:tc>
          <w:tcPr>
            <w:tcW w:w="3254" w:type="dxa"/>
          </w:tcPr>
          <w:p w:rsidR="005B30E8" w:rsidRPr="006847C7" w:rsidRDefault="005B30E8" w:rsidP="00044C89">
            <w:pPr>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показатель за год</w:t>
            </w:r>
          </w:p>
        </w:tc>
      </w:tr>
      <w:tr w:rsidR="005B30E8" w:rsidRPr="008C5234" w:rsidTr="008D0985">
        <w:tc>
          <w:tcPr>
            <w:tcW w:w="14709" w:type="dxa"/>
            <w:gridSpan w:val="5"/>
          </w:tcPr>
          <w:p w:rsidR="005B30E8" w:rsidRDefault="005B30E8" w:rsidP="00044C89">
            <w:pPr>
              <w:jc w:val="center"/>
              <w:rPr>
                <w:rFonts w:ascii="Times New Roman" w:hAnsi="Times New Roman" w:cs="Times New Roman"/>
                <w:b/>
                <w:sz w:val="24"/>
                <w:szCs w:val="24"/>
                <w:lang w:val="ru-RU"/>
              </w:rPr>
            </w:pPr>
            <w:r w:rsidRPr="00066C1F">
              <w:rPr>
                <w:rFonts w:ascii="Times New Roman" w:hAnsi="Times New Roman" w:cs="Times New Roman"/>
                <w:b/>
                <w:sz w:val="24"/>
                <w:szCs w:val="24"/>
                <w:lang w:val="ru-RU"/>
              </w:rPr>
              <w:t>Подпрограмма « Приобретение специализированной техники для нужд</w:t>
            </w:r>
          </w:p>
          <w:p w:rsidR="005B30E8" w:rsidRDefault="005B30E8" w:rsidP="00044C89">
            <w:pPr>
              <w:jc w:val="center"/>
              <w:rPr>
                <w:rFonts w:ascii="Times New Roman" w:hAnsi="Times New Roman" w:cs="Times New Roman"/>
                <w:b/>
                <w:sz w:val="24"/>
                <w:szCs w:val="24"/>
                <w:lang w:val="ru-RU"/>
              </w:rPr>
            </w:pPr>
            <w:r w:rsidRPr="00066C1F">
              <w:rPr>
                <w:rFonts w:ascii="Times New Roman" w:hAnsi="Times New Roman" w:cs="Times New Roman"/>
                <w:b/>
                <w:sz w:val="24"/>
                <w:szCs w:val="24"/>
                <w:lang w:val="ru-RU"/>
              </w:rPr>
              <w:t>жилищно-коммунального обслуживания»</w:t>
            </w:r>
          </w:p>
          <w:p w:rsidR="005B30E8" w:rsidRPr="006847C7" w:rsidRDefault="005B30E8" w:rsidP="00044C89">
            <w:pPr>
              <w:jc w:val="center"/>
              <w:rPr>
                <w:rFonts w:ascii="Times New Roman" w:hAnsi="Times New Roman" w:cs="Times New Roman"/>
                <w:sz w:val="24"/>
                <w:szCs w:val="24"/>
                <w:lang w:val="ru-RU"/>
              </w:rPr>
            </w:pPr>
          </w:p>
        </w:tc>
      </w:tr>
      <w:tr w:rsidR="005B30E8" w:rsidRPr="008C5234" w:rsidTr="008D0985">
        <w:tc>
          <w:tcPr>
            <w:tcW w:w="540" w:type="dxa"/>
          </w:tcPr>
          <w:p w:rsidR="005B30E8" w:rsidRPr="0001276E" w:rsidRDefault="005B30E8" w:rsidP="00044C89">
            <w:pPr>
              <w:jc w:val="center"/>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4395" w:type="dxa"/>
          </w:tcPr>
          <w:p w:rsidR="005B30E8" w:rsidRDefault="005B30E8" w:rsidP="00044C89">
            <w:pPr>
              <w:suppressAutoHyphens/>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Количество транспортных сре</w:t>
            </w:r>
            <w:proofErr w:type="gramStart"/>
            <w:r>
              <w:rPr>
                <w:rFonts w:ascii="Times New Roman" w:hAnsi="Times New Roman" w:cs="Times New Roman"/>
                <w:sz w:val="24"/>
                <w:szCs w:val="24"/>
                <w:lang w:val="ru-RU"/>
              </w:rPr>
              <w:t>дств пр</w:t>
            </w:r>
            <w:proofErr w:type="gramEnd"/>
            <w:r>
              <w:rPr>
                <w:rFonts w:ascii="Times New Roman" w:hAnsi="Times New Roman" w:cs="Times New Roman"/>
                <w:sz w:val="24"/>
                <w:szCs w:val="24"/>
                <w:lang w:val="ru-RU"/>
              </w:rPr>
              <w:t>едприятий коммунального комплекса округа</w:t>
            </w:r>
          </w:p>
          <w:p w:rsidR="005B30E8" w:rsidRPr="006847C7" w:rsidRDefault="005B30E8" w:rsidP="00044C89">
            <w:pPr>
              <w:suppressAutoHyphens/>
              <w:autoSpaceDE w:val="0"/>
              <w:autoSpaceDN w:val="0"/>
              <w:adjustRightInd w:val="0"/>
              <w:rPr>
                <w:rFonts w:ascii="Times New Roman" w:hAnsi="Times New Roman" w:cs="Times New Roman"/>
                <w:sz w:val="24"/>
                <w:szCs w:val="24"/>
                <w:lang w:val="ru-RU"/>
              </w:rPr>
            </w:pPr>
          </w:p>
        </w:tc>
        <w:tc>
          <w:tcPr>
            <w:tcW w:w="1292" w:type="dxa"/>
          </w:tcPr>
          <w:p w:rsidR="005B30E8" w:rsidRPr="007F0FEF" w:rsidRDefault="005B30E8" w:rsidP="00044C89">
            <w:pPr>
              <w:pStyle w:val="ConsPlusCell"/>
              <w:jc w:val="center"/>
              <w:rPr>
                <w:rFonts w:ascii="Times New Roman" w:hAnsi="Times New Roman" w:cs="Times New Roman"/>
                <w:sz w:val="24"/>
                <w:szCs w:val="24"/>
              </w:rPr>
            </w:pPr>
            <w:r w:rsidRPr="007F0FEF">
              <w:rPr>
                <w:rFonts w:ascii="Times New Roman" w:hAnsi="Times New Roman" w:cs="Times New Roman"/>
                <w:sz w:val="24"/>
                <w:szCs w:val="24"/>
              </w:rPr>
              <w:t>ед.</w:t>
            </w:r>
          </w:p>
        </w:tc>
        <w:tc>
          <w:tcPr>
            <w:tcW w:w="5228" w:type="dxa"/>
          </w:tcPr>
          <w:p w:rsidR="005B30E8" w:rsidRPr="00311934" w:rsidRDefault="005B30E8" w:rsidP="00044C89">
            <w:pPr>
              <w:autoSpaceDE w:val="0"/>
              <w:autoSpaceDN w:val="0"/>
              <w:adjustRightInd w:val="0"/>
              <w:jc w:val="both"/>
              <w:rPr>
                <w:rFonts w:ascii="Times New Roman" w:hAnsi="Times New Roman" w:cs="Times New Roman"/>
                <w:sz w:val="24"/>
                <w:szCs w:val="24"/>
                <w:lang w:val="ru-RU"/>
              </w:rPr>
            </w:pPr>
            <w:r w:rsidRPr="00311934">
              <w:rPr>
                <w:rFonts w:ascii="Times New Roman" w:hAnsi="Times New Roman" w:cs="Times New Roman"/>
                <w:sz w:val="24"/>
                <w:szCs w:val="24"/>
                <w:lang w:val="ru-RU"/>
              </w:rPr>
              <w:t xml:space="preserve">Данные, предоставленные </w:t>
            </w:r>
            <w:proofErr w:type="spellStart"/>
            <w:r w:rsidRPr="00311934">
              <w:rPr>
                <w:rFonts w:ascii="Times New Roman" w:hAnsi="Times New Roman" w:cs="Times New Roman"/>
                <w:sz w:val="24"/>
                <w:szCs w:val="24"/>
                <w:lang w:val="ru-RU"/>
              </w:rPr>
              <w:t>ОГТиМХ</w:t>
            </w:r>
            <w:proofErr w:type="spellEnd"/>
            <w:r w:rsidRPr="00311934">
              <w:rPr>
                <w:rFonts w:ascii="Times New Roman" w:hAnsi="Times New Roman" w:cs="Times New Roman"/>
                <w:sz w:val="24"/>
                <w:szCs w:val="24"/>
                <w:lang w:val="ru-RU"/>
              </w:rPr>
              <w:t xml:space="preserve"> и </w:t>
            </w:r>
          </w:p>
          <w:p w:rsidR="005B30E8" w:rsidRPr="006847C7" w:rsidRDefault="005B30E8" w:rsidP="00044C89">
            <w:pPr>
              <w:spacing w:line="240" w:lineRule="exact"/>
              <w:jc w:val="both"/>
              <w:rPr>
                <w:rFonts w:ascii="Times New Roman" w:hAnsi="Times New Roman" w:cs="Times New Roman"/>
                <w:sz w:val="24"/>
                <w:szCs w:val="24"/>
                <w:lang w:val="ru-RU"/>
              </w:rPr>
            </w:pPr>
            <w:r w:rsidRPr="00311934">
              <w:rPr>
                <w:rFonts w:ascii="Times New Roman" w:hAnsi="Times New Roman" w:cs="Times New Roman"/>
                <w:sz w:val="24"/>
                <w:szCs w:val="24"/>
                <w:lang w:val="ru-RU"/>
              </w:rPr>
              <w:t>ОГХ</w:t>
            </w:r>
          </w:p>
        </w:tc>
        <w:tc>
          <w:tcPr>
            <w:tcW w:w="3254" w:type="dxa"/>
          </w:tcPr>
          <w:p w:rsidR="005B30E8" w:rsidRPr="006847C7" w:rsidRDefault="005B30E8" w:rsidP="00044C89">
            <w:pPr>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показатель за год</w:t>
            </w:r>
          </w:p>
        </w:tc>
      </w:tr>
      <w:tr w:rsidR="005B30E8" w:rsidRPr="000871B6" w:rsidTr="008D0985">
        <w:tc>
          <w:tcPr>
            <w:tcW w:w="540" w:type="dxa"/>
          </w:tcPr>
          <w:p w:rsidR="005B30E8" w:rsidRPr="0001276E" w:rsidRDefault="005B30E8" w:rsidP="00044C89">
            <w:pPr>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4395" w:type="dxa"/>
          </w:tcPr>
          <w:p w:rsidR="005B30E8" w:rsidRDefault="005B30E8" w:rsidP="00044C89">
            <w:pPr>
              <w:suppressAutoHyphens/>
              <w:autoSpaceDE w:val="0"/>
              <w:autoSpaceDN w:val="0"/>
              <w:adjustRightInd w:val="0"/>
              <w:rPr>
                <w:rFonts w:ascii="Times New Roman" w:hAnsi="Times New Roman" w:cs="Times New Roman"/>
                <w:sz w:val="24"/>
                <w:szCs w:val="24"/>
                <w:lang w:val="ru-RU"/>
              </w:rPr>
            </w:pPr>
            <w:r w:rsidRPr="00770762">
              <w:rPr>
                <w:rFonts w:ascii="Times New Roman" w:hAnsi="Times New Roman" w:cs="Times New Roman"/>
                <w:sz w:val="24"/>
                <w:szCs w:val="24"/>
                <w:lang w:val="ru-RU"/>
              </w:rPr>
              <w:t>Количество приобретенной</w:t>
            </w:r>
            <w:r>
              <w:rPr>
                <w:rFonts w:ascii="Times New Roman" w:hAnsi="Times New Roman" w:cs="Times New Roman"/>
                <w:sz w:val="24"/>
                <w:szCs w:val="24"/>
                <w:lang w:val="ru-RU"/>
              </w:rPr>
              <w:t xml:space="preserve"> спецтехники для обеспечения надлежащего и качественного предоставления коммунальных услуг предприятиями коммунального комплекса округа</w:t>
            </w:r>
          </w:p>
          <w:p w:rsidR="005B30E8" w:rsidRPr="006847C7" w:rsidRDefault="005B30E8" w:rsidP="00044C89">
            <w:pPr>
              <w:suppressAutoHyphens/>
              <w:autoSpaceDE w:val="0"/>
              <w:autoSpaceDN w:val="0"/>
              <w:adjustRightInd w:val="0"/>
              <w:rPr>
                <w:rFonts w:ascii="Times New Roman" w:hAnsi="Times New Roman" w:cs="Times New Roman"/>
                <w:sz w:val="24"/>
                <w:szCs w:val="24"/>
                <w:lang w:val="ru-RU"/>
              </w:rPr>
            </w:pPr>
          </w:p>
        </w:tc>
        <w:tc>
          <w:tcPr>
            <w:tcW w:w="1292" w:type="dxa"/>
          </w:tcPr>
          <w:p w:rsidR="005B30E8" w:rsidRPr="007F0FEF" w:rsidRDefault="005B30E8" w:rsidP="00044C89">
            <w:pPr>
              <w:pStyle w:val="ConsPlusCell"/>
              <w:jc w:val="center"/>
              <w:rPr>
                <w:rFonts w:ascii="Times New Roman" w:hAnsi="Times New Roman" w:cs="Times New Roman"/>
                <w:sz w:val="24"/>
                <w:szCs w:val="24"/>
              </w:rPr>
            </w:pPr>
            <w:r w:rsidRPr="007F0FEF">
              <w:rPr>
                <w:rFonts w:ascii="Times New Roman" w:hAnsi="Times New Roman" w:cs="Times New Roman"/>
                <w:sz w:val="24"/>
                <w:szCs w:val="24"/>
              </w:rPr>
              <w:t>ед.</w:t>
            </w:r>
          </w:p>
        </w:tc>
        <w:tc>
          <w:tcPr>
            <w:tcW w:w="5228" w:type="dxa"/>
          </w:tcPr>
          <w:p w:rsidR="005B30E8" w:rsidRPr="00311934" w:rsidRDefault="005B30E8" w:rsidP="00044C89">
            <w:pPr>
              <w:autoSpaceDE w:val="0"/>
              <w:autoSpaceDN w:val="0"/>
              <w:adjustRightInd w:val="0"/>
              <w:jc w:val="both"/>
              <w:rPr>
                <w:rFonts w:ascii="Times New Roman" w:hAnsi="Times New Roman" w:cs="Times New Roman"/>
                <w:sz w:val="24"/>
                <w:szCs w:val="24"/>
                <w:lang w:val="ru-RU"/>
              </w:rPr>
            </w:pPr>
            <w:r w:rsidRPr="00311934">
              <w:rPr>
                <w:rFonts w:ascii="Times New Roman" w:hAnsi="Times New Roman" w:cs="Times New Roman"/>
                <w:sz w:val="24"/>
                <w:szCs w:val="24"/>
                <w:lang w:val="ru-RU"/>
              </w:rPr>
              <w:t xml:space="preserve">Данные, предоставленные </w:t>
            </w:r>
            <w:proofErr w:type="spellStart"/>
            <w:r w:rsidRPr="00311934">
              <w:rPr>
                <w:rFonts w:ascii="Times New Roman" w:hAnsi="Times New Roman" w:cs="Times New Roman"/>
                <w:sz w:val="24"/>
                <w:szCs w:val="24"/>
                <w:lang w:val="ru-RU"/>
              </w:rPr>
              <w:t>ОГТиМХ</w:t>
            </w:r>
            <w:proofErr w:type="spellEnd"/>
            <w:r w:rsidRPr="00311934">
              <w:rPr>
                <w:rFonts w:ascii="Times New Roman" w:hAnsi="Times New Roman" w:cs="Times New Roman"/>
                <w:sz w:val="24"/>
                <w:szCs w:val="24"/>
                <w:lang w:val="ru-RU"/>
              </w:rPr>
              <w:t xml:space="preserve"> и </w:t>
            </w:r>
          </w:p>
          <w:p w:rsidR="005B30E8" w:rsidRPr="006847C7" w:rsidRDefault="005B30E8" w:rsidP="00044C89">
            <w:pPr>
              <w:spacing w:line="240" w:lineRule="exact"/>
              <w:jc w:val="both"/>
              <w:rPr>
                <w:rFonts w:ascii="Times New Roman" w:hAnsi="Times New Roman" w:cs="Times New Roman"/>
                <w:sz w:val="24"/>
                <w:szCs w:val="24"/>
                <w:lang w:val="ru-RU"/>
              </w:rPr>
            </w:pPr>
            <w:r w:rsidRPr="00311934">
              <w:rPr>
                <w:rFonts w:ascii="Times New Roman" w:hAnsi="Times New Roman" w:cs="Times New Roman"/>
                <w:sz w:val="24"/>
                <w:szCs w:val="24"/>
                <w:lang w:val="ru-RU"/>
              </w:rPr>
              <w:t>ОГХ</w:t>
            </w:r>
          </w:p>
        </w:tc>
        <w:tc>
          <w:tcPr>
            <w:tcW w:w="3254" w:type="dxa"/>
          </w:tcPr>
          <w:p w:rsidR="005B30E8" w:rsidRPr="006847C7" w:rsidRDefault="005B30E8" w:rsidP="00044C89">
            <w:pPr>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показатель за год</w:t>
            </w:r>
          </w:p>
        </w:tc>
      </w:tr>
    </w:tbl>
    <w:p w:rsidR="005B30E8" w:rsidRPr="00FA779C" w:rsidRDefault="005B30E8" w:rsidP="005B30E8">
      <w:pPr>
        <w:pStyle w:val="ConsPlusNormal"/>
        <w:ind w:firstLine="0"/>
        <w:jc w:val="center"/>
        <w:rPr>
          <w:rFonts w:ascii="Times New Roman" w:hAnsi="Times New Roman" w:cs="Times New Roman"/>
          <w:sz w:val="28"/>
          <w:szCs w:val="28"/>
        </w:rPr>
      </w:pPr>
    </w:p>
    <w:p w:rsidR="008D50BA" w:rsidRPr="00665166" w:rsidRDefault="008D50BA" w:rsidP="008D50BA">
      <w:pPr>
        <w:jc w:val="both"/>
        <w:rPr>
          <w:rFonts w:ascii="Times New Roman" w:hAnsi="Times New Roman" w:cs="Times New Roman"/>
          <w:sz w:val="28"/>
          <w:szCs w:val="28"/>
        </w:rPr>
      </w:pPr>
      <w:r>
        <w:rPr>
          <w:rFonts w:ascii="Times New Roman" w:hAnsi="Times New Roman" w:cs="Times New Roman"/>
          <w:sz w:val="28"/>
          <w:szCs w:val="28"/>
          <w:lang w:val="ru-RU"/>
        </w:rPr>
        <w:t>З</w:t>
      </w:r>
      <w:proofErr w:type="spellStart"/>
      <w:r>
        <w:rPr>
          <w:rFonts w:ascii="Times New Roman" w:hAnsi="Times New Roman" w:cs="Times New Roman"/>
          <w:sz w:val="28"/>
          <w:szCs w:val="28"/>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665166">
        <w:rPr>
          <w:rFonts w:ascii="Times New Roman" w:hAnsi="Times New Roman" w:cs="Times New Roman"/>
          <w:sz w:val="28"/>
          <w:szCs w:val="28"/>
        </w:rPr>
        <w:t>лавы</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администрации</w:t>
      </w:r>
      <w:proofErr w:type="spellEnd"/>
      <w:r w:rsidRPr="00665166">
        <w:rPr>
          <w:rFonts w:ascii="Times New Roman" w:hAnsi="Times New Roman" w:cs="Times New Roman"/>
          <w:sz w:val="28"/>
          <w:szCs w:val="28"/>
        </w:rPr>
        <w:t xml:space="preserve"> </w:t>
      </w:r>
    </w:p>
    <w:p w:rsidR="008D50BA" w:rsidRDefault="008D50BA" w:rsidP="008D50BA">
      <w:pPr>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Советского</w:t>
      </w:r>
      <w:proofErr w:type="spellEnd"/>
      <w:r>
        <w:rPr>
          <w:rFonts w:ascii="Times New Roman" w:hAnsi="Times New Roman" w:cs="Times New Roman"/>
          <w:sz w:val="28"/>
          <w:szCs w:val="28"/>
          <w:lang w:val="ru-RU"/>
        </w:rPr>
        <w:t xml:space="preserve"> муниципального </w:t>
      </w:r>
      <w:proofErr w:type="spellStart"/>
      <w:r w:rsidRPr="00665166">
        <w:rPr>
          <w:rFonts w:ascii="Times New Roman" w:hAnsi="Times New Roman" w:cs="Times New Roman"/>
          <w:sz w:val="28"/>
          <w:szCs w:val="28"/>
        </w:rPr>
        <w:t>округа</w:t>
      </w:r>
      <w:proofErr w:type="spellEnd"/>
      <w:r w:rsidRPr="00665166">
        <w:rPr>
          <w:rFonts w:ascii="Times New Roman" w:hAnsi="Times New Roman" w:cs="Times New Roman"/>
          <w:sz w:val="28"/>
          <w:szCs w:val="28"/>
        </w:rPr>
        <w:t xml:space="preserve"> </w:t>
      </w:r>
    </w:p>
    <w:p w:rsidR="008D50BA" w:rsidRDefault="008D50BA" w:rsidP="008D50BA">
      <w:pPr>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Ставропольского</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края</w:t>
      </w:r>
      <w:proofErr w:type="spellEnd"/>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8D50BA" w:rsidRDefault="008D50BA" w:rsidP="008D50BA">
      <w:pPr>
        <w:jc w:val="both"/>
        <w:rPr>
          <w:rFonts w:ascii="Times New Roman" w:hAnsi="Times New Roman" w:cs="Times New Roman"/>
          <w:sz w:val="28"/>
          <w:szCs w:val="28"/>
          <w:lang w:val="ru-RU"/>
        </w:rPr>
      </w:pPr>
    </w:p>
    <w:p w:rsidR="008D50BA" w:rsidRDefault="008D50BA" w:rsidP="008D50BA">
      <w:pPr>
        <w:jc w:val="both"/>
        <w:rPr>
          <w:rFonts w:ascii="Times New Roman" w:hAnsi="Times New Roman" w:cs="Times New Roman"/>
          <w:sz w:val="28"/>
          <w:szCs w:val="28"/>
          <w:lang w:val="ru-RU"/>
        </w:rPr>
      </w:pPr>
    </w:p>
    <w:p w:rsidR="00770A19" w:rsidRDefault="00770A19" w:rsidP="008D50BA">
      <w:pPr>
        <w:jc w:val="both"/>
        <w:rPr>
          <w:rFonts w:ascii="Times New Roman" w:hAnsi="Times New Roman" w:cs="Times New Roman"/>
          <w:sz w:val="28"/>
          <w:szCs w:val="28"/>
          <w:lang w:val="ru-RU"/>
        </w:rPr>
      </w:pPr>
    </w:p>
    <w:p w:rsidR="00132641" w:rsidRDefault="00132641" w:rsidP="00D809E6">
      <w:pPr>
        <w:widowControl w:val="0"/>
        <w:tabs>
          <w:tab w:val="left" w:pos="1735"/>
          <w:tab w:val="left" w:pos="2056"/>
        </w:tabs>
        <w:suppressAutoHyphens/>
        <w:autoSpaceDE w:val="0"/>
        <w:autoSpaceDN w:val="0"/>
        <w:adjustRightInd w:val="0"/>
        <w:jc w:val="both"/>
        <w:rPr>
          <w:rFonts w:ascii="Times New Roman" w:eastAsia="Times New Roman" w:hAnsi="Times New Roman" w:cs="Times New Roman"/>
          <w:sz w:val="24"/>
          <w:szCs w:val="24"/>
          <w:lang w:val="ru-RU" w:eastAsia="ru-RU" w:bidi="ar-SA"/>
        </w:rPr>
      </w:pPr>
    </w:p>
    <w:tbl>
      <w:tblPr>
        <w:tblStyle w:val="af4"/>
        <w:tblW w:w="14459"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38"/>
        <w:gridCol w:w="6521"/>
      </w:tblGrid>
      <w:tr w:rsidR="00132641" w:rsidRPr="000C7E28" w:rsidTr="00A95C3F">
        <w:tc>
          <w:tcPr>
            <w:tcW w:w="7938" w:type="dxa"/>
          </w:tcPr>
          <w:p w:rsidR="00CB77E6" w:rsidRPr="008D50BA" w:rsidRDefault="00CB77E6" w:rsidP="00CB77E6">
            <w:pPr>
              <w:rPr>
                <w:lang w:val="ru-RU"/>
              </w:rPr>
            </w:pPr>
          </w:p>
          <w:p w:rsidR="00CB77E6" w:rsidRPr="008D50BA" w:rsidRDefault="00CB77E6" w:rsidP="00CB77E6">
            <w:pPr>
              <w:rPr>
                <w:lang w:val="ru-RU"/>
              </w:rPr>
            </w:pPr>
          </w:p>
          <w:p w:rsidR="00132641" w:rsidRPr="00CB77E6" w:rsidRDefault="00132641" w:rsidP="00CB77E6">
            <w:pPr>
              <w:tabs>
                <w:tab w:val="left" w:pos="4398"/>
              </w:tabs>
              <w:rPr>
                <w:lang w:val="ru-RU"/>
              </w:rPr>
            </w:pPr>
          </w:p>
        </w:tc>
        <w:tc>
          <w:tcPr>
            <w:tcW w:w="6521" w:type="dxa"/>
          </w:tcPr>
          <w:p w:rsidR="00132641" w:rsidRPr="006847C7" w:rsidRDefault="00132641" w:rsidP="00044C89">
            <w:pPr>
              <w:suppressAutoHyphens/>
              <w:autoSpaceDE w:val="0"/>
              <w:autoSpaceDN w:val="0"/>
              <w:adjustRightInd w:val="0"/>
              <w:ind w:hanging="2126"/>
              <w:outlineLvl w:val="2"/>
              <w:rPr>
                <w:rFonts w:ascii="Times New Roman" w:hAnsi="Times New Roman" w:cs="Times New Roman"/>
                <w:sz w:val="24"/>
                <w:szCs w:val="24"/>
                <w:lang w:val="ru-RU"/>
              </w:rPr>
            </w:pPr>
            <w:r w:rsidRPr="006847C7">
              <w:rPr>
                <w:rFonts w:ascii="Times New Roman" w:hAnsi="Times New Roman" w:cs="Times New Roman"/>
                <w:sz w:val="24"/>
                <w:szCs w:val="24"/>
                <w:lang w:val="ru-RU"/>
              </w:rPr>
              <w:lastRenderedPageBreak/>
              <w:t xml:space="preserve">Приложение № </w:t>
            </w:r>
            <w:r>
              <w:rPr>
                <w:rFonts w:ascii="Times New Roman" w:hAnsi="Times New Roman" w:cs="Times New Roman"/>
                <w:sz w:val="24"/>
                <w:szCs w:val="24"/>
                <w:lang w:val="ru-RU"/>
              </w:rPr>
              <w:t>9</w:t>
            </w:r>
          </w:p>
          <w:p w:rsidR="00CB77E6" w:rsidRDefault="00CB77E6" w:rsidP="00044C89">
            <w:pPr>
              <w:ind w:left="34"/>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 9</w:t>
            </w:r>
          </w:p>
          <w:p w:rsidR="00132641" w:rsidRDefault="00132641" w:rsidP="00044C89">
            <w:pPr>
              <w:ind w:left="34"/>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к муниципальной программе Советского </w:t>
            </w:r>
            <w:r>
              <w:rPr>
                <w:rFonts w:ascii="Times New Roman" w:hAnsi="Times New Roman" w:cs="Times New Roman"/>
                <w:sz w:val="24"/>
                <w:szCs w:val="24"/>
                <w:lang w:val="ru-RU"/>
              </w:rPr>
              <w:t>муниципального</w:t>
            </w:r>
            <w:r w:rsidRPr="006847C7">
              <w:rPr>
                <w:rFonts w:ascii="Times New Roman" w:hAnsi="Times New Roman" w:cs="Times New Roman"/>
                <w:sz w:val="24"/>
                <w:szCs w:val="24"/>
                <w:lang w:val="ru-RU"/>
              </w:rPr>
              <w:t xml:space="preserve"> </w:t>
            </w:r>
            <w:proofErr w:type="spellStart"/>
            <w:r w:rsidRPr="006847C7">
              <w:rPr>
                <w:rFonts w:ascii="Times New Roman" w:hAnsi="Times New Roman" w:cs="Times New Roman"/>
                <w:sz w:val="24"/>
                <w:szCs w:val="24"/>
                <w:lang w:val="ru-RU"/>
              </w:rPr>
              <w:t>округаСтавропольского</w:t>
            </w:r>
            <w:proofErr w:type="spellEnd"/>
            <w:r w:rsidRPr="006847C7">
              <w:rPr>
                <w:rFonts w:ascii="Times New Roman" w:hAnsi="Times New Roman" w:cs="Times New Roman"/>
                <w:sz w:val="24"/>
                <w:szCs w:val="24"/>
                <w:lang w:val="ru-RU"/>
              </w:rPr>
              <w:t xml:space="preserve"> края «Модернизация, развитие и</w:t>
            </w:r>
          </w:p>
          <w:p w:rsidR="00132641" w:rsidRDefault="00132641" w:rsidP="00CB77E6">
            <w:pPr>
              <w:suppressAutoHyphens/>
              <w:ind w:firstLine="34"/>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содержание коммунального хозяйства Советского </w:t>
            </w:r>
          </w:p>
          <w:p w:rsidR="00132641" w:rsidRPr="006847C7" w:rsidRDefault="00770A19" w:rsidP="00044C89">
            <w:pPr>
              <w:suppressAutoHyphens/>
              <w:ind w:left="389" w:hanging="355"/>
              <w:jc w:val="both"/>
              <w:rPr>
                <w:rFonts w:ascii="Times New Roman" w:hAnsi="Times New Roman" w:cs="Times New Roman"/>
                <w:sz w:val="24"/>
                <w:szCs w:val="24"/>
                <w:lang w:val="ru-RU"/>
              </w:rPr>
            </w:pPr>
            <w:r>
              <w:rPr>
                <w:rFonts w:ascii="Times New Roman" w:hAnsi="Times New Roman" w:cs="Times New Roman"/>
                <w:sz w:val="24"/>
                <w:szCs w:val="24"/>
                <w:lang w:val="ru-RU"/>
              </w:rPr>
              <w:t>муниципального</w:t>
            </w:r>
            <w:r w:rsidR="00132641" w:rsidRPr="006847C7">
              <w:rPr>
                <w:rFonts w:ascii="Times New Roman" w:hAnsi="Times New Roman" w:cs="Times New Roman"/>
                <w:sz w:val="24"/>
                <w:szCs w:val="24"/>
                <w:lang w:val="ru-RU"/>
              </w:rPr>
              <w:t xml:space="preserve"> округа Ставропольского края»</w:t>
            </w:r>
          </w:p>
          <w:p w:rsidR="00132641" w:rsidRPr="000302BF" w:rsidRDefault="00132641" w:rsidP="00044C89">
            <w:pPr>
              <w:rPr>
                <w:lang w:val="ru-RU"/>
              </w:rPr>
            </w:pPr>
          </w:p>
        </w:tc>
      </w:tr>
    </w:tbl>
    <w:p w:rsidR="00132641" w:rsidRPr="000302BF" w:rsidRDefault="00132641" w:rsidP="00132641">
      <w:pPr>
        <w:rPr>
          <w:lang w:val="ru-RU"/>
        </w:rPr>
      </w:pPr>
    </w:p>
    <w:p w:rsidR="00132641" w:rsidRPr="000302BF" w:rsidRDefault="00132641" w:rsidP="00132641">
      <w:pPr>
        <w:rPr>
          <w:lang w:val="ru-RU"/>
        </w:rPr>
      </w:pPr>
    </w:p>
    <w:p w:rsidR="00132641" w:rsidRPr="006847C7" w:rsidRDefault="00132641" w:rsidP="00132641">
      <w:pPr>
        <w:jc w:val="center"/>
        <w:rPr>
          <w:rFonts w:ascii="Times New Roman" w:hAnsi="Times New Roman" w:cs="Times New Roman"/>
          <w:spacing w:val="-4"/>
          <w:sz w:val="28"/>
          <w:szCs w:val="28"/>
          <w:lang w:val="ru-RU"/>
        </w:rPr>
      </w:pPr>
      <w:r w:rsidRPr="006847C7">
        <w:rPr>
          <w:rFonts w:ascii="Times New Roman" w:hAnsi="Times New Roman" w:cs="Times New Roman"/>
          <w:spacing w:val="-4"/>
          <w:sz w:val="28"/>
          <w:szCs w:val="28"/>
          <w:lang w:val="ru-RU"/>
        </w:rPr>
        <w:t xml:space="preserve">Сведения </w:t>
      </w:r>
    </w:p>
    <w:p w:rsidR="00132641" w:rsidRPr="006847C7" w:rsidRDefault="00132641" w:rsidP="00132641">
      <w:pPr>
        <w:jc w:val="center"/>
        <w:rPr>
          <w:rFonts w:ascii="Times New Roman" w:hAnsi="Times New Roman" w:cs="Times New Roman"/>
          <w:spacing w:val="-4"/>
          <w:sz w:val="28"/>
          <w:szCs w:val="28"/>
          <w:lang w:val="ru-RU"/>
        </w:rPr>
      </w:pPr>
      <w:r w:rsidRPr="006847C7">
        <w:rPr>
          <w:rFonts w:ascii="Times New Roman" w:hAnsi="Times New Roman" w:cs="Times New Roman"/>
          <w:spacing w:val="-4"/>
          <w:sz w:val="28"/>
          <w:szCs w:val="28"/>
          <w:lang w:val="ru-RU"/>
        </w:rPr>
        <w:t xml:space="preserve">о весовых коэффициентах, присвоенных целям, задачам Подпрограмм </w:t>
      </w:r>
    </w:p>
    <w:p w:rsidR="00132641" w:rsidRPr="006847C7" w:rsidRDefault="00132641" w:rsidP="00132641">
      <w:pPr>
        <w:jc w:val="center"/>
        <w:rPr>
          <w:rFonts w:ascii="Times New Roman" w:hAnsi="Times New Roman" w:cs="Times New Roman"/>
          <w:spacing w:val="-4"/>
          <w:sz w:val="28"/>
          <w:szCs w:val="28"/>
          <w:lang w:val="ru-RU"/>
        </w:rPr>
      </w:pPr>
      <w:r w:rsidRPr="006847C7">
        <w:rPr>
          <w:rFonts w:ascii="Times New Roman" w:hAnsi="Times New Roman" w:cs="Times New Roman"/>
          <w:spacing w:val="-4"/>
          <w:sz w:val="28"/>
          <w:szCs w:val="28"/>
          <w:lang w:val="ru-RU"/>
        </w:rPr>
        <w:t xml:space="preserve">муниципальной программы Советского </w:t>
      </w:r>
      <w:r w:rsidRPr="00C73934">
        <w:rPr>
          <w:rFonts w:ascii="Times New Roman" w:hAnsi="Times New Roman" w:cs="Times New Roman"/>
          <w:sz w:val="28"/>
          <w:szCs w:val="28"/>
          <w:lang w:val="ru-RU"/>
        </w:rPr>
        <w:t>муниципального</w:t>
      </w:r>
      <w:r w:rsidRPr="006847C7">
        <w:rPr>
          <w:rFonts w:ascii="Times New Roman" w:hAnsi="Times New Roman" w:cs="Times New Roman"/>
          <w:spacing w:val="-4"/>
          <w:sz w:val="28"/>
          <w:szCs w:val="28"/>
          <w:lang w:val="ru-RU"/>
        </w:rPr>
        <w:t xml:space="preserve"> округа Ставропольского края </w:t>
      </w:r>
    </w:p>
    <w:p w:rsidR="00132641" w:rsidRPr="00FA779C" w:rsidRDefault="00132641" w:rsidP="00132641">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«Модернизация, развитие и содержание коммунального хозяйства</w:t>
      </w:r>
    </w:p>
    <w:p w:rsidR="00132641" w:rsidRDefault="00132641" w:rsidP="00132641">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 xml:space="preserve"> Советского </w:t>
      </w:r>
      <w:r w:rsidR="00770A19">
        <w:rPr>
          <w:rFonts w:ascii="Times New Roman" w:hAnsi="Times New Roman" w:cs="Times New Roman"/>
          <w:sz w:val="28"/>
          <w:szCs w:val="28"/>
        </w:rPr>
        <w:t>муниципального</w:t>
      </w:r>
      <w:r w:rsidRPr="00FA779C">
        <w:rPr>
          <w:rFonts w:ascii="Times New Roman" w:hAnsi="Times New Roman" w:cs="Times New Roman"/>
          <w:sz w:val="28"/>
          <w:szCs w:val="28"/>
        </w:rPr>
        <w:t xml:space="preserve"> округа Ставропольского края»</w:t>
      </w:r>
    </w:p>
    <w:p w:rsidR="00132641" w:rsidRDefault="00132641" w:rsidP="00132641">
      <w:pPr>
        <w:pStyle w:val="ConsPlusNormal"/>
        <w:suppressAutoHyphens/>
        <w:jc w:val="center"/>
        <w:rPr>
          <w:rFonts w:ascii="Times New Roman" w:hAnsi="Times New Roman" w:cs="Times New Roman"/>
          <w:sz w:val="28"/>
          <w:szCs w:val="28"/>
        </w:rPr>
      </w:pPr>
    </w:p>
    <w:p w:rsidR="00132641" w:rsidRDefault="00132641" w:rsidP="00132641">
      <w:pPr>
        <w:pStyle w:val="ConsPlusNormal"/>
        <w:suppressAutoHyphens/>
        <w:ind w:right="175"/>
        <w:jc w:val="both"/>
        <w:rPr>
          <w:rFonts w:ascii="Times New Roman" w:hAnsi="Times New Roman" w:cs="Times New Roman"/>
          <w:sz w:val="24"/>
          <w:szCs w:val="24"/>
        </w:rPr>
      </w:pPr>
      <w:r w:rsidRPr="00FA779C">
        <w:rPr>
          <w:rFonts w:ascii="Times New Roman" w:hAnsi="Times New Roman" w:cs="Times New Roman"/>
        </w:rPr>
        <w:t>&lt;</w:t>
      </w:r>
      <w:r w:rsidRPr="00FA779C">
        <w:rPr>
          <w:rFonts w:ascii="Times New Roman" w:hAnsi="Times New Roman" w:cs="Times New Roman"/>
          <w:sz w:val="24"/>
          <w:szCs w:val="24"/>
        </w:rPr>
        <w:t>1</w:t>
      </w:r>
      <w:proofErr w:type="gramStart"/>
      <w:r w:rsidRPr="00FA779C">
        <w:rPr>
          <w:rFonts w:ascii="Times New Roman" w:hAnsi="Times New Roman" w:cs="Times New Roman"/>
          <w:sz w:val="24"/>
          <w:szCs w:val="24"/>
        </w:rPr>
        <w:t>&gt;Д</w:t>
      </w:r>
      <w:proofErr w:type="gramEnd"/>
      <w:r w:rsidRPr="00FA779C">
        <w:rPr>
          <w:rFonts w:ascii="Times New Roman" w:hAnsi="Times New Roman" w:cs="Times New Roman"/>
          <w:sz w:val="24"/>
          <w:szCs w:val="24"/>
        </w:rPr>
        <w:t xml:space="preserve">алее в настоящем Приложении используются сокращения: Программа –  программа Советского </w:t>
      </w:r>
      <w:r>
        <w:rPr>
          <w:rFonts w:ascii="Times New Roman" w:hAnsi="Times New Roman" w:cs="Times New Roman"/>
          <w:sz w:val="24"/>
          <w:szCs w:val="24"/>
        </w:rPr>
        <w:t>муниципального</w:t>
      </w:r>
      <w:r w:rsidRPr="00FA779C">
        <w:rPr>
          <w:rFonts w:ascii="Times New Roman" w:hAnsi="Times New Roman" w:cs="Times New Roman"/>
          <w:sz w:val="24"/>
          <w:szCs w:val="24"/>
        </w:rPr>
        <w:t xml:space="preserve"> округа Ставропольского края «Модернизация, развитие и содержание коммунального хозяйства Советского </w:t>
      </w:r>
      <w:r w:rsidR="00770A19">
        <w:rPr>
          <w:rFonts w:ascii="Times New Roman" w:hAnsi="Times New Roman" w:cs="Times New Roman"/>
          <w:sz w:val="24"/>
          <w:szCs w:val="24"/>
        </w:rPr>
        <w:t>муниципального</w:t>
      </w:r>
      <w:r>
        <w:rPr>
          <w:rFonts w:ascii="Times New Roman" w:hAnsi="Times New Roman" w:cs="Times New Roman"/>
          <w:sz w:val="24"/>
          <w:szCs w:val="24"/>
        </w:rPr>
        <w:t xml:space="preserve"> округа Ставропольского края»</w:t>
      </w:r>
    </w:p>
    <w:p w:rsidR="00132641" w:rsidRPr="000302BF" w:rsidRDefault="00132641" w:rsidP="00132641">
      <w:pPr>
        <w:rPr>
          <w:lang w:val="ru-RU"/>
        </w:rPr>
      </w:pPr>
    </w:p>
    <w:tbl>
      <w:tblPr>
        <w:tblStyle w:val="af4"/>
        <w:tblW w:w="14742" w:type="dxa"/>
        <w:tblInd w:w="534" w:type="dxa"/>
        <w:tblLayout w:type="fixed"/>
        <w:tblLook w:val="04A0"/>
      </w:tblPr>
      <w:tblGrid>
        <w:gridCol w:w="850"/>
        <w:gridCol w:w="8222"/>
        <w:gridCol w:w="1021"/>
        <w:gridCol w:w="113"/>
        <w:gridCol w:w="737"/>
        <w:gridCol w:w="255"/>
        <w:gridCol w:w="737"/>
        <w:gridCol w:w="397"/>
        <w:gridCol w:w="596"/>
        <w:gridCol w:w="254"/>
        <w:gridCol w:w="709"/>
        <w:gridCol w:w="142"/>
        <w:gridCol w:w="709"/>
      </w:tblGrid>
      <w:tr w:rsidR="00132641" w:rsidRPr="00FA779C" w:rsidTr="00CB77E6">
        <w:trPr>
          <w:trHeight w:val="1509"/>
        </w:trPr>
        <w:tc>
          <w:tcPr>
            <w:tcW w:w="850" w:type="dxa"/>
            <w:vMerge w:val="restart"/>
          </w:tcPr>
          <w:p w:rsidR="00132641" w:rsidRPr="00FA779C" w:rsidRDefault="00132641" w:rsidP="00044C89">
            <w:pPr>
              <w:autoSpaceDE w:val="0"/>
              <w:autoSpaceDN w:val="0"/>
              <w:adjustRightInd w:val="0"/>
              <w:jc w:val="center"/>
              <w:outlineLvl w:val="2"/>
              <w:rPr>
                <w:rFonts w:ascii="Times New Roman" w:hAnsi="Times New Roman" w:cs="Times New Roman"/>
                <w:sz w:val="28"/>
                <w:szCs w:val="28"/>
              </w:rPr>
            </w:pPr>
            <w:r w:rsidRPr="00FA779C">
              <w:rPr>
                <w:rFonts w:ascii="Times New Roman" w:hAnsi="Times New Roman" w:cs="Times New Roman"/>
                <w:sz w:val="28"/>
                <w:szCs w:val="28"/>
              </w:rPr>
              <w:t>№ п/п</w:t>
            </w:r>
          </w:p>
        </w:tc>
        <w:tc>
          <w:tcPr>
            <w:tcW w:w="8222" w:type="dxa"/>
            <w:vMerge w:val="restart"/>
          </w:tcPr>
          <w:p w:rsidR="00132641" w:rsidRPr="00C6085F" w:rsidRDefault="00132641" w:rsidP="00044C89">
            <w:pPr>
              <w:autoSpaceDE w:val="0"/>
              <w:autoSpaceDN w:val="0"/>
              <w:adjustRightInd w:val="0"/>
              <w:jc w:val="center"/>
              <w:outlineLvl w:val="2"/>
              <w:rPr>
                <w:rFonts w:ascii="Times New Roman" w:hAnsi="Times New Roman" w:cs="Times New Roman"/>
                <w:sz w:val="24"/>
                <w:szCs w:val="24"/>
                <w:lang w:val="ru-RU"/>
              </w:rPr>
            </w:pPr>
            <w:r w:rsidRPr="00C6085F">
              <w:rPr>
                <w:rFonts w:ascii="Times New Roman" w:hAnsi="Times New Roman" w:cs="Times New Roman"/>
                <w:sz w:val="24"/>
                <w:szCs w:val="24"/>
                <w:lang w:val="ru-RU"/>
              </w:rPr>
              <w:t>Цели и задачи Подпрограмм Программы</w:t>
            </w:r>
          </w:p>
        </w:tc>
        <w:tc>
          <w:tcPr>
            <w:tcW w:w="5670" w:type="dxa"/>
            <w:gridSpan w:val="11"/>
            <w:tcBorders>
              <w:bottom w:val="single" w:sz="4" w:space="0" w:color="auto"/>
            </w:tcBorders>
            <w:vAlign w:val="center"/>
          </w:tcPr>
          <w:p w:rsidR="00132641" w:rsidRPr="00C6085F" w:rsidRDefault="00132641" w:rsidP="00044C89">
            <w:pPr>
              <w:autoSpaceDE w:val="0"/>
              <w:autoSpaceDN w:val="0"/>
              <w:adjustRightInd w:val="0"/>
              <w:ind w:left="1026" w:hanging="426"/>
              <w:jc w:val="center"/>
              <w:outlineLvl w:val="2"/>
              <w:rPr>
                <w:rFonts w:ascii="Times New Roman" w:hAnsi="Times New Roman" w:cs="Times New Roman"/>
                <w:sz w:val="24"/>
                <w:szCs w:val="24"/>
                <w:lang w:val="ru-RU"/>
              </w:rPr>
            </w:pPr>
            <w:r w:rsidRPr="00C6085F">
              <w:rPr>
                <w:rFonts w:ascii="Times New Roman" w:hAnsi="Times New Roman" w:cs="Times New Roman"/>
                <w:sz w:val="24"/>
                <w:szCs w:val="24"/>
                <w:lang w:val="ru-RU"/>
              </w:rPr>
              <w:t>Значения весовых коэффициентов, присвоенных целям и задачам</w:t>
            </w:r>
          </w:p>
          <w:p w:rsidR="00132641" w:rsidRPr="00FA779C" w:rsidRDefault="00132641" w:rsidP="00044C89">
            <w:pPr>
              <w:autoSpaceDE w:val="0"/>
              <w:autoSpaceDN w:val="0"/>
              <w:adjustRightInd w:val="0"/>
              <w:ind w:left="1026" w:hanging="426"/>
              <w:jc w:val="center"/>
              <w:outlineLvl w:val="2"/>
              <w:rPr>
                <w:rFonts w:ascii="Times New Roman" w:hAnsi="Times New Roman" w:cs="Times New Roman"/>
                <w:sz w:val="28"/>
                <w:szCs w:val="28"/>
              </w:rPr>
            </w:pPr>
            <w:proofErr w:type="spellStart"/>
            <w:r w:rsidRPr="00C6085F">
              <w:rPr>
                <w:rFonts w:ascii="Times New Roman" w:hAnsi="Times New Roman" w:cs="Times New Roman"/>
                <w:sz w:val="24"/>
                <w:szCs w:val="24"/>
              </w:rPr>
              <w:t>ПодпрограммПрограммыпогодам</w:t>
            </w:r>
            <w:proofErr w:type="spellEnd"/>
          </w:p>
        </w:tc>
      </w:tr>
      <w:tr w:rsidR="00132641" w:rsidRPr="00A408BF" w:rsidTr="00CB77E6">
        <w:tc>
          <w:tcPr>
            <w:tcW w:w="850" w:type="dxa"/>
            <w:vMerge/>
          </w:tcPr>
          <w:p w:rsidR="00132641" w:rsidRPr="00FA779C" w:rsidRDefault="00132641" w:rsidP="00044C89">
            <w:pPr>
              <w:autoSpaceDE w:val="0"/>
              <w:autoSpaceDN w:val="0"/>
              <w:adjustRightInd w:val="0"/>
              <w:outlineLvl w:val="2"/>
              <w:rPr>
                <w:rFonts w:ascii="Times New Roman" w:hAnsi="Times New Roman" w:cs="Times New Roman"/>
                <w:sz w:val="28"/>
                <w:szCs w:val="28"/>
              </w:rPr>
            </w:pPr>
          </w:p>
        </w:tc>
        <w:tc>
          <w:tcPr>
            <w:tcW w:w="8222" w:type="dxa"/>
            <w:vMerge/>
          </w:tcPr>
          <w:p w:rsidR="00132641" w:rsidRPr="006847C7" w:rsidRDefault="00132641" w:rsidP="00044C89">
            <w:pPr>
              <w:autoSpaceDE w:val="0"/>
              <w:autoSpaceDN w:val="0"/>
              <w:adjustRightInd w:val="0"/>
              <w:ind w:left="176"/>
              <w:outlineLvl w:val="2"/>
              <w:rPr>
                <w:rFonts w:ascii="Times New Roman" w:hAnsi="Times New Roman" w:cs="Times New Roman"/>
                <w:sz w:val="28"/>
                <w:szCs w:val="28"/>
                <w:lang w:val="ru-RU"/>
              </w:rPr>
            </w:pPr>
          </w:p>
        </w:tc>
        <w:tc>
          <w:tcPr>
            <w:tcW w:w="1021" w:type="dxa"/>
          </w:tcPr>
          <w:p w:rsidR="00132641" w:rsidRPr="00B8696E" w:rsidRDefault="00132641" w:rsidP="00044C89">
            <w:pPr>
              <w:autoSpaceDE w:val="0"/>
              <w:autoSpaceDN w:val="0"/>
              <w:adjustRightInd w:val="0"/>
              <w:jc w:val="center"/>
              <w:rPr>
                <w:rFonts w:ascii="Times New Roman" w:hAnsi="Times New Roman" w:cs="Times New Roman"/>
                <w:sz w:val="24"/>
                <w:szCs w:val="24"/>
                <w:lang w:val="ru-RU"/>
              </w:rPr>
            </w:pPr>
            <w:r>
              <w:rPr>
                <w:rFonts w:ascii="Times New Roman" w:hAnsi="Times New Roman" w:cs="Times New Roman"/>
                <w:sz w:val="24"/>
                <w:szCs w:val="24"/>
                <w:lang w:val="ru-RU"/>
              </w:rPr>
              <w:t>2021</w:t>
            </w:r>
          </w:p>
        </w:tc>
        <w:tc>
          <w:tcPr>
            <w:tcW w:w="850" w:type="dxa"/>
            <w:gridSpan w:val="2"/>
          </w:tcPr>
          <w:p w:rsidR="00132641" w:rsidRPr="00E10F2B" w:rsidRDefault="00132641" w:rsidP="00044C89">
            <w:pPr>
              <w:autoSpaceDE w:val="0"/>
              <w:autoSpaceDN w:val="0"/>
              <w:adjustRightInd w:val="0"/>
              <w:jc w:val="center"/>
              <w:rPr>
                <w:rFonts w:ascii="Times New Roman" w:hAnsi="Times New Roman" w:cs="Times New Roman"/>
                <w:sz w:val="24"/>
                <w:szCs w:val="24"/>
                <w:lang w:val="ru-RU"/>
              </w:rPr>
            </w:pPr>
            <w:r>
              <w:rPr>
                <w:rFonts w:ascii="Times New Roman" w:hAnsi="Times New Roman" w:cs="Times New Roman"/>
                <w:sz w:val="24"/>
                <w:szCs w:val="24"/>
                <w:lang w:val="ru-RU"/>
              </w:rPr>
              <w:t>2022</w:t>
            </w:r>
          </w:p>
        </w:tc>
        <w:tc>
          <w:tcPr>
            <w:tcW w:w="992" w:type="dxa"/>
            <w:gridSpan w:val="2"/>
          </w:tcPr>
          <w:p w:rsidR="00132641" w:rsidRPr="00E10F2B" w:rsidRDefault="00132641" w:rsidP="00044C89">
            <w:pPr>
              <w:autoSpaceDE w:val="0"/>
              <w:autoSpaceDN w:val="0"/>
              <w:adjustRightInd w:val="0"/>
              <w:jc w:val="center"/>
              <w:rPr>
                <w:rFonts w:ascii="Times New Roman" w:hAnsi="Times New Roman" w:cs="Times New Roman"/>
                <w:sz w:val="24"/>
                <w:szCs w:val="24"/>
                <w:lang w:val="ru-RU"/>
              </w:rPr>
            </w:pPr>
            <w:r>
              <w:rPr>
                <w:rFonts w:ascii="Times New Roman" w:hAnsi="Times New Roman" w:cs="Times New Roman"/>
                <w:sz w:val="24"/>
                <w:szCs w:val="24"/>
                <w:lang w:val="ru-RU"/>
              </w:rPr>
              <w:t>2023</w:t>
            </w:r>
          </w:p>
        </w:tc>
        <w:tc>
          <w:tcPr>
            <w:tcW w:w="993" w:type="dxa"/>
            <w:gridSpan w:val="2"/>
          </w:tcPr>
          <w:p w:rsidR="00132641" w:rsidRPr="00E10F2B" w:rsidRDefault="00132641" w:rsidP="00044C89">
            <w:pPr>
              <w:autoSpaceDE w:val="0"/>
              <w:autoSpaceDN w:val="0"/>
              <w:adjustRightInd w:val="0"/>
              <w:jc w:val="center"/>
              <w:rPr>
                <w:rFonts w:ascii="Times New Roman" w:hAnsi="Times New Roman" w:cs="Times New Roman"/>
                <w:sz w:val="24"/>
                <w:szCs w:val="24"/>
                <w:lang w:val="ru-RU"/>
              </w:rPr>
            </w:pPr>
            <w:r>
              <w:rPr>
                <w:rFonts w:ascii="Times New Roman" w:hAnsi="Times New Roman" w:cs="Times New Roman"/>
                <w:sz w:val="24"/>
                <w:szCs w:val="24"/>
                <w:lang w:val="ru-RU"/>
              </w:rPr>
              <w:t>2024</w:t>
            </w:r>
          </w:p>
        </w:tc>
        <w:tc>
          <w:tcPr>
            <w:tcW w:w="963" w:type="dxa"/>
            <w:gridSpan w:val="2"/>
          </w:tcPr>
          <w:p w:rsidR="00132641" w:rsidRPr="00E10F2B" w:rsidRDefault="00132641" w:rsidP="00044C89">
            <w:pPr>
              <w:autoSpaceDE w:val="0"/>
              <w:autoSpaceDN w:val="0"/>
              <w:adjustRightInd w:val="0"/>
              <w:jc w:val="center"/>
              <w:rPr>
                <w:rFonts w:ascii="Times New Roman" w:hAnsi="Times New Roman" w:cs="Times New Roman"/>
                <w:sz w:val="24"/>
                <w:szCs w:val="24"/>
                <w:lang w:val="ru-RU"/>
              </w:rPr>
            </w:pPr>
            <w:r>
              <w:rPr>
                <w:rFonts w:ascii="Times New Roman" w:hAnsi="Times New Roman" w:cs="Times New Roman"/>
                <w:sz w:val="24"/>
                <w:szCs w:val="24"/>
                <w:lang w:val="ru-RU"/>
              </w:rPr>
              <w:t>2025</w:t>
            </w:r>
          </w:p>
        </w:tc>
        <w:tc>
          <w:tcPr>
            <w:tcW w:w="851" w:type="dxa"/>
            <w:gridSpan w:val="2"/>
          </w:tcPr>
          <w:p w:rsidR="00132641" w:rsidRPr="00E10F2B" w:rsidRDefault="00A95C3F" w:rsidP="00044C89">
            <w:pPr>
              <w:autoSpaceDE w:val="0"/>
              <w:autoSpaceDN w:val="0"/>
              <w:adjustRightInd w:val="0"/>
              <w:jc w:val="center"/>
              <w:rPr>
                <w:rFonts w:ascii="Times New Roman" w:hAnsi="Times New Roman" w:cs="Times New Roman"/>
                <w:sz w:val="24"/>
                <w:szCs w:val="24"/>
                <w:lang w:val="ru-RU"/>
              </w:rPr>
            </w:pPr>
            <w:r>
              <w:rPr>
                <w:rFonts w:ascii="Times New Roman" w:hAnsi="Times New Roman" w:cs="Times New Roman"/>
                <w:sz w:val="24"/>
                <w:szCs w:val="24"/>
                <w:lang w:val="ru-RU"/>
              </w:rPr>
              <w:t>2026</w:t>
            </w:r>
          </w:p>
        </w:tc>
      </w:tr>
      <w:tr w:rsidR="00132641" w:rsidRPr="00A408BF" w:rsidTr="00A95C3F">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1.</w:t>
            </w:r>
          </w:p>
        </w:tc>
        <w:tc>
          <w:tcPr>
            <w:tcW w:w="8222" w:type="dxa"/>
          </w:tcPr>
          <w:p w:rsidR="00132641" w:rsidRPr="00044C89" w:rsidRDefault="00132641" w:rsidP="00A95C3F">
            <w:pPr>
              <w:autoSpaceDE w:val="0"/>
              <w:autoSpaceDN w:val="0"/>
              <w:adjustRightInd w:val="0"/>
              <w:ind w:firstLine="34"/>
              <w:outlineLvl w:val="2"/>
              <w:rPr>
                <w:rFonts w:ascii="Times New Roman" w:hAnsi="Times New Roman" w:cs="Times New Roman"/>
                <w:sz w:val="24"/>
                <w:szCs w:val="24"/>
                <w:lang w:val="ru-RU"/>
              </w:rPr>
            </w:pPr>
            <w:r w:rsidRPr="00044C89">
              <w:rPr>
                <w:rFonts w:ascii="Times New Roman" w:hAnsi="Times New Roman" w:cs="Times New Roman"/>
                <w:sz w:val="24"/>
                <w:szCs w:val="24"/>
                <w:lang w:val="ru-RU"/>
              </w:rPr>
              <w:t>Цель 1. «Формирование комфортной городской среды для проживания путем предоставления поддержки в решении жилищной проблемы молодым семьям»</w:t>
            </w:r>
          </w:p>
        </w:tc>
        <w:tc>
          <w:tcPr>
            <w:tcW w:w="1021" w:type="dxa"/>
          </w:tcPr>
          <w:p w:rsidR="00132641" w:rsidRPr="00A408BF" w:rsidRDefault="00132641" w:rsidP="00A95C3F">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lang w:val="ru-RU"/>
              </w:rPr>
              <w:t>0,15</w:t>
            </w:r>
          </w:p>
        </w:tc>
        <w:tc>
          <w:tcPr>
            <w:tcW w:w="850"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lang w:val="ru-RU"/>
              </w:rPr>
              <w:t>0,15</w:t>
            </w:r>
          </w:p>
        </w:tc>
        <w:tc>
          <w:tcPr>
            <w:tcW w:w="992"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lang w:val="ru-RU"/>
              </w:rPr>
              <w:t>0,15</w:t>
            </w:r>
          </w:p>
        </w:tc>
        <w:tc>
          <w:tcPr>
            <w:tcW w:w="993"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lang w:val="ru-RU"/>
              </w:rPr>
              <w:t>0,15</w:t>
            </w:r>
          </w:p>
        </w:tc>
        <w:tc>
          <w:tcPr>
            <w:tcW w:w="963"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lang w:val="ru-RU"/>
              </w:rPr>
              <w:t>0,15</w:t>
            </w:r>
          </w:p>
        </w:tc>
        <w:tc>
          <w:tcPr>
            <w:tcW w:w="851"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lang w:val="ru-RU"/>
              </w:rPr>
              <w:t>0,15</w:t>
            </w:r>
          </w:p>
        </w:tc>
      </w:tr>
      <w:tr w:rsidR="00132641" w:rsidRPr="00A408BF" w:rsidTr="00CB77E6">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2.</w:t>
            </w:r>
          </w:p>
        </w:tc>
        <w:tc>
          <w:tcPr>
            <w:tcW w:w="8222" w:type="dxa"/>
          </w:tcPr>
          <w:p w:rsidR="00132641" w:rsidRPr="00044C89" w:rsidRDefault="00132641" w:rsidP="00A95C3F">
            <w:pPr>
              <w:autoSpaceDE w:val="0"/>
              <w:autoSpaceDN w:val="0"/>
              <w:adjustRightInd w:val="0"/>
              <w:ind w:left="34" w:hanging="34"/>
              <w:outlineLvl w:val="2"/>
              <w:rPr>
                <w:rFonts w:ascii="Times New Roman" w:hAnsi="Times New Roman" w:cs="Times New Roman"/>
                <w:sz w:val="24"/>
                <w:szCs w:val="24"/>
                <w:lang w:val="ru-RU"/>
              </w:rPr>
            </w:pPr>
            <w:r w:rsidRPr="00044C89">
              <w:rPr>
                <w:rFonts w:ascii="Times New Roman" w:hAnsi="Times New Roman" w:cs="Times New Roman"/>
                <w:sz w:val="24"/>
                <w:szCs w:val="24"/>
                <w:lang w:val="ru-RU"/>
              </w:rPr>
              <w:t>Цель 2. «Внедрение современного технологического и вспомогательного оборудования, новых средств автоматизации»</w:t>
            </w:r>
          </w:p>
        </w:tc>
        <w:tc>
          <w:tcPr>
            <w:tcW w:w="1021" w:type="dxa"/>
          </w:tcPr>
          <w:p w:rsidR="00132641" w:rsidRPr="00A408BF" w:rsidRDefault="00132641" w:rsidP="00044C8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lang w:val="ru-RU"/>
              </w:rPr>
              <w:t>0,15</w:t>
            </w:r>
          </w:p>
        </w:tc>
        <w:tc>
          <w:tcPr>
            <w:tcW w:w="850"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w:t>
            </w:r>
            <w:r w:rsidRPr="00A408BF">
              <w:rPr>
                <w:rFonts w:ascii="Times New Roman" w:hAnsi="Times New Roman" w:cs="Times New Roman"/>
                <w:sz w:val="24"/>
                <w:szCs w:val="24"/>
              </w:rPr>
              <w:t>5</w:t>
            </w:r>
          </w:p>
        </w:tc>
        <w:tc>
          <w:tcPr>
            <w:tcW w:w="992"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w:t>
            </w:r>
            <w:r w:rsidRPr="00A408BF">
              <w:rPr>
                <w:rFonts w:ascii="Times New Roman" w:hAnsi="Times New Roman" w:cs="Times New Roman"/>
                <w:sz w:val="24"/>
                <w:szCs w:val="24"/>
              </w:rPr>
              <w:t>5</w:t>
            </w:r>
          </w:p>
        </w:tc>
        <w:tc>
          <w:tcPr>
            <w:tcW w:w="993"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w:t>
            </w:r>
            <w:r w:rsidRPr="00A408BF">
              <w:rPr>
                <w:rFonts w:ascii="Times New Roman" w:hAnsi="Times New Roman" w:cs="Times New Roman"/>
                <w:sz w:val="24"/>
                <w:szCs w:val="24"/>
              </w:rPr>
              <w:t>5</w:t>
            </w:r>
          </w:p>
        </w:tc>
        <w:tc>
          <w:tcPr>
            <w:tcW w:w="963"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w:t>
            </w:r>
            <w:r w:rsidRPr="00A408BF">
              <w:rPr>
                <w:rFonts w:ascii="Times New Roman" w:hAnsi="Times New Roman" w:cs="Times New Roman"/>
                <w:sz w:val="24"/>
                <w:szCs w:val="24"/>
              </w:rPr>
              <w:t>5</w:t>
            </w:r>
          </w:p>
        </w:tc>
        <w:tc>
          <w:tcPr>
            <w:tcW w:w="851"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w:t>
            </w:r>
            <w:r w:rsidRPr="00A408BF">
              <w:rPr>
                <w:rFonts w:ascii="Times New Roman" w:hAnsi="Times New Roman" w:cs="Times New Roman"/>
                <w:sz w:val="24"/>
                <w:szCs w:val="24"/>
              </w:rPr>
              <w:t>5</w:t>
            </w:r>
          </w:p>
        </w:tc>
      </w:tr>
      <w:tr w:rsidR="00132641" w:rsidRPr="00A408BF" w:rsidTr="00CB77E6">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3.</w:t>
            </w:r>
          </w:p>
        </w:tc>
        <w:tc>
          <w:tcPr>
            <w:tcW w:w="8222" w:type="dxa"/>
          </w:tcPr>
          <w:p w:rsidR="00132641" w:rsidRPr="00044C89" w:rsidRDefault="00132641" w:rsidP="00044C89">
            <w:pPr>
              <w:autoSpaceDE w:val="0"/>
              <w:autoSpaceDN w:val="0"/>
              <w:adjustRightInd w:val="0"/>
              <w:outlineLvl w:val="2"/>
              <w:rPr>
                <w:rFonts w:ascii="Times New Roman" w:hAnsi="Times New Roman" w:cs="Times New Roman"/>
                <w:sz w:val="24"/>
                <w:szCs w:val="24"/>
                <w:lang w:val="ru-RU"/>
              </w:rPr>
            </w:pPr>
            <w:r w:rsidRPr="00044C89">
              <w:rPr>
                <w:rFonts w:ascii="Times New Roman" w:hAnsi="Times New Roman" w:cs="Times New Roman"/>
                <w:sz w:val="24"/>
                <w:szCs w:val="24"/>
                <w:lang w:val="ru-RU"/>
              </w:rPr>
              <w:t>Цель 3. Создание благоприятных условий проживания граждан в Советском городском округе Ставропольского края</w:t>
            </w:r>
          </w:p>
        </w:tc>
        <w:tc>
          <w:tcPr>
            <w:tcW w:w="1021" w:type="dxa"/>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0,4</w:t>
            </w:r>
          </w:p>
        </w:tc>
        <w:tc>
          <w:tcPr>
            <w:tcW w:w="850"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0,4</w:t>
            </w:r>
          </w:p>
        </w:tc>
        <w:tc>
          <w:tcPr>
            <w:tcW w:w="992"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0,4</w:t>
            </w:r>
          </w:p>
        </w:tc>
        <w:tc>
          <w:tcPr>
            <w:tcW w:w="993"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0,4</w:t>
            </w:r>
          </w:p>
        </w:tc>
        <w:tc>
          <w:tcPr>
            <w:tcW w:w="963"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0,4</w:t>
            </w:r>
          </w:p>
        </w:tc>
        <w:tc>
          <w:tcPr>
            <w:tcW w:w="851"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rPr>
            </w:pPr>
            <w:r w:rsidRPr="00A408BF">
              <w:rPr>
                <w:rFonts w:ascii="Times New Roman" w:hAnsi="Times New Roman" w:cs="Times New Roman"/>
                <w:sz w:val="24"/>
                <w:szCs w:val="24"/>
              </w:rPr>
              <w:t>0,4</w:t>
            </w:r>
          </w:p>
        </w:tc>
      </w:tr>
      <w:tr w:rsidR="00132641" w:rsidRPr="00A408BF" w:rsidTr="00CB77E6">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4.</w:t>
            </w:r>
          </w:p>
        </w:tc>
        <w:tc>
          <w:tcPr>
            <w:tcW w:w="8222" w:type="dxa"/>
          </w:tcPr>
          <w:p w:rsidR="00132641" w:rsidRPr="00044C89" w:rsidRDefault="00132641" w:rsidP="00044C89">
            <w:pPr>
              <w:autoSpaceDE w:val="0"/>
              <w:autoSpaceDN w:val="0"/>
              <w:adjustRightInd w:val="0"/>
              <w:ind w:left="34" w:hanging="34"/>
              <w:outlineLvl w:val="2"/>
              <w:rPr>
                <w:rFonts w:ascii="Times New Roman" w:hAnsi="Times New Roman" w:cs="Times New Roman"/>
                <w:sz w:val="24"/>
                <w:szCs w:val="24"/>
                <w:lang w:val="ru-RU"/>
              </w:rPr>
            </w:pPr>
            <w:r w:rsidRPr="00044C89">
              <w:rPr>
                <w:rFonts w:ascii="Times New Roman" w:hAnsi="Times New Roman" w:cs="Times New Roman"/>
                <w:sz w:val="24"/>
                <w:szCs w:val="24"/>
                <w:lang w:val="ru-RU"/>
              </w:rPr>
              <w:t xml:space="preserve">Цель 4. «Повышение эффективности энергопотребления путем внедрения </w:t>
            </w:r>
            <w:r w:rsidRPr="00044C89">
              <w:rPr>
                <w:rFonts w:ascii="Times New Roman" w:hAnsi="Times New Roman" w:cs="Times New Roman"/>
                <w:sz w:val="24"/>
                <w:szCs w:val="24"/>
                <w:lang w:val="ru-RU"/>
              </w:rPr>
              <w:lastRenderedPageBreak/>
              <w:t>современных энергосберегающих технологий»</w:t>
            </w:r>
          </w:p>
        </w:tc>
        <w:tc>
          <w:tcPr>
            <w:tcW w:w="1021" w:type="dxa"/>
          </w:tcPr>
          <w:p w:rsidR="00132641" w:rsidRPr="00A408BF" w:rsidRDefault="00132641" w:rsidP="00044C89">
            <w:pPr>
              <w:autoSpaceDE w:val="0"/>
              <w:autoSpaceDN w:val="0"/>
              <w:adjustRightInd w:val="0"/>
              <w:jc w:val="center"/>
              <w:rPr>
                <w:rFonts w:ascii="Times New Roman" w:hAnsi="Times New Roman" w:cs="Times New Roman"/>
                <w:sz w:val="24"/>
                <w:szCs w:val="24"/>
                <w:lang w:val="ru-RU"/>
              </w:rPr>
            </w:pPr>
            <w:r w:rsidRPr="00A408BF">
              <w:rPr>
                <w:rFonts w:ascii="Times New Roman" w:hAnsi="Times New Roman" w:cs="Times New Roman"/>
                <w:sz w:val="24"/>
                <w:szCs w:val="24"/>
              </w:rPr>
              <w:lastRenderedPageBreak/>
              <w:t>0,</w:t>
            </w:r>
            <w:r w:rsidRPr="00A408BF">
              <w:rPr>
                <w:rFonts w:ascii="Times New Roman" w:hAnsi="Times New Roman" w:cs="Times New Roman"/>
                <w:sz w:val="24"/>
                <w:szCs w:val="24"/>
                <w:lang w:val="ru-RU"/>
              </w:rPr>
              <w:t>15</w:t>
            </w:r>
          </w:p>
        </w:tc>
        <w:tc>
          <w:tcPr>
            <w:tcW w:w="850"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lang w:val="ru-RU"/>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15</w:t>
            </w:r>
          </w:p>
        </w:tc>
        <w:tc>
          <w:tcPr>
            <w:tcW w:w="992"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lang w:val="ru-RU"/>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15</w:t>
            </w:r>
          </w:p>
        </w:tc>
        <w:tc>
          <w:tcPr>
            <w:tcW w:w="993"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lang w:val="ru-RU"/>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15</w:t>
            </w:r>
          </w:p>
        </w:tc>
        <w:tc>
          <w:tcPr>
            <w:tcW w:w="963"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lang w:val="ru-RU"/>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15</w:t>
            </w:r>
          </w:p>
        </w:tc>
        <w:tc>
          <w:tcPr>
            <w:tcW w:w="851" w:type="dxa"/>
            <w:gridSpan w:val="2"/>
          </w:tcPr>
          <w:p w:rsidR="00132641" w:rsidRPr="00A408BF" w:rsidRDefault="00132641" w:rsidP="00044C89">
            <w:pPr>
              <w:autoSpaceDE w:val="0"/>
              <w:autoSpaceDN w:val="0"/>
              <w:adjustRightInd w:val="0"/>
              <w:jc w:val="center"/>
              <w:rPr>
                <w:rFonts w:ascii="Times New Roman" w:hAnsi="Times New Roman" w:cs="Times New Roman"/>
                <w:sz w:val="24"/>
                <w:szCs w:val="24"/>
                <w:lang w:val="ru-RU"/>
              </w:rPr>
            </w:pPr>
            <w:r w:rsidRPr="00A408BF">
              <w:rPr>
                <w:rFonts w:ascii="Times New Roman" w:hAnsi="Times New Roman" w:cs="Times New Roman"/>
                <w:sz w:val="24"/>
                <w:szCs w:val="24"/>
              </w:rPr>
              <w:t>0,</w:t>
            </w:r>
            <w:r w:rsidRPr="00A408BF">
              <w:rPr>
                <w:rFonts w:ascii="Times New Roman" w:hAnsi="Times New Roman" w:cs="Times New Roman"/>
                <w:sz w:val="24"/>
                <w:szCs w:val="24"/>
                <w:lang w:val="ru-RU"/>
              </w:rPr>
              <w:t>15</w:t>
            </w:r>
          </w:p>
        </w:tc>
      </w:tr>
      <w:tr w:rsidR="00132641" w:rsidRPr="00B068D6" w:rsidTr="00CB77E6">
        <w:tc>
          <w:tcPr>
            <w:tcW w:w="850" w:type="dxa"/>
          </w:tcPr>
          <w:p w:rsidR="00132641" w:rsidRPr="00044C89" w:rsidRDefault="00132641" w:rsidP="00044C89">
            <w:pPr>
              <w:autoSpaceDE w:val="0"/>
              <w:autoSpaceDN w:val="0"/>
              <w:adjustRightInd w:val="0"/>
              <w:rPr>
                <w:rFonts w:ascii="Times New Roman" w:hAnsi="Times New Roman" w:cs="Times New Roman"/>
                <w:sz w:val="24"/>
                <w:szCs w:val="24"/>
                <w:lang w:val="ru-RU"/>
              </w:rPr>
            </w:pPr>
            <w:r w:rsidRPr="00044C89">
              <w:rPr>
                <w:rFonts w:ascii="Times New Roman" w:hAnsi="Times New Roman" w:cs="Times New Roman"/>
                <w:sz w:val="24"/>
                <w:szCs w:val="24"/>
                <w:lang w:val="ru-RU"/>
              </w:rPr>
              <w:lastRenderedPageBreak/>
              <w:t>5.</w:t>
            </w:r>
          </w:p>
        </w:tc>
        <w:tc>
          <w:tcPr>
            <w:tcW w:w="8222" w:type="dxa"/>
          </w:tcPr>
          <w:p w:rsidR="00132641" w:rsidRPr="00044C89" w:rsidRDefault="00132641" w:rsidP="00044C89">
            <w:pPr>
              <w:autoSpaceDE w:val="0"/>
              <w:autoSpaceDN w:val="0"/>
              <w:adjustRightInd w:val="0"/>
              <w:ind w:left="-1"/>
              <w:rPr>
                <w:rFonts w:ascii="Times New Roman" w:hAnsi="Times New Roman" w:cs="Times New Roman"/>
                <w:sz w:val="24"/>
                <w:szCs w:val="24"/>
                <w:lang w:val="ru-RU"/>
              </w:rPr>
            </w:pPr>
            <w:r w:rsidRPr="00044C89">
              <w:rPr>
                <w:rFonts w:ascii="Times New Roman" w:hAnsi="Times New Roman" w:cs="Times New Roman"/>
                <w:sz w:val="24"/>
                <w:szCs w:val="24"/>
                <w:lang w:val="ru-RU"/>
              </w:rPr>
              <w:t>Цель 5. «Обеспечение улучшения количественных и качественных характеристик проводимых работ, оказываемых услуг в сфере жилищно-коммунального хозяйства»</w:t>
            </w:r>
          </w:p>
        </w:tc>
        <w:tc>
          <w:tcPr>
            <w:tcW w:w="1021" w:type="dxa"/>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0,15</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0,15</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0,15</w:t>
            </w:r>
          </w:p>
        </w:tc>
        <w:tc>
          <w:tcPr>
            <w:tcW w:w="993"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0,15</w:t>
            </w:r>
          </w:p>
        </w:tc>
        <w:tc>
          <w:tcPr>
            <w:tcW w:w="963"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0,15</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0,15</w:t>
            </w:r>
          </w:p>
        </w:tc>
      </w:tr>
      <w:tr w:rsidR="00132641" w:rsidRPr="00B068D6" w:rsidTr="00CB77E6">
        <w:tc>
          <w:tcPr>
            <w:tcW w:w="850" w:type="dxa"/>
          </w:tcPr>
          <w:p w:rsidR="00132641" w:rsidRPr="00044C89" w:rsidRDefault="00132641" w:rsidP="00044C89">
            <w:pPr>
              <w:autoSpaceDE w:val="0"/>
              <w:autoSpaceDN w:val="0"/>
              <w:adjustRightInd w:val="0"/>
              <w:rPr>
                <w:rFonts w:ascii="Times New Roman" w:hAnsi="Times New Roman" w:cs="Times New Roman"/>
                <w:sz w:val="24"/>
                <w:szCs w:val="24"/>
                <w:lang w:val="ru-RU"/>
              </w:rPr>
            </w:pPr>
          </w:p>
        </w:tc>
        <w:tc>
          <w:tcPr>
            <w:tcW w:w="8222" w:type="dxa"/>
          </w:tcPr>
          <w:p w:rsidR="00132641" w:rsidRPr="00044C89" w:rsidRDefault="00132641" w:rsidP="00044C89">
            <w:pPr>
              <w:autoSpaceDE w:val="0"/>
              <w:autoSpaceDN w:val="0"/>
              <w:adjustRightInd w:val="0"/>
              <w:ind w:hanging="2126"/>
              <w:outlineLvl w:val="2"/>
              <w:rPr>
                <w:rFonts w:ascii="Times New Roman" w:hAnsi="Times New Roman" w:cs="Times New Roman"/>
                <w:b/>
                <w:sz w:val="24"/>
                <w:szCs w:val="24"/>
                <w:lang w:val="ru-RU"/>
              </w:rPr>
            </w:pPr>
            <w:r w:rsidRPr="00044C89">
              <w:rPr>
                <w:rFonts w:ascii="Times New Roman" w:hAnsi="Times New Roman" w:cs="Times New Roman"/>
                <w:b/>
                <w:sz w:val="24"/>
                <w:szCs w:val="24"/>
                <w:lang w:val="ru-RU"/>
              </w:rPr>
              <w:t>Всего по Программе:</w:t>
            </w:r>
          </w:p>
        </w:tc>
        <w:tc>
          <w:tcPr>
            <w:tcW w:w="1021" w:type="dxa"/>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993"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963"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r>
      <w:tr w:rsidR="00132641" w:rsidRPr="000C7E28" w:rsidTr="00CB77E6">
        <w:tc>
          <w:tcPr>
            <w:tcW w:w="14742" w:type="dxa"/>
            <w:gridSpan w:val="13"/>
          </w:tcPr>
          <w:p w:rsidR="00132641" w:rsidRPr="00044C89" w:rsidRDefault="00132641" w:rsidP="00770A19">
            <w:pPr>
              <w:autoSpaceDE w:val="0"/>
              <w:autoSpaceDN w:val="0"/>
              <w:adjustRightInd w:val="0"/>
              <w:jc w:val="center"/>
              <w:outlineLvl w:val="2"/>
              <w:rPr>
                <w:rFonts w:ascii="Times New Roman" w:hAnsi="Times New Roman" w:cs="Times New Roman"/>
                <w:sz w:val="24"/>
                <w:szCs w:val="24"/>
                <w:lang w:val="ru-RU"/>
              </w:rPr>
            </w:pPr>
            <w:r w:rsidRPr="00044C89">
              <w:rPr>
                <w:rFonts w:ascii="Times New Roman" w:hAnsi="Times New Roman" w:cs="Times New Roman"/>
                <w:b/>
                <w:sz w:val="24"/>
                <w:szCs w:val="24"/>
                <w:lang w:val="ru-RU"/>
              </w:rPr>
              <w:t xml:space="preserve">Подпрограмма «Обеспечение жильем молодых семей в Советском </w:t>
            </w:r>
            <w:r w:rsidR="00770A19">
              <w:rPr>
                <w:rFonts w:ascii="Times New Roman" w:hAnsi="Times New Roman" w:cs="Times New Roman"/>
                <w:b/>
                <w:sz w:val="24"/>
                <w:szCs w:val="24"/>
                <w:lang w:val="ru-RU"/>
              </w:rPr>
              <w:t>муниципальном</w:t>
            </w:r>
            <w:r w:rsidRPr="00044C89">
              <w:rPr>
                <w:rFonts w:ascii="Times New Roman" w:hAnsi="Times New Roman" w:cs="Times New Roman"/>
                <w:b/>
                <w:sz w:val="24"/>
                <w:szCs w:val="24"/>
                <w:lang w:val="ru-RU"/>
              </w:rPr>
              <w:t xml:space="preserve"> округе Ставропольского края»</w:t>
            </w:r>
          </w:p>
        </w:tc>
      </w:tr>
      <w:tr w:rsidR="00132641" w:rsidRPr="00FA779C" w:rsidTr="00CB77E6">
        <w:tc>
          <w:tcPr>
            <w:tcW w:w="850" w:type="dxa"/>
          </w:tcPr>
          <w:p w:rsidR="00132641" w:rsidRPr="00044C89" w:rsidRDefault="00132641" w:rsidP="00132641">
            <w:pPr>
              <w:pStyle w:val="ab"/>
              <w:numPr>
                <w:ilvl w:val="1"/>
                <w:numId w:val="9"/>
              </w:numPr>
              <w:autoSpaceDE w:val="0"/>
              <w:autoSpaceDN w:val="0"/>
              <w:adjustRightInd w:val="0"/>
              <w:outlineLvl w:val="2"/>
              <w:rPr>
                <w:rFonts w:ascii="Times New Roman" w:hAnsi="Times New Roman" w:cs="Times New Roman"/>
                <w:sz w:val="24"/>
                <w:szCs w:val="24"/>
                <w:lang w:val="ru-RU"/>
              </w:rPr>
            </w:pPr>
          </w:p>
        </w:tc>
        <w:tc>
          <w:tcPr>
            <w:tcW w:w="8222" w:type="dxa"/>
          </w:tcPr>
          <w:p w:rsidR="00132641" w:rsidRPr="00044C89" w:rsidRDefault="00132641" w:rsidP="00044C89">
            <w:pPr>
              <w:autoSpaceDE w:val="0"/>
              <w:autoSpaceDN w:val="0"/>
              <w:adjustRightInd w:val="0"/>
              <w:ind w:left="34"/>
              <w:outlineLvl w:val="2"/>
              <w:rPr>
                <w:rFonts w:ascii="Times New Roman" w:hAnsi="Times New Roman" w:cs="Times New Roman"/>
                <w:sz w:val="24"/>
                <w:szCs w:val="24"/>
                <w:lang w:val="ru-RU"/>
              </w:rPr>
            </w:pPr>
            <w:r w:rsidRPr="00044C89">
              <w:rPr>
                <w:rFonts w:ascii="Times New Roman" w:hAnsi="Times New Roman" w:cs="Times New Roman"/>
                <w:sz w:val="24"/>
                <w:szCs w:val="24"/>
                <w:lang w:val="ru-RU"/>
              </w:rPr>
              <w:t>Задача 1. Организация учета молодых семей, участвующих в Подпрограмме</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r>
      <w:tr w:rsidR="00132641" w:rsidRPr="00FA779C" w:rsidTr="00CB77E6">
        <w:tc>
          <w:tcPr>
            <w:tcW w:w="850" w:type="dxa"/>
          </w:tcPr>
          <w:p w:rsidR="00132641" w:rsidRPr="00044C89" w:rsidRDefault="00132641" w:rsidP="00044C89">
            <w:pPr>
              <w:autoSpaceDE w:val="0"/>
              <w:autoSpaceDN w:val="0"/>
              <w:adjustRightInd w:val="0"/>
              <w:outlineLvl w:val="2"/>
              <w:rPr>
                <w:rFonts w:ascii="Times New Roman" w:hAnsi="Times New Roman" w:cs="Times New Roman"/>
                <w:sz w:val="24"/>
                <w:szCs w:val="24"/>
              </w:rPr>
            </w:pPr>
          </w:p>
        </w:tc>
        <w:tc>
          <w:tcPr>
            <w:tcW w:w="8222" w:type="dxa"/>
          </w:tcPr>
          <w:p w:rsidR="00132641" w:rsidRPr="00044C89" w:rsidRDefault="00132641" w:rsidP="00044C89">
            <w:pPr>
              <w:autoSpaceDE w:val="0"/>
              <w:autoSpaceDN w:val="0"/>
              <w:adjustRightInd w:val="0"/>
              <w:ind w:left="34"/>
              <w:outlineLvl w:val="2"/>
              <w:rPr>
                <w:rFonts w:ascii="Times New Roman" w:hAnsi="Times New Roman" w:cs="Times New Roman"/>
                <w:sz w:val="24"/>
                <w:szCs w:val="24"/>
              </w:rPr>
            </w:pPr>
            <w:proofErr w:type="spellStart"/>
            <w:r w:rsidRPr="00044C89">
              <w:rPr>
                <w:rFonts w:ascii="Times New Roman" w:hAnsi="Times New Roman" w:cs="Times New Roman"/>
                <w:b/>
                <w:sz w:val="24"/>
                <w:szCs w:val="24"/>
              </w:rPr>
              <w:t>Всегопоподпрограмме</w:t>
            </w:r>
            <w:proofErr w:type="spellEnd"/>
            <w:r w:rsidRPr="00044C89">
              <w:rPr>
                <w:rFonts w:ascii="Times New Roman" w:hAnsi="Times New Roman" w:cs="Times New Roman"/>
                <w:b/>
                <w:sz w:val="24"/>
                <w:szCs w:val="24"/>
              </w:rPr>
              <w:t>:</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r>
      <w:tr w:rsidR="00132641" w:rsidRPr="000C7E28" w:rsidTr="00CB77E6">
        <w:tc>
          <w:tcPr>
            <w:tcW w:w="14742" w:type="dxa"/>
            <w:gridSpan w:val="13"/>
          </w:tcPr>
          <w:p w:rsidR="00132641" w:rsidRPr="00044C89" w:rsidRDefault="00132641" w:rsidP="00044C89">
            <w:pPr>
              <w:autoSpaceDE w:val="0"/>
              <w:autoSpaceDN w:val="0"/>
              <w:adjustRightInd w:val="0"/>
              <w:jc w:val="center"/>
              <w:outlineLvl w:val="2"/>
              <w:rPr>
                <w:rFonts w:ascii="Times New Roman" w:hAnsi="Times New Roman" w:cs="Times New Roman"/>
                <w:b/>
                <w:sz w:val="24"/>
                <w:szCs w:val="24"/>
                <w:lang w:val="ru-RU"/>
              </w:rPr>
            </w:pPr>
            <w:r w:rsidRPr="00044C89">
              <w:rPr>
                <w:rFonts w:ascii="Times New Roman" w:hAnsi="Times New Roman" w:cs="Times New Roman"/>
                <w:b/>
                <w:sz w:val="24"/>
                <w:szCs w:val="24"/>
                <w:lang w:val="ru-RU"/>
              </w:rPr>
              <w:t xml:space="preserve">Подпрограмма «Модернизация, развитие коммунального хозяйства </w:t>
            </w:r>
          </w:p>
          <w:p w:rsidR="00132641" w:rsidRPr="00044C89" w:rsidRDefault="00132641" w:rsidP="00044C89">
            <w:pPr>
              <w:autoSpaceDE w:val="0"/>
              <w:autoSpaceDN w:val="0"/>
              <w:adjustRightInd w:val="0"/>
              <w:jc w:val="center"/>
              <w:outlineLvl w:val="2"/>
              <w:rPr>
                <w:rFonts w:ascii="Times New Roman" w:hAnsi="Times New Roman" w:cs="Times New Roman"/>
                <w:sz w:val="24"/>
                <w:szCs w:val="24"/>
                <w:lang w:val="ru-RU"/>
              </w:rPr>
            </w:pPr>
            <w:r w:rsidRPr="00044C89">
              <w:rPr>
                <w:rFonts w:ascii="Times New Roman" w:hAnsi="Times New Roman" w:cs="Times New Roman"/>
                <w:b/>
                <w:sz w:val="24"/>
                <w:szCs w:val="24"/>
                <w:lang w:val="ru-RU"/>
              </w:rPr>
              <w:t xml:space="preserve">в Советском </w:t>
            </w:r>
            <w:r w:rsidR="00770A19">
              <w:rPr>
                <w:rFonts w:ascii="Times New Roman" w:hAnsi="Times New Roman" w:cs="Times New Roman"/>
                <w:b/>
                <w:sz w:val="24"/>
                <w:szCs w:val="24"/>
                <w:lang w:val="ru-RU"/>
              </w:rPr>
              <w:t>муниципальном</w:t>
            </w:r>
            <w:r w:rsidRPr="00044C89">
              <w:rPr>
                <w:rFonts w:ascii="Times New Roman" w:hAnsi="Times New Roman" w:cs="Times New Roman"/>
                <w:b/>
                <w:sz w:val="24"/>
                <w:szCs w:val="24"/>
                <w:lang w:val="ru-RU"/>
              </w:rPr>
              <w:t xml:space="preserve"> округе Ставропольского края</w:t>
            </w:r>
          </w:p>
        </w:tc>
      </w:tr>
      <w:tr w:rsidR="00132641" w:rsidRPr="00FA779C" w:rsidTr="00CB77E6">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2.1</w:t>
            </w:r>
          </w:p>
        </w:tc>
        <w:tc>
          <w:tcPr>
            <w:tcW w:w="8222" w:type="dxa"/>
          </w:tcPr>
          <w:p w:rsidR="00132641" w:rsidRPr="00044C89" w:rsidRDefault="00132641" w:rsidP="00044C89">
            <w:pPr>
              <w:autoSpaceDE w:val="0"/>
              <w:autoSpaceDN w:val="0"/>
              <w:adjustRightInd w:val="0"/>
              <w:ind w:left="34"/>
              <w:outlineLvl w:val="2"/>
              <w:rPr>
                <w:rFonts w:ascii="Times New Roman" w:hAnsi="Times New Roman" w:cs="Times New Roman"/>
                <w:sz w:val="24"/>
                <w:szCs w:val="24"/>
                <w:lang w:val="ru-RU"/>
              </w:rPr>
            </w:pPr>
            <w:r w:rsidRPr="00044C89">
              <w:rPr>
                <w:rFonts w:ascii="Times New Roman" w:hAnsi="Times New Roman" w:cs="Times New Roman"/>
                <w:sz w:val="24"/>
                <w:szCs w:val="24"/>
                <w:lang w:val="ru-RU"/>
              </w:rPr>
              <w:t>Задача 1. «Модернизация коммунальной инфраструктуры (реконструкция котельных)</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0,6</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0,6</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0,6</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0,6</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0,6</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0,6</w:t>
            </w:r>
          </w:p>
        </w:tc>
      </w:tr>
      <w:tr w:rsidR="00132641" w:rsidRPr="00FA779C" w:rsidTr="00CB77E6">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2.2</w:t>
            </w:r>
          </w:p>
        </w:tc>
        <w:tc>
          <w:tcPr>
            <w:tcW w:w="8222" w:type="dxa"/>
          </w:tcPr>
          <w:p w:rsidR="00132641" w:rsidRPr="00044C89" w:rsidRDefault="00132641" w:rsidP="00044C89">
            <w:pPr>
              <w:autoSpaceDE w:val="0"/>
              <w:autoSpaceDN w:val="0"/>
              <w:adjustRightInd w:val="0"/>
              <w:ind w:left="38" w:hanging="4"/>
              <w:rPr>
                <w:rFonts w:ascii="Times New Roman" w:hAnsi="Times New Roman" w:cs="Times New Roman"/>
                <w:sz w:val="24"/>
                <w:szCs w:val="24"/>
                <w:lang w:val="ru-RU"/>
              </w:rPr>
            </w:pPr>
            <w:r w:rsidRPr="00044C89">
              <w:rPr>
                <w:rFonts w:ascii="Times New Roman" w:hAnsi="Times New Roman" w:cs="Times New Roman"/>
                <w:sz w:val="24"/>
                <w:szCs w:val="24"/>
                <w:lang w:val="ru-RU"/>
              </w:rPr>
              <w:t>Задача 2. Соблюдение экологических норм и требований при  проведении мероприятий по вывозу твердых коммунальных отходов (далее – ТКО)</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r>
      <w:tr w:rsidR="00132641" w:rsidRPr="00FA779C" w:rsidTr="00CB77E6">
        <w:tc>
          <w:tcPr>
            <w:tcW w:w="850" w:type="dxa"/>
          </w:tcPr>
          <w:p w:rsidR="00132641" w:rsidRPr="00044C89" w:rsidRDefault="00132641" w:rsidP="00044C89">
            <w:pPr>
              <w:autoSpaceDE w:val="0"/>
              <w:autoSpaceDN w:val="0"/>
              <w:adjustRightInd w:val="0"/>
              <w:outlineLvl w:val="2"/>
              <w:rPr>
                <w:rFonts w:ascii="Times New Roman" w:hAnsi="Times New Roman" w:cs="Times New Roman"/>
                <w:sz w:val="24"/>
                <w:szCs w:val="24"/>
              </w:rPr>
            </w:pPr>
          </w:p>
        </w:tc>
        <w:tc>
          <w:tcPr>
            <w:tcW w:w="8222" w:type="dxa"/>
          </w:tcPr>
          <w:p w:rsidR="00132641" w:rsidRPr="00044C89" w:rsidRDefault="00132641" w:rsidP="00044C89">
            <w:pPr>
              <w:autoSpaceDE w:val="0"/>
              <w:autoSpaceDN w:val="0"/>
              <w:adjustRightInd w:val="0"/>
              <w:ind w:left="34" w:hanging="34"/>
              <w:outlineLvl w:val="2"/>
              <w:rPr>
                <w:rFonts w:ascii="Times New Roman" w:hAnsi="Times New Roman" w:cs="Times New Roman"/>
                <w:b/>
                <w:sz w:val="24"/>
                <w:szCs w:val="24"/>
                <w:lang w:val="ru-RU"/>
              </w:rPr>
            </w:pPr>
            <w:proofErr w:type="spellStart"/>
            <w:r w:rsidRPr="00044C89">
              <w:rPr>
                <w:rFonts w:ascii="Times New Roman" w:hAnsi="Times New Roman" w:cs="Times New Roman"/>
                <w:b/>
                <w:sz w:val="24"/>
                <w:szCs w:val="24"/>
              </w:rPr>
              <w:t>Всегопоподпрограмме</w:t>
            </w:r>
            <w:proofErr w:type="spellEnd"/>
            <w:r w:rsidRPr="00044C89">
              <w:rPr>
                <w:rFonts w:ascii="Times New Roman" w:hAnsi="Times New Roman" w:cs="Times New Roman"/>
                <w:b/>
                <w:sz w:val="24"/>
                <w:szCs w:val="24"/>
              </w:rPr>
              <w:t>:</w:t>
            </w:r>
          </w:p>
          <w:p w:rsidR="00132641" w:rsidRPr="00044C89" w:rsidRDefault="00132641" w:rsidP="00044C89">
            <w:pPr>
              <w:autoSpaceDE w:val="0"/>
              <w:autoSpaceDN w:val="0"/>
              <w:adjustRightInd w:val="0"/>
              <w:ind w:left="34" w:hanging="34"/>
              <w:outlineLvl w:val="2"/>
              <w:rPr>
                <w:rFonts w:ascii="Times New Roman" w:hAnsi="Times New Roman" w:cs="Times New Roman"/>
                <w:b/>
                <w:sz w:val="24"/>
                <w:szCs w:val="24"/>
                <w:lang w:val="ru-RU"/>
              </w:rPr>
            </w:pP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r>
      <w:tr w:rsidR="00132641" w:rsidRPr="000C7E28" w:rsidTr="00CB77E6">
        <w:tc>
          <w:tcPr>
            <w:tcW w:w="14742" w:type="dxa"/>
            <w:gridSpan w:val="13"/>
          </w:tcPr>
          <w:p w:rsidR="00132641" w:rsidRPr="00044C89" w:rsidRDefault="00132641" w:rsidP="00044C89">
            <w:pPr>
              <w:jc w:val="center"/>
              <w:rPr>
                <w:rFonts w:ascii="Times New Roman" w:hAnsi="Times New Roman" w:cs="Times New Roman"/>
                <w:b/>
                <w:sz w:val="24"/>
                <w:szCs w:val="24"/>
                <w:lang w:val="ru-RU"/>
              </w:rPr>
            </w:pPr>
            <w:r w:rsidRPr="00044C89">
              <w:rPr>
                <w:rFonts w:ascii="Times New Roman" w:hAnsi="Times New Roman" w:cs="Times New Roman"/>
                <w:b/>
                <w:sz w:val="24"/>
                <w:szCs w:val="24"/>
                <w:lang w:val="ru-RU"/>
              </w:rPr>
              <w:t>Подпрограмма «Содержание, текущий ремонт систем коммунальной инфраструктуры</w:t>
            </w:r>
          </w:p>
          <w:p w:rsidR="00132641" w:rsidRPr="00044C89" w:rsidRDefault="00132641" w:rsidP="00044C89">
            <w:pPr>
              <w:autoSpaceDE w:val="0"/>
              <w:autoSpaceDN w:val="0"/>
              <w:adjustRightInd w:val="0"/>
              <w:jc w:val="center"/>
              <w:outlineLvl w:val="2"/>
              <w:rPr>
                <w:rFonts w:ascii="Times New Roman" w:hAnsi="Times New Roman" w:cs="Times New Roman"/>
                <w:sz w:val="24"/>
                <w:szCs w:val="24"/>
                <w:lang w:val="ru-RU"/>
              </w:rPr>
            </w:pPr>
            <w:r w:rsidRPr="00044C89">
              <w:rPr>
                <w:rFonts w:ascii="Times New Roman" w:hAnsi="Times New Roman" w:cs="Times New Roman"/>
                <w:b/>
                <w:sz w:val="24"/>
                <w:szCs w:val="24"/>
                <w:lang w:val="ru-RU"/>
              </w:rPr>
              <w:t xml:space="preserve">Советского </w:t>
            </w:r>
            <w:r w:rsidR="00770A19">
              <w:rPr>
                <w:rFonts w:ascii="Times New Roman" w:hAnsi="Times New Roman" w:cs="Times New Roman"/>
                <w:b/>
                <w:sz w:val="24"/>
                <w:szCs w:val="24"/>
                <w:lang w:val="ru-RU"/>
              </w:rPr>
              <w:t xml:space="preserve">муниципального </w:t>
            </w:r>
            <w:r w:rsidRPr="00044C89">
              <w:rPr>
                <w:rFonts w:ascii="Times New Roman" w:hAnsi="Times New Roman" w:cs="Times New Roman"/>
                <w:b/>
                <w:sz w:val="24"/>
                <w:szCs w:val="24"/>
                <w:lang w:val="ru-RU"/>
              </w:rPr>
              <w:t>округа Ставропольского края»</w:t>
            </w:r>
          </w:p>
        </w:tc>
      </w:tr>
      <w:tr w:rsidR="00132641" w:rsidRPr="00FA779C" w:rsidTr="00CB77E6">
        <w:trPr>
          <w:trHeight w:val="837"/>
        </w:trPr>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3.1.</w:t>
            </w:r>
          </w:p>
        </w:tc>
        <w:tc>
          <w:tcPr>
            <w:tcW w:w="8222" w:type="dxa"/>
          </w:tcPr>
          <w:p w:rsidR="00132641" w:rsidRPr="00044C89" w:rsidRDefault="00132641" w:rsidP="00044C89">
            <w:pPr>
              <w:pStyle w:val="ab"/>
              <w:ind w:left="0"/>
              <w:jc w:val="both"/>
              <w:rPr>
                <w:sz w:val="24"/>
                <w:szCs w:val="24"/>
                <w:lang w:val="ru-RU"/>
              </w:rPr>
            </w:pPr>
            <w:r w:rsidRPr="00044C89">
              <w:rPr>
                <w:rFonts w:ascii="Times New Roman" w:hAnsi="Times New Roman" w:cs="Times New Roman"/>
                <w:sz w:val="24"/>
                <w:szCs w:val="24"/>
                <w:lang w:val="ru-RU"/>
              </w:rPr>
              <w:t>Задача 1. Улучшение санитарного состояния территории Советского городского округа Ставропольского края</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0,4</w:t>
            </w:r>
          </w:p>
        </w:tc>
      </w:tr>
      <w:tr w:rsidR="00132641" w:rsidRPr="00FA779C" w:rsidTr="00CB77E6">
        <w:trPr>
          <w:trHeight w:val="685"/>
        </w:trPr>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3.2.</w:t>
            </w:r>
          </w:p>
        </w:tc>
        <w:tc>
          <w:tcPr>
            <w:tcW w:w="8222" w:type="dxa"/>
          </w:tcPr>
          <w:p w:rsidR="00132641" w:rsidRPr="00044C89" w:rsidRDefault="00132641" w:rsidP="00044C89">
            <w:pPr>
              <w:autoSpaceDE w:val="0"/>
              <w:autoSpaceDN w:val="0"/>
              <w:adjustRightInd w:val="0"/>
              <w:ind w:firstLine="34"/>
              <w:outlineLvl w:val="2"/>
              <w:rPr>
                <w:rFonts w:ascii="Times New Roman" w:hAnsi="Times New Roman" w:cs="Times New Roman"/>
                <w:sz w:val="24"/>
                <w:szCs w:val="24"/>
                <w:lang w:val="ru-RU"/>
              </w:rPr>
            </w:pPr>
            <w:r w:rsidRPr="00044C89">
              <w:rPr>
                <w:rFonts w:ascii="Times New Roman" w:hAnsi="Times New Roman" w:cs="Times New Roman"/>
                <w:sz w:val="24"/>
                <w:szCs w:val="24"/>
                <w:lang w:val="ru-RU"/>
              </w:rPr>
              <w:t>Задача 2. Содержание мест захоронения в соответствии с санитарными требованиями</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r>
      <w:tr w:rsidR="00132641" w:rsidRPr="00FA779C" w:rsidTr="00CB77E6">
        <w:trPr>
          <w:trHeight w:val="802"/>
        </w:trPr>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3.3.</w:t>
            </w:r>
          </w:p>
        </w:tc>
        <w:tc>
          <w:tcPr>
            <w:tcW w:w="8222" w:type="dxa"/>
          </w:tcPr>
          <w:p w:rsidR="00132641" w:rsidRPr="00044C89" w:rsidRDefault="00132641" w:rsidP="00044C89">
            <w:pPr>
              <w:autoSpaceDE w:val="0"/>
              <w:autoSpaceDN w:val="0"/>
              <w:adjustRightInd w:val="0"/>
              <w:outlineLvl w:val="2"/>
              <w:rPr>
                <w:rFonts w:ascii="Times New Roman" w:hAnsi="Times New Roman" w:cs="Times New Roman"/>
                <w:sz w:val="24"/>
                <w:szCs w:val="24"/>
                <w:lang w:val="ru-RU"/>
              </w:rPr>
            </w:pPr>
            <w:r w:rsidRPr="00044C89">
              <w:rPr>
                <w:rFonts w:ascii="Times New Roman" w:hAnsi="Times New Roman" w:cs="Times New Roman"/>
                <w:sz w:val="24"/>
                <w:szCs w:val="24"/>
                <w:lang w:val="ru-RU"/>
              </w:rPr>
              <w:t xml:space="preserve">Задача 3. Повышение </w:t>
            </w:r>
            <w:proofErr w:type="gramStart"/>
            <w:r w:rsidRPr="00044C89">
              <w:rPr>
                <w:rFonts w:ascii="Times New Roman" w:hAnsi="Times New Roman" w:cs="Times New Roman"/>
                <w:sz w:val="24"/>
                <w:szCs w:val="24"/>
                <w:lang w:val="ru-RU"/>
              </w:rPr>
              <w:t>уровня комфортности проживания населения округа</w:t>
            </w:r>
            <w:proofErr w:type="gramEnd"/>
            <w:r w:rsidRPr="00044C89">
              <w:rPr>
                <w:rFonts w:ascii="Times New Roman" w:hAnsi="Times New Roman" w:cs="Times New Roman"/>
                <w:sz w:val="24"/>
                <w:szCs w:val="24"/>
                <w:lang w:val="ru-RU"/>
              </w:rPr>
              <w:t>»</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0,3</w:t>
            </w:r>
          </w:p>
        </w:tc>
        <w:tc>
          <w:tcPr>
            <w:tcW w:w="709" w:type="dxa"/>
          </w:tcPr>
          <w:p w:rsidR="00132641" w:rsidRPr="00D4406F" w:rsidRDefault="00132641" w:rsidP="00044C89">
            <w:pPr>
              <w:tabs>
                <w:tab w:val="left" w:pos="270"/>
                <w:tab w:val="center" w:pos="459"/>
              </w:tabs>
              <w:autoSpaceDE w:val="0"/>
              <w:autoSpaceDN w:val="0"/>
              <w:adjustRightInd w:val="0"/>
              <w:rPr>
                <w:rFonts w:ascii="Times New Roman" w:hAnsi="Times New Roman" w:cs="Times New Roman"/>
                <w:sz w:val="24"/>
                <w:szCs w:val="24"/>
              </w:rPr>
            </w:pPr>
            <w:r w:rsidRPr="00D4406F">
              <w:rPr>
                <w:rFonts w:ascii="Times New Roman" w:hAnsi="Times New Roman" w:cs="Times New Roman"/>
                <w:sz w:val="24"/>
                <w:szCs w:val="24"/>
              </w:rPr>
              <w:t>0,3</w:t>
            </w:r>
          </w:p>
        </w:tc>
      </w:tr>
      <w:tr w:rsidR="00132641" w:rsidRPr="00FA779C" w:rsidTr="00CB77E6">
        <w:tc>
          <w:tcPr>
            <w:tcW w:w="850" w:type="dxa"/>
          </w:tcPr>
          <w:p w:rsidR="00132641" w:rsidRPr="00044C89" w:rsidRDefault="00132641" w:rsidP="00044C89">
            <w:pPr>
              <w:autoSpaceDE w:val="0"/>
              <w:autoSpaceDN w:val="0"/>
              <w:adjustRightInd w:val="0"/>
              <w:outlineLvl w:val="2"/>
              <w:rPr>
                <w:rFonts w:ascii="Times New Roman" w:hAnsi="Times New Roman" w:cs="Times New Roman"/>
                <w:sz w:val="24"/>
                <w:szCs w:val="24"/>
              </w:rPr>
            </w:pPr>
          </w:p>
        </w:tc>
        <w:tc>
          <w:tcPr>
            <w:tcW w:w="8222" w:type="dxa"/>
          </w:tcPr>
          <w:p w:rsidR="00132641" w:rsidRPr="00044C89" w:rsidRDefault="00132641" w:rsidP="00044C89">
            <w:pPr>
              <w:autoSpaceDE w:val="0"/>
              <w:autoSpaceDN w:val="0"/>
              <w:adjustRightInd w:val="0"/>
              <w:ind w:left="34"/>
              <w:outlineLvl w:val="2"/>
              <w:rPr>
                <w:rFonts w:ascii="Times New Roman" w:hAnsi="Times New Roman" w:cs="Times New Roman"/>
                <w:sz w:val="24"/>
                <w:szCs w:val="24"/>
              </w:rPr>
            </w:pPr>
            <w:proofErr w:type="spellStart"/>
            <w:r w:rsidRPr="00044C89">
              <w:rPr>
                <w:rFonts w:ascii="Times New Roman" w:hAnsi="Times New Roman" w:cs="Times New Roman"/>
                <w:b/>
                <w:sz w:val="24"/>
                <w:szCs w:val="24"/>
              </w:rPr>
              <w:t>Всегопоподпрограмме</w:t>
            </w:r>
            <w:proofErr w:type="spellEnd"/>
            <w:r w:rsidRPr="00044C89">
              <w:rPr>
                <w:rFonts w:ascii="Times New Roman" w:hAnsi="Times New Roman" w:cs="Times New Roman"/>
                <w:b/>
                <w:sz w:val="24"/>
                <w:szCs w:val="24"/>
              </w:rPr>
              <w:t>:</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rPr>
            </w:pPr>
            <w:r w:rsidRPr="00D4406F">
              <w:rPr>
                <w:rFonts w:ascii="Times New Roman" w:hAnsi="Times New Roman" w:cs="Times New Roman"/>
                <w:sz w:val="24"/>
                <w:szCs w:val="24"/>
              </w:rPr>
              <w:t>1</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rPr>
              <w:t>1</w:t>
            </w:r>
          </w:p>
        </w:tc>
      </w:tr>
      <w:tr w:rsidR="00132641" w:rsidRPr="000C7E28" w:rsidTr="00CB77E6">
        <w:tc>
          <w:tcPr>
            <w:tcW w:w="14742" w:type="dxa"/>
            <w:gridSpan w:val="13"/>
          </w:tcPr>
          <w:p w:rsidR="00132641" w:rsidRPr="00044C89" w:rsidRDefault="00132641" w:rsidP="00044C89">
            <w:pPr>
              <w:autoSpaceDE w:val="0"/>
              <w:autoSpaceDN w:val="0"/>
              <w:adjustRightInd w:val="0"/>
              <w:jc w:val="center"/>
              <w:rPr>
                <w:rFonts w:ascii="Times New Roman" w:hAnsi="Times New Roman" w:cs="Times New Roman"/>
                <w:b/>
                <w:sz w:val="24"/>
                <w:szCs w:val="24"/>
                <w:lang w:val="ru-RU"/>
              </w:rPr>
            </w:pPr>
            <w:r w:rsidRPr="00044C89">
              <w:rPr>
                <w:rFonts w:ascii="Times New Roman" w:hAnsi="Times New Roman" w:cs="Times New Roman"/>
                <w:b/>
                <w:sz w:val="24"/>
                <w:szCs w:val="24"/>
                <w:lang w:val="ru-RU"/>
              </w:rPr>
              <w:t>Подпрограмма «Энергосбережение и повышение энергетической эффективности</w:t>
            </w:r>
          </w:p>
          <w:p w:rsidR="00132641" w:rsidRPr="00044C89" w:rsidRDefault="00132641" w:rsidP="00044C89">
            <w:pPr>
              <w:autoSpaceDE w:val="0"/>
              <w:autoSpaceDN w:val="0"/>
              <w:adjustRightInd w:val="0"/>
              <w:jc w:val="center"/>
              <w:outlineLvl w:val="2"/>
              <w:rPr>
                <w:rFonts w:ascii="Times New Roman" w:hAnsi="Times New Roman" w:cs="Times New Roman"/>
                <w:sz w:val="24"/>
                <w:szCs w:val="24"/>
                <w:lang w:val="ru-RU"/>
              </w:rPr>
            </w:pPr>
            <w:r w:rsidRPr="00044C89">
              <w:rPr>
                <w:rFonts w:ascii="Times New Roman" w:hAnsi="Times New Roman" w:cs="Times New Roman"/>
                <w:b/>
                <w:sz w:val="24"/>
                <w:szCs w:val="24"/>
                <w:lang w:val="ru-RU"/>
              </w:rPr>
              <w:t xml:space="preserve">в Советском </w:t>
            </w:r>
            <w:r w:rsidR="00770A19">
              <w:rPr>
                <w:rFonts w:ascii="Times New Roman" w:hAnsi="Times New Roman" w:cs="Times New Roman"/>
                <w:b/>
                <w:sz w:val="24"/>
                <w:szCs w:val="24"/>
                <w:lang w:val="ru-RU"/>
              </w:rPr>
              <w:t>муниципальном</w:t>
            </w:r>
            <w:r w:rsidRPr="00044C89">
              <w:rPr>
                <w:rFonts w:ascii="Times New Roman" w:hAnsi="Times New Roman" w:cs="Times New Roman"/>
                <w:b/>
                <w:sz w:val="24"/>
                <w:szCs w:val="24"/>
                <w:lang w:val="ru-RU"/>
              </w:rPr>
              <w:t xml:space="preserve"> округе Ставропольского края»</w:t>
            </w:r>
          </w:p>
        </w:tc>
      </w:tr>
      <w:tr w:rsidR="00132641" w:rsidRPr="006847C7" w:rsidTr="00CB77E6">
        <w:trPr>
          <w:trHeight w:val="779"/>
        </w:trPr>
        <w:tc>
          <w:tcPr>
            <w:tcW w:w="850" w:type="dxa"/>
          </w:tcPr>
          <w:p w:rsidR="00132641" w:rsidRPr="00044C89" w:rsidRDefault="00132641" w:rsidP="00044C89">
            <w:pPr>
              <w:autoSpaceDE w:val="0"/>
              <w:autoSpaceDN w:val="0"/>
              <w:adjustRightInd w:val="0"/>
              <w:rPr>
                <w:rFonts w:ascii="Times New Roman" w:hAnsi="Times New Roman" w:cs="Times New Roman"/>
                <w:sz w:val="24"/>
                <w:szCs w:val="24"/>
              </w:rPr>
            </w:pPr>
            <w:r w:rsidRPr="00044C89">
              <w:rPr>
                <w:rFonts w:ascii="Times New Roman" w:hAnsi="Times New Roman" w:cs="Times New Roman"/>
                <w:sz w:val="24"/>
                <w:szCs w:val="24"/>
              </w:rPr>
              <w:t>4.1.</w:t>
            </w:r>
          </w:p>
        </w:tc>
        <w:tc>
          <w:tcPr>
            <w:tcW w:w="8222" w:type="dxa"/>
          </w:tcPr>
          <w:p w:rsidR="00132641" w:rsidRPr="00044C89" w:rsidRDefault="00132641" w:rsidP="00044C89">
            <w:pPr>
              <w:autoSpaceDE w:val="0"/>
              <w:autoSpaceDN w:val="0"/>
              <w:adjustRightInd w:val="0"/>
              <w:ind w:left="38" w:hanging="4"/>
              <w:jc w:val="both"/>
              <w:outlineLvl w:val="2"/>
              <w:rPr>
                <w:rFonts w:ascii="Times New Roman" w:hAnsi="Times New Roman" w:cs="Times New Roman"/>
                <w:sz w:val="24"/>
                <w:szCs w:val="24"/>
                <w:lang w:val="ru-RU"/>
              </w:rPr>
            </w:pPr>
            <w:r w:rsidRPr="00044C89">
              <w:rPr>
                <w:rFonts w:ascii="Times New Roman" w:hAnsi="Times New Roman" w:cs="Times New Roman"/>
                <w:sz w:val="24"/>
                <w:szCs w:val="24"/>
                <w:lang w:val="ru-RU"/>
              </w:rPr>
              <w:t xml:space="preserve">Задача 1. «Создание современной </w:t>
            </w:r>
            <w:proofErr w:type="spellStart"/>
            <w:r w:rsidRPr="00044C89">
              <w:rPr>
                <w:rFonts w:ascii="Times New Roman" w:hAnsi="Times New Roman" w:cs="Times New Roman"/>
                <w:sz w:val="24"/>
                <w:szCs w:val="24"/>
                <w:lang w:val="ru-RU"/>
              </w:rPr>
              <w:t>энергоэффективной</w:t>
            </w:r>
            <w:proofErr w:type="spellEnd"/>
            <w:r w:rsidRPr="00044C89">
              <w:rPr>
                <w:rFonts w:ascii="Times New Roman" w:hAnsi="Times New Roman" w:cs="Times New Roman"/>
                <w:sz w:val="24"/>
                <w:szCs w:val="24"/>
                <w:lang w:val="ru-RU"/>
              </w:rPr>
              <w:t xml:space="preserve"> системы уличного освещения»</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992" w:type="dxa"/>
            <w:gridSpan w:val="2"/>
          </w:tcPr>
          <w:p w:rsidR="00132641"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p w:rsidR="00132641" w:rsidRPr="00D4406F" w:rsidRDefault="00132641" w:rsidP="00044C89">
            <w:pPr>
              <w:rPr>
                <w:rFonts w:ascii="Times New Roman" w:hAnsi="Times New Roman" w:cs="Times New Roman"/>
                <w:sz w:val="24"/>
                <w:szCs w:val="24"/>
                <w:lang w:val="ru-RU"/>
              </w:rPr>
            </w:pPr>
          </w:p>
        </w:tc>
        <w:tc>
          <w:tcPr>
            <w:tcW w:w="1134" w:type="dxa"/>
            <w:gridSpan w:val="2"/>
          </w:tcPr>
          <w:p w:rsidR="00132641" w:rsidRPr="00D4406F" w:rsidRDefault="00132641" w:rsidP="00044C89">
            <w:pPr>
              <w:tabs>
                <w:tab w:val="left" w:pos="255"/>
                <w:tab w:val="center" w:pos="459"/>
              </w:tabs>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r>
      <w:tr w:rsidR="00132641" w:rsidRPr="006847C7" w:rsidTr="00CB77E6">
        <w:tc>
          <w:tcPr>
            <w:tcW w:w="850" w:type="dxa"/>
          </w:tcPr>
          <w:p w:rsidR="00132641" w:rsidRPr="00044C89" w:rsidRDefault="00132641" w:rsidP="00044C89">
            <w:pPr>
              <w:autoSpaceDE w:val="0"/>
              <w:autoSpaceDN w:val="0"/>
              <w:adjustRightInd w:val="0"/>
              <w:outlineLvl w:val="2"/>
              <w:rPr>
                <w:rFonts w:ascii="Times New Roman" w:hAnsi="Times New Roman" w:cs="Times New Roman"/>
                <w:sz w:val="24"/>
                <w:szCs w:val="24"/>
                <w:lang w:val="ru-RU"/>
              </w:rPr>
            </w:pPr>
          </w:p>
        </w:tc>
        <w:tc>
          <w:tcPr>
            <w:tcW w:w="8222" w:type="dxa"/>
          </w:tcPr>
          <w:p w:rsidR="00132641" w:rsidRPr="00044C89" w:rsidRDefault="00132641" w:rsidP="00044C89">
            <w:pPr>
              <w:autoSpaceDE w:val="0"/>
              <w:autoSpaceDN w:val="0"/>
              <w:adjustRightInd w:val="0"/>
              <w:ind w:left="34"/>
              <w:outlineLvl w:val="2"/>
              <w:rPr>
                <w:rFonts w:ascii="Times New Roman" w:hAnsi="Times New Roman" w:cs="Times New Roman"/>
                <w:sz w:val="24"/>
                <w:szCs w:val="24"/>
                <w:lang w:val="ru-RU"/>
              </w:rPr>
            </w:pPr>
            <w:r w:rsidRPr="00044C89">
              <w:rPr>
                <w:rFonts w:ascii="Times New Roman" w:hAnsi="Times New Roman" w:cs="Times New Roman"/>
                <w:b/>
                <w:sz w:val="24"/>
                <w:szCs w:val="24"/>
                <w:lang w:val="ru-RU"/>
              </w:rPr>
              <w:t>Всего по подпрограмме:</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r>
      <w:tr w:rsidR="00132641" w:rsidRPr="006847C7" w:rsidTr="00CB77E6">
        <w:tc>
          <w:tcPr>
            <w:tcW w:w="14742" w:type="dxa"/>
            <w:gridSpan w:val="13"/>
          </w:tcPr>
          <w:p w:rsidR="00132641" w:rsidRPr="00044C89" w:rsidRDefault="00132641" w:rsidP="00044C89">
            <w:pPr>
              <w:autoSpaceDE w:val="0"/>
              <w:autoSpaceDN w:val="0"/>
              <w:adjustRightInd w:val="0"/>
              <w:jc w:val="center"/>
              <w:outlineLvl w:val="2"/>
              <w:rPr>
                <w:rFonts w:ascii="Times New Roman" w:hAnsi="Times New Roman" w:cs="Times New Roman"/>
                <w:b/>
                <w:sz w:val="24"/>
                <w:szCs w:val="24"/>
                <w:lang w:val="ru-RU"/>
              </w:rPr>
            </w:pPr>
            <w:r w:rsidRPr="00044C89">
              <w:rPr>
                <w:rFonts w:ascii="Times New Roman" w:hAnsi="Times New Roman" w:cs="Times New Roman"/>
                <w:b/>
                <w:sz w:val="24"/>
                <w:szCs w:val="24"/>
                <w:lang w:val="ru-RU"/>
              </w:rPr>
              <w:t>Подпрограмма « Приобретение специализированной техники для нужд</w:t>
            </w:r>
          </w:p>
          <w:p w:rsidR="00132641" w:rsidRPr="00044C89" w:rsidRDefault="00132641" w:rsidP="00044C89">
            <w:pPr>
              <w:autoSpaceDE w:val="0"/>
              <w:autoSpaceDN w:val="0"/>
              <w:adjustRightInd w:val="0"/>
              <w:jc w:val="center"/>
              <w:outlineLvl w:val="2"/>
              <w:rPr>
                <w:rFonts w:ascii="Times New Roman" w:hAnsi="Times New Roman" w:cs="Times New Roman"/>
                <w:sz w:val="24"/>
                <w:szCs w:val="24"/>
                <w:lang w:val="ru-RU"/>
              </w:rPr>
            </w:pPr>
            <w:r w:rsidRPr="00044C89">
              <w:rPr>
                <w:rFonts w:ascii="Times New Roman" w:hAnsi="Times New Roman" w:cs="Times New Roman"/>
                <w:b/>
                <w:sz w:val="24"/>
                <w:szCs w:val="24"/>
                <w:lang w:val="ru-RU"/>
              </w:rPr>
              <w:t xml:space="preserve"> жилищно-коммунального обслуживания»</w:t>
            </w:r>
          </w:p>
        </w:tc>
      </w:tr>
      <w:tr w:rsidR="00132641" w:rsidRPr="006847C7" w:rsidTr="00CB77E6">
        <w:tc>
          <w:tcPr>
            <w:tcW w:w="850" w:type="dxa"/>
            <w:vMerge w:val="restart"/>
          </w:tcPr>
          <w:p w:rsidR="00132641" w:rsidRPr="00044C89" w:rsidRDefault="00132641" w:rsidP="00044C89">
            <w:pPr>
              <w:autoSpaceDE w:val="0"/>
              <w:autoSpaceDN w:val="0"/>
              <w:adjustRightInd w:val="0"/>
              <w:rPr>
                <w:rFonts w:ascii="Times New Roman" w:hAnsi="Times New Roman" w:cs="Times New Roman"/>
                <w:sz w:val="24"/>
                <w:szCs w:val="24"/>
                <w:lang w:val="ru-RU"/>
              </w:rPr>
            </w:pPr>
            <w:r w:rsidRPr="00044C89">
              <w:rPr>
                <w:rFonts w:ascii="Times New Roman" w:hAnsi="Times New Roman" w:cs="Times New Roman"/>
                <w:sz w:val="24"/>
                <w:szCs w:val="24"/>
                <w:lang w:val="ru-RU"/>
              </w:rPr>
              <w:t>5.1.</w:t>
            </w:r>
          </w:p>
        </w:tc>
        <w:tc>
          <w:tcPr>
            <w:tcW w:w="8222" w:type="dxa"/>
          </w:tcPr>
          <w:p w:rsidR="00132641" w:rsidRPr="00044C89" w:rsidRDefault="00132641" w:rsidP="00044C89">
            <w:pPr>
              <w:autoSpaceDE w:val="0"/>
              <w:autoSpaceDN w:val="0"/>
              <w:adjustRightInd w:val="0"/>
              <w:ind w:left="38" w:hanging="38"/>
              <w:outlineLvl w:val="2"/>
              <w:rPr>
                <w:rFonts w:ascii="Times New Roman" w:hAnsi="Times New Roman" w:cs="Times New Roman"/>
                <w:b/>
                <w:sz w:val="24"/>
                <w:szCs w:val="24"/>
                <w:lang w:val="ru-RU"/>
              </w:rPr>
            </w:pPr>
            <w:r w:rsidRPr="00044C89">
              <w:rPr>
                <w:rFonts w:ascii="Times New Roman" w:hAnsi="Times New Roman" w:cs="Times New Roman"/>
                <w:sz w:val="24"/>
                <w:szCs w:val="24"/>
                <w:lang w:val="ru-RU"/>
              </w:rPr>
              <w:t>Задача 1. «Улучшение материально-технической базы предприятий коммунального комплекса округа за счет обеспечения специализированной коммунальной техникой»</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r>
      <w:tr w:rsidR="00132641" w:rsidRPr="006847C7" w:rsidTr="00CB77E6">
        <w:tc>
          <w:tcPr>
            <w:tcW w:w="850" w:type="dxa"/>
            <w:vMerge/>
          </w:tcPr>
          <w:p w:rsidR="00132641" w:rsidRPr="00044C89" w:rsidRDefault="00132641" w:rsidP="00044C89">
            <w:pPr>
              <w:autoSpaceDE w:val="0"/>
              <w:autoSpaceDN w:val="0"/>
              <w:adjustRightInd w:val="0"/>
              <w:outlineLvl w:val="2"/>
              <w:rPr>
                <w:rFonts w:ascii="Times New Roman" w:hAnsi="Times New Roman" w:cs="Times New Roman"/>
                <w:sz w:val="24"/>
                <w:szCs w:val="24"/>
                <w:lang w:val="ru-RU"/>
              </w:rPr>
            </w:pPr>
          </w:p>
        </w:tc>
        <w:tc>
          <w:tcPr>
            <w:tcW w:w="8222" w:type="dxa"/>
          </w:tcPr>
          <w:p w:rsidR="00132641" w:rsidRPr="00044C89" w:rsidRDefault="00132641" w:rsidP="00044C89">
            <w:pPr>
              <w:autoSpaceDE w:val="0"/>
              <w:autoSpaceDN w:val="0"/>
              <w:adjustRightInd w:val="0"/>
              <w:ind w:firstLine="34"/>
              <w:outlineLvl w:val="2"/>
              <w:rPr>
                <w:rFonts w:ascii="Times New Roman" w:hAnsi="Times New Roman" w:cs="Times New Roman"/>
                <w:b/>
                <w:sz w:val="24"/>
                <w:szCs w:val="24"/>
                <w:lang w:val="ru-RU"/>
              </w:rPr>
            </w:pPr>
            <w:r w:rsidRPr="00044C89">
              <w:rPr>
                <w:rFonts w:ascii="Times New Roman" w:hAnsi="Times New Roman" w:cs="Times New Roman"/>
                <w:b/>
                <w:sz w:val="24"/>
                <w:szCs w:val="24"/>
                <w:lang w:val="ru-RU"/>
              </w:rPr>
              <w:t>Всего по подпрограмме:</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992"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1134"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0"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851" w:type="dxa"/>
            <w:gridSpan w:val="2"/>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c>
          <w:tcPr>
            <w:tcW w:w="709" w:type="dxa"/>
          </w:tcPr>
          <w:p w:rsidR="00132641" w:rsidRPr="00D4406F" w:rsidRDefault="00132641" w:rsidP="00044C89">
            <w:pPr>
              <w:autoSpaceDE w:val="0"/>
              <w:autoSpaceDN w:val="0"/>
              <w:adjustRightInd w:val="0"/>
              <w:jc w:val="center"/>
              <w:rPr>
                <w:rFonts w:ascii="Times New Roman" w:hAnsi="Times New Roman" w:cs="Times New Roman"/>
                <w:sz w:val="24"/>
                <w:szCs w:val="24"/>
                <w:lang w:val="ru-RU"/>
              </w:rPr>
            </w:pPr>
            <w:r w:rsidRPr="00D4406F">
              <w:rPr>
                <w:rFonts w:ascii="Times New Roman" w:hAnsi="Times New Roman" w:cs="Times New Roman"/>
                <w:sz w:val="24"/>
                <w:szCs w:val="24"/>
                <w:lang w:val="ru-RU"/>
              </w:rPr>
              <w:t>1</w:t>
            </w:r>
          </w:p>
        </w:tc>
      </w:tr>
    </w:tbl>
    <w:p w:rsidR="00132641" w:rsidRDefault="00132641" w:rsidP="00132641">
      <w:pPr>
        <w:ind w:left="426"/>
        <w:jc w:val="both"/>
        <w:rPr>
          <w:rFonts w:ascii="Times New Roman" w:hAnsi="Times New Roman" w:cs="Times New Roman"/>
          <w:sz w:val="28"/>
          <w:szCs w:val="28"/>
          <w:lang w:val="ru-RU"/>
        </w:rPr>
      </w:pPr>
    </w:p>
    <w:p w:rsidR="008D50BA" w:rsidRDefault="008D50BA" w:rsidP="00132641">
      <w:pPr>
        <w:ind w:left="426"/>
        <w:jc w:val="both"/>
        <w:rPr>
          <w:rFonts w:ascii="Times New Roman" w:hAnsi="Times New Roman" w:cs="Times New Roman"/>
          <w:sz w:val="28"/>
          <w:szCs w:val="28"/>
          <w:lang w:val="ru-RU"/>
        </w:rPr>
      </w:pPr>
    </w:p>
    <w:p w:rsidR="008D50BA" w:rsidRDefault="008D50BA" w:rsidP="00132641">
      <w:pPr>
        <w:ind w:left="426"/>
        <w:jc w:val="both"/>
        <w:rPr>
          <w:rFonts w:ascii="Times New Roman" w:hAnsi="Times New Roman" w:cs="Times New Roman"/>
          <w:sz w:val="28"/>
          <w:szCs w:val="28"/>
          <w:lang w:val="ru-RU"/>
        </w:rPr>
      </w:pPr>
    </w:p>
    <w:p w:rsidR="008D50BA" w:rsidRPr="00665166" w:rsidRDefault="008D50BA" w:rsidP="008D50BA">
      <w:pPr>
        <w:ind w:firstLine="426"/>
        <w:jc w:val="both"/>
        <w:rPr>
          <w:rFonts w:ascii="Times New Roman" w:hAnsi="Times New Roman" w:cs="Times New Roman"/>
          <w:sz w:val="28"/>
          <w:szCs w:val="28"/>
        </w:rPr>
      </w:pPr>
      <w:r>
        <w:rPr>
          <w:rFonts w:ascii="Times New Roman" w:hAnsi="Times New Roman" w:cs="Times New Roman"/>
          <w:sz w:val="28"/>
          <w:szCs w:val="28"/>
          <w:lang w:val="ru-RU"/>
        </w:rPr>
        <w:t>З</w:t>
      </w:r>
      <w:proofErr w:type="spellStart"/>
      <w:r>
        <w:rPr>
          <w:rFonts w:ascii="Times New Roman" w:hAnsi="Times New Roman" w:cs="Times New Roman"/>
          <w:sz w:val="28"/>
          <w:szCs w:val="28"/>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665166">
        <w:rPr>
          <w:rFonts w:ascii="Times New Roman" w:hAnsi="Times New Roman" w:cs="Times New Roman"/>
          <w:sz w:val="28"/>
          <w:szCs w:val="28"/>
        </w:rPr>
        <w:t>лавы</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администрации</w:t>
      </w:r>
      <w:proofErr w:type="spellEnd"/>
      <w:r w:rsidRPr="00665166">
        <w:rPr>
          <w:rFonts w:ascii="Times New Roman" w:hAnsi="Times New Roman" w:cs="Times New Roman"/>
          <w:sz w:val="28"/>
          <w:szCs w:val="28"/>
        </w:rPr>
        <w:t xml:space="preserve"> </w:t>
      </w:r>
    </w:p>
    <w:p w:rsidR="008D50BA" w:rsidRDefault="008D50BA" w:rsidP="008D50BA">
      <w:pPr>
        <w:ind w:firstLine="426"/>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Советского</w:t>
      </w:r>
      <w:proofErr w:type="spellEnd"/>
      <w:r>
        <w:rPr>
          <w:rFonts w:ascii="Times New Roman" w:hAnsi="Times New Roman" w:cs="Times New Roman"/>
          <w:sz w:val="28"/>
          <w:szCs w:val="28"/>
          <w:lang w:val="ru-RU"/>
        </w:rPr>
        <w:t xml:space="preserve"> муниципального </w:t>
      </w:r>
      <w:proofErr w:type="spellStart"/>
      <w:r w:rsidRPr="00665166">
        <w:rPr>
          <w:rFonts w:ascii="Times New Roman" w:hAnsi="Times New Roman" w:cs="Times New Roman"/>
          <w:sz w:val="28"/>
          <w:szCs w:val="28"/>
        </w:rPr>
        <w:t>округа</w:t>
      </w:r>
      <w:proofErr w:type="spellEnd"/>
      <w:r w:rsidRPr="00665166">
        <w:rPr>
          <w:rFonts w:ascii="Times New Roman" w:hAnsi="Times New Roman" w:cs="Times New Roman"/>
          <w:sz w:val="28"/>
          <w:szCs w:val="28"/>
        </w:rPr>
        <w:t xml:space="preserve"> </w:t>
      </w:r>
    </w:p>
    <w:p w:rsidR="008D50BA" w:rsidRDefault="008D50BA" w:rsidP="008D50BA">
      <w:pPr>
        <w:ind w:firstLine="426"/>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Ставропольского</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края</w:t>
      </w:r>
      <w:proofErr w:type="spellEnd"/>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ind w:firstLine="426"/>
        <w:jc w:val="both"/>
        <w:rPr>
          <w:rFonts w:ascii="Times New Roman" w:hAnsi="Times New Roman" w:cs="Times New Roman"/>
          <w:sz w:val="28"/>
          <w:szCs w:val="28"/>
          <w:lang w:val="ru-RU"/>
        </w:rPr>
      </w:pPr>
    </w:p>
    <w:p w:rsidR="008D0985" w:rsidRDefault="008D0985" w:rsidP="00132641">
      <w:pPr>
        <w:ind w:left="426"/>
        <w:jc w:val="both"/>
        <w:rPr>
          <w:rFonts w:ascii="Times New Roman" w:hAnsi="Times New Roman" w:cs="Times New Roman"/>
          <w:sz w:val="28"/>
          <w:szCs w:val="28"/>
          <w:lang w:val="ru-RU"/>
        </w:rPr>
      </w:pPr>
    </w:p>
    <w:p w:rsidR="008D0985" w:rsidRDefault="008D0985" w:rsidP="00132641">
      <w:pPr>
        <w:ind w:left="426"/>
        <w:jc w:val="both"/>
        <w:rPr>
          <w:rFonts w:ascii="Times New Roman" w:hAnsi="Times New Roman" w:cs="Times New Roman"/>
          <w:sz w:val="28"/>
          <w:szCs w:val="28"/>
          <w:lang w:val="ru-RU"/>
        </w:rPr>
      </w:pPr>
    </w:p>
    <w:p w:rsidR="008D0985" w:rsidRDefault="008D0985" w:rsidP="00132641">
      <w:pPr>
        <w:ind w:left="426"/>
        <w:jc w:val="both"/>
        <w:rPr>
          <w:rFonts w:ascii="Times New Roman" w:hAnsi="Times New Roman" w:cs="Times New Roman"/>
          <w:sz w:val="28"/>
          <w:szCs w:val="28"/>
          <w:lang w:val="ru-RU"/>
        </w:rPr>
      </w:pPr>
    </w:p>
    <w:p w:rsidR="00044C89" w:rsidRDefault="00044C89" w:rsidP="00132641">
      <w:pPr>
        <w:ind w:left="426"/>
        <w:jc w:val="both"/>
        <w:rPr>
          <w:rFonts w:ascii="Times New Roman" w:hAnsi="Times New Roman" w:cs="Times New Roman"/>
          <w:sz w:val="28"/>
          <w:szCs w:val="28"/>
          <w:lang w:val="ru-RU"/>
        </w:rPr>
      </w:pPr>
    </w:p>
    <w:p w:rsidR="00044C89" w:rsidRDefault="00044C89" w:rsidP="00132641">
      <w:pPr>
        <w:ind w:left="426"/>
        <w:jc w:val="both"/>
        <w:rPr>
          <w:rFonts w:ascii="Times New Roman" w:hAnsi="Times New Roman" w:cs="Times New Roman"/>
          <w:sz w:val="28"/>
          <w:szCs w:val="28"/>
          <w:lang w:val="ru-RU"/>
        </w:rPr>
      </w:pPr>
    </w:p>
    <w:p w:rsidR="00044C89" w:rsidRDefault="00044C89" w:rsidP="00132641">
      <w:pPr>
        <w:ind w:left="426"/>
        <w:jc w:val="both"/>
        <w:rPr>
          <w:rFonts w:ascii="Times New Roman" w:hAnsi="Times New Roman" w:cs="Times New Roman"/>
          <w:sz w:val="28"/>
          <w:szCs w:val="28"/>
          <w:lang w:val="ru-RU"/>
        </w:rPr>
      </w:pPr>
    </w:p>
    <w:p w:rsidR="00044C89" w:rsidRDefault="00044C89" w:rsidP="00132641">
      <w:pPr>
        <w:ind w:left="426"/>
        <w:jc w:val="both"/>
        <w:rPr>
          <w:rFonts w:ascii="Times New Roman" w:hAnsi="Times New Roman" w:cs="Times New Roman"/>
          <w:sz w:val="28"/>
          <w:szCs w:val="28"/>
          <w:lang w:val="ru-RU"/>
        </w:rPr>
      </w:pPr>
    </w:p>
    <w:p w:rsidR="00044C89" w:rsidRDefault="00044C89" w:rsidP="00132641">
      <w:pPr>
        <w:ind w:left="426"/>
        <w:jc w:val="both"/>
        <w:rPr>
          <w:rFonts w:ascii="Times New Roman" w:hAnsi="Times New Roman" w:cs="Times New Roman"/>
          <w:sz w:val="28"/>
          <w:szCs w:val="28"/>
          <w:lang w:val="ru-RU"/>
        </w:rPr>
      </w:pPr>
    </w:p>
    <w:p w:rsidR="008D50BA" w:rsidRDefault="008D50BA" w:rsidP="00132641">
      <w:pPr>
        <w:ind w:left="426"/>
        <w:jc w:val="both"/>
        <w:rPr>
          <w:rFonts w:ascii="Times New Roman" w:hAnsi="Times New Roman" w:cs="Times New Roman"/>
          <w:sz w:val="28"/>
          <w:szCs w:val="28"/>
          <w:lang w:val="ru-RU"/>
        </w:rPr>
      </w:pPr>
    </w:p>
    <w:p w:rsidR="00640FCB" w:rsidRDefault="00640FCB" w:rsidP="00132641">
      <w:pPr>
        <w:ind w:left="426"/>
        <w:jc w:val="both"/>
        <w:rPr>
          <w:rFonts w:ascii="Times New Roman" w:hAnsi="Times New Roman" w:cs="Times New Roman"/>
          <w:sz w:val="28"/>
          <w:szCs w:val="28"/>
          <w:lang w:val="ru-RU"/>
        </w:rPr>
      </w:pPr>
    </w:p>
    <w:p w:rsidR="00044C89" w:rsidRDefault="00044C89" w:rsidP="00132641">
      <w:pPr>
        <w:ind w:left="426"/>
        <w:jc w:val="both"/>
        <w:rPr>
          <w:rFonts w:ascii="Times New Roman" w:hAnsi="Times New Roman" w:cs="Times New Roman"/>
          <w:sz w:val="28"/>
          <w:szCs w:val="28"/>
          <w:lang w:val="ru-RU"/>
        </w:rPr>
      </w:pPr>
    </w:p>
    <w:p w:rsidR="00044C89" w:rsidRDefault="00044C89" w:rsidP="00132641">
      <w:pPr>
        <w:ind w:left="426"/>
        <w:jc w:val="both"/>
        <w:rPr>
          <w:rFonts w:ascii="Times New Roman" w:hAnsi="Times New Roman" w:cs="Times New Roman"/>
          <w:sz w:val="28"/>
          <w:szCs w:val="28"/>
          <w:lang w:val="ru-RU"/>
        </w:rPr>
      </w:pPr>
    </w:p>
    <w:p w:rsidR="00044C89" w:rsidRDefault="00044C89" w:rsidP="00132641">
      <w:pPr>
        <w:ind w:left="426"/>
        <w:jc w:val="both"/>
        <w:rPr>
          <w:rFonts w:ascii="Times New Roman" w:hAnsi="Times New Roman" w:cs="Times New Roman"/>
          <w:sz w:val="28"/>
          <w:szCs w:val="28"/>
          <w:lang w:val="ru-RU"/>
        </w:rPr>
      </w:pPr>
    </w:p>
    <w:p w:rsidR="00132641" w:rsidRPr="00E10F2B" w:rsidRDefault="00132641" w:rsidP="00132641">
      <w:pPr>
        <w:ind w:left="426"/>
        <w:rPr>
          <w:lang w:val="ru-RU"/>
        </w:rPr>
      </w:pPr>
    </w:p>
    <w:p w:rsidR="00D809E6" w:rsidRDefault="00D809E6" w:rsidP="00D809E6">
      <w:pPr>
        <w:widowControl w:val="0"/>
        <w:tabs>
          <w:tab w:val="left" w:pos="1735"/>
          <w:tab w:val="left" w:pos="2056"/>
        </w:tabs>
        <w:suppressAutoHyphens/>
        <w:autoSpaceDE w:val="0"/>
        <w:autoSpaceDN w:val="0"/>
        <w:adjustRightInd w:val="0"/>
        <w:jc w:val="both"/>
        <w:rPr>
          <w:rFonts w:ascii="Times New Roman" w:eastAsia="Times New Roman" w:hAnsi="Times New Roman" w:cs="Times New Roman"/>
          <w:sz w:val="24"/>
          <w:szCs w:val="24"/>
          <w:lang w:val="ru-RU" w:eastAsia="ru-RU" w:bidi="ar-SA"/>
        </w:rPr>
      </w:pPr>
    </w:p>
    <w:p w:rsidR="00D37073" w:rsidRPr="00D809E6" w:rsidRDefault="00D37073" w:rsidP="00D809E6">
      <w:pPr>
        <w:tabs>
          <w:tab w:val="left" w:pos="1125"/>
        </w:tabs>
        <w:suppressAutoHyphens/>
        <w:autoSpaceDE w:val="0"/>
        <w:autoSpaceDN w:val="0"/>
        <w:adjustRightInd w:val="0"/>
        <w:ind w:left="317" w:hanging="2261"/>
        <w:rPr>
          <w:rFonts w:ascii="Times New Roman" w:hAnsi="Times New Roman" w:cs="Times New Roman"/>
          <w:lang w:val="ru-RU"/>
        </w:rPr>
      </w:pPr>
    </w:p>
    <w:tbl>
      <w:tblPr>
        <w:tblStyle w:val="af4"/>
        <w:tblW w:w="16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046"/>
        <w:gridCol w:w="8010"/>
      </w:tblGrid>
      <w:tr w:rsidR="00640FCB" w:rsidRPr="000C0735" w:rsidTr="00640FCB">
        <w:tc>
          <w:tcPr>
            <w:tcW w:w="8046" w:type="dxa"/>
          </w:tcPr>
          <w:p w:rsidR="00640FCB" w:rsidRPr="006847C7" w:rsidRDefault="00640FCB" w:rsidP="00640FCB">
            <w:pPr>
              <w:suppressAutoHyphens/>
              <w:jc w:val="center"/>
              <w:rPr>
                <w:rFonts w:ascii="Times New Roman" w:hAnsi="Times New Roman" w:cs="Times New Roman"/>
                <w:sz w:val="28"/>
                <w:szCs w:val="28"/>
                <w:lang w:val="ru-RU"/>
              </w:rPr>
            </w:pPr>
          </w:p>
        </w:tc>
        <w:tc>
          <w:tcPr>
            <w:tcW w:w="8010" w:type="dxa"/>
          </w:tcPr>
          <w:p w:rsidR="00640FCB" w:rsidRPr="006847C7" w:rsidRDefault="00640FCB" w:rsidP="00640FCB">
            <w:pPr>
              <w:suppressAutoHyphens/>
              <w:autoSpaceDE w:val="0"/>
              <w:autoSpaceDN w:val="0"/>
              <w:adjustRightInd w:val="0"/>
              <w:outlineLvl w:val="2"/>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Приложение № </w:t>
            </w:r>
            <w:r>
              <w:rPr>
                <w:rFonts w:ascii="Times New Roman" w:hAnsi="Times New Roman" w:cs="Times New Roman"/>
                <w:sz w:val="24"/>
                <w:szCs w:val="24"/>
                <w:lang w:val="ru-RU"/>
              </w:rPr>
              <w:t>10</w:t>
            </w:r>
          </w:p>
          <w:p w:rsidR="00640FCB" w:rsidRPr="006847C7" w:rsidRDefault="00640FCB" w:rsidP="00640FCB">
            <w:pPr>
              <w:suppressAutoHyphens/>
              <w:autoSpaceDE w:val="0"/>
              <w:autoSpaceDN w:val="0"/>
              <w:adjustRightInd w:val="0"/>
              <w:jc w:val="both"/>
              <w:outlineLvl w:val="2"/>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к муниципальной программе Советского городского округа </w:t>
            </w:r>
          </w:p>
          <w:p w:rsidR="00640FCB" w:rsidRDefault="00640FCB" w:rsidP="00640FCB">
            <w:pPr>
              <w:suppressAutoHyphens/>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Ставропольского края «Модернизация, развитие и</w:t>
            </w:r>
          </w:p>
          <w:p w:rsidR="00640FCB" w:rsidRDefault="00640FCB" w:rsidP="00640FCB">
            <w:pPr>
              <w:suppressAutoHyphens/>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содержание коммунального хозяйства Советского </w:t>
            </w:r>
          </w:p>
          <w:p w:rsidR="00640FCB" w:rsidRPr="006847C7" w:rsidRDefault="00770A19" w:rsidP="00640FCB">
            <w:pPr>
              <w:suppressAutoHyphens/>
              <w:ind w:left="389" w:hanging="389"/>
              <w:jc w:val="both"/>
              <w:rPr>
                <w:rFonts w:ascii="Times New Roman" w:hAnsi="Times New Roman" w:cs="Times New Roman"/>
                <w:sz w:val="24"/>
                <w:szCs w:val="24"/>
                <w:lang w:val="ru-RU"/>
              </w:rPr>
            </w:pPr>
            <w:r>
              <w:rPr>
                <w:rFonts w:ascii="Times New Roman" w:hAnsi="Times New Roman" w:cs="Times New Roman"/>
                <w:sz w:val="24"/>
                <w:szCs w:val="24"/>
                <w:lang w:val="ru-RU"/>
              </w:rPr>
              <w:t>муниципального</w:t>
            </w:r>
            <w:r w:rsidR="00640FCB" w:rsidRPr="006847C7">
              <w:rPr>
                <w:rFonts w:ascii="Times New Roman" w:hAnsi="Times New Roman" w:cs="Times New Roman"/>
                <w:sz w:val="24"/>
                <w:szCs w:val="24"/>
                <w:lang w:val="ru-RU"/>
              </w:rPr>
              <w:t xml:space="preserve"> округа Ставропольского края»</w:t>
            </w:r>
          </w:p>
          <w:p w:rsidR="00640FCB" w:rsidRPr="006847C7" w:rsidRDefault="00640FCB" w:rsidP="00640FCB">
            <w:pPr>
              <w:suppressAutoHyphens/>
              <w:jc w:val="center"/>
              <w:rPr>
                <w:rFonts w:ascii="Times New Roman" w:hAnsi="Times New Roman" w:cs="Times New Roman"/>
                <w:sz w:val="24"/>
                <w:szCs w:val="24"/>
                <w:lang w:val="ru-RU"/>
              </w:rPr>
            </w:pPr>
          </w:p>
          <w:p w:rsidR="00640FCB" w:rsidRPr="006847C7" w:rsidRDefault="00640FCB" w:rsidP="00640FCB">
            <w:pPr>
              <w:suppressAutoHyphens/>
              <w:jc w:val="center"/>
              <w:rPr>
                <w:rFonts w:ascii="Times New Roman" w:hAnsi="Times New Roman" w:cs="Times New Roman"/>
                <w:sz w:val="28"/>
                <w:szCs w:val="28"/>
                <w:lang w:val="ru-RU"/>
              </w:rPr>
            </w:pPr>
          </w:p>
        </w:tc>
      </w:tr>
    </w:tbl>
    <w:p w:rsidR="00640FCB" w:rsidRPr="006847C7" w:rsidRDefault="00640FCB" w:rsidP="00640FCB">
      <w:pPr>
        <w:suppressAutoHyphens/>
        <w:jc w:val="center"/>
        <w:rPr>
          <w:rFonts w:ascii="Times New Roman" w:hAnsi="Times New Roman" w:cs="Times New Roman"/>
          <w:color w:val="FF0000"/>
          <w:sz w:val="40"/>
          <w:szCs w:val="40"/>
          <w:lang w:val="ru-RU"/>
        </w:rPr>
      </w:pPr>
      <w:r w:rsidRPr="006847C7">
        <w:rPr>
          <w:rFonts w:ascii="Times New Roman" w:hAnsi="Times New Roman" w:cs="Times New Roman"/>
          <w:sz w:val="28"/>
          <w:szCs w:val="28"/>
          <w:lang w:val="ru-RU"/>
        </w:rPr>
        <w:t>РЕСУРСНОЕ ОБЕСПЕЧЕНИЕ</w:t>
      </w:r>
    </w:p>
    <w:p w:rsidR="00640FCB" w:rsidRPr="00E13808" w:rsidRDefault="00640FCB" w:rsidP="00640FCB">
      <w:pPr>
        <w:suppressAutoHyphens/>
        <w:autoSpaceDE w:val="0"/>
        <w:autoSpaceDN w:val="0"/>
        <w:adjustRightInd w:val="0"/>
        <w:jc w:val="center"/>
        <w:rPr>
          <w:rFonts w:ascii="Times New Roman" w:hAnsi="Times New Roman" w:cs="Times New Roman"/>
          <w:sz w:val="28"/>
          <w:szCs w:val="28"/>
          <w:lang w:val="ru-RU"/>
        </w:rPr>
      </w:pPr>
      <w:r w:rsidRPr="00E13808">
        <w:rPr>
          <w:rFonts w:ascii="Times New Roman" w:hAnsi="Times New Roman" w:cs="Times New Roman"/>
          <w:sz w:val="28"/>
          <w:szCs w:val="28"/>
          <w:lang w:val="ru-RU"/>
        </w:rPr>
        <w:t xml:space="preserve">реализации  </w:t>
      </w:r>
      <w:r>
        <w:rPr>
          <w:rFonts w:ascii="Times New Roman" w:hAnsi="Times New Roman" w:cs="Times New Roman"/>
          <w:sz w:val="28"/>
          <w:szCs w:val="28"/>
          <w:lang w:val="ru-RU"/>
        </w:rPr>
        <w:t xml:space="preserve">муниципальной </w:t>
      </w:r>
      <w:r w:rsidRPr="00E13808">
        <w:rPr>
          <w:rFonts w:ascii="Times New Roman" w:hAnsi="Times New Roman" w:cs="Times New Roman"/>
          <w:sz w:val="28"/>
          <w:szCs w:val="28"/>
          <w:lang w:val="ru-RU"/>
        </w:rPr>
        <w:t xml:space="preserve">программы  Советского </w:t>
      </w:r>
      <w:r w:rsidR="008E3C14">
        <w:rPr>
          <w:rFonts w:ascii="Times New Roman" w:hAnsi="Times New Roman" w:cs="Times New Roman"/>
          <w:sz w:val="28"/>
          <w:szCs w:val="28"/>
          <w:lang w:val="ru-RU"/>
        </w:rPr>
        <w:t>муниципального</w:t>
      </w:r>
      <w:r w:rsidRPr="00E13808">
        <w:rPr>
          <w:rFonts w:ascii="Times New Roman" w:hAnsi="Times New Roman" w:cs="Times New Roman"/>
          <w:sz w:val="28"/>
          <w:szCs w:val="28"/>
          <w:lang w:val="ru-RU"/>
        </w:rPr>
        <w:t xml:space="preserve"> округа Ставропольского края</w:t>
      </w:r>
    </w:p>
    <w:p w:rsidR="00640FCB" w:rsidRPr="00FA779C" w:rsidRDefault="00640FCB" w:rsidP="00640FCB">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 xml:space="preserve"> «Модернизация, развитие и содержание коммунального хозяйства</w:t>
      </w:r>
    </w:p>
    <w:p w:rsidR="00640FCB" w:rsidRPr="00FA779C" w:rsidRDefault="00640FCB" w:rsidP="00640FCB">
      <w:pPr>
        <w:pStyle w:val="ConsPlusNormal"/>
        <w:suppressAutoHyphens/>
        <w:jc w:val="center"/>
        <w:rPr>
          <w:rFonts w:ascii="Times New Roman" w:hAnsi="Times New Roman" w:cs="Times New Roman"/>
          <w:sz w:val="28"/>
          <w:szCs w:val="28"/>
        </w:rPr>
      </w:pPr>
      <w:r w:rsidRPr="00FA779C">
        <w:rPr>
          <w:rFonts w:ascii="Times New Roman" w:hAnsi="Times New Roman" w:cs="Times New Roman"/>
          <w:sz w:val="28"/>
          <w:szCs w:val="28"/>
        </w:rPr>
        <w:t xml:space="preserve">Советского </w:t>
      </w:r>
      <w:proofErr w:type="spellStart"/>
      <w:r w:rsidR="008E3C14">
        <w:rPr>
          <w:rFonts w:ascii="Times New Roman" w:hAnsi="Times New Roman" w:cs="Times New Roman"/>
          <w:sz w:val="28"/>
          <w:szCs w:val="28"/>
        </w:rPr>
        <w:t>муниципального</w:t>
      </w:r>
      <w:r w:rsidRPr="00FA779C">
        <w:rPr>
          <w:rFonts w:ascii="Times New Roman" w:hAnsi="Times New Roman" w:cs="Times New Roman"/>
          <w:sz w:val="28"/>
          <w:szCs w:val="28"/>
        </w:rPr>
        <w:t>округа</w:t>
      </w:r>
      <w:proofErr w:type="spellEnd"/>
      <w:r w:rsidRPr="00FA779C">
        <w:rPr>
          <w:rFonts w:ascii="Times New Roman" w:hAnsi="Times New Roman" w:cs="Times New Roman"/>
          <w:sz w:val="28"/>
          <w:szCs w:val="28"/>
        </w:rPr>
        <w:t xml:space="preserve"> Ставропольского края»</w:t>
      </w:r>
    </w:p>
    <w:p w:rsidR="00640FCB" w:rsidRDefault="00640FCB" w:rsidP="00640FCB">
      <w:pPr>
        <w:suppressAutoHyphens/>
        <w:snapToGrid w:val="0"/>
        <w:jc w:val="center"/>
        <w:rPr>
          <w:rFonts w:ascii="Times New Roman" w:hAnsi="Times New Roman" w:cs="Times New Roman"/>
          <w:sz w:val="28"/>
          <w:szCs w:val="28"/>
          <w:lang w:val="ru-RU"/>
        </w:rPr>
      </w:pPr>
      <w:r w:rsidRPr="006847C7">
        <w:rPr>
          <w:rFonts w:ascii="Times New Roman" w:hAnsi="Times New Roman" w:cs="Times New Roman"/>
          <w:sz w:val="28"/>
          <w:szCs w:val="28"/>
          <w:lang w:val="ru-RU"/>
        </w:rPr>
        <w:t xml:space="preserve">за счет средств бюджета Советского </w:t>
      </w:r>
      <w:r w:rsidR="008E3C14">
        <w:rPr>
          <w:rFonts w:ascii="Times New Roman" w:hAnsi="Times New Roman" w:cs="Times New Roman"/>
          <w:sz w:val="28"/>
          <w:szCs w:val="28"/>
          <w:lang w:val="ru-RU"/>
        </w:rPr>
        <w:t>муниципального</w:t>
      </w:r>
      <w:r w:rsidRPr="006847C7">
        <w:rPr>
          <w:rFonts w:ascii="Times New Roman" w:hAnsi="Times New Roman" w:cs="Times New Roman"/>
          <w:sz w:val="28"/>
          <w:szCs w:val="28"/>
          <w:lang w:val="ru-RU"/>
        </w:rPr>
        <w:t xml:space="preserve"> округа Ставропольского края</w:t>
      </w:r>
    </w:p>
    <w:p w:rsidR="00640FCB" w:rsidRDefault="00640FCB" w:rsidP="00640FCB">
      <w:pPr>
        <w:suppressAutoHyphens/>
        <w:snapToGrid w:val="0"/>
        <w:jc w:val="center"/>
        <w:rPr>
          <w:rFonts w:ascii="Times New Roman" w:hAnsi="Times New Roman" w:cs="Times New Roman"/>
          <w:sz w:val="28"/>
          <w:szCs w:val="28"/>
          <w:lang w:val="ru-RU"/>
        </w:rPr>
      </w:pPr>
    </w:p>
    <w:p w:rsidR="00640FCB" w:rsidRDefault="00640FCB" w:rsidP="00640FCB">
      <w:pPr>
        <w:widowControl w:val="0"/>
        <w:suppressAutoHyphens/>
        <w:autoSpaceDE w:val="0"/>
        <w:autoSpaceDN w:val="0"/>
        <w:adjustRightInd w:val="0"/>
        <w:ind w:left="142" w:right="-284"/>
        <w:jc w:val="both"/>
        <w:rPr>
          <w:rFonts w:ascii="Times New Roman" w:eastAsia="Times New Roman" w:hAnsi="Times New Roman" w:cs="Times New Roman"/>
          <w:bCs/>
          <w:sz w:val="24"/>
          <w:szCs w:val="24"/>
          <w:lang w:val="ru-RU" w:eastAsia="ru-RU" w:bidi="ar-SA"/>
        </w:rPr>
      </w:pPr>
      <w:r w:rsidRPr="00C21239">
        <w:rPr>
          <w:rFonts w:ascii="Times New Roman" w:eastAsia="Times New Roman" w:hAnsi="Times New Roman" w:cs="Times New Roman"/>
          <w:lang w:val="ru-RU" w:eastAsia="ru-RU" w:bidi="ar-SA"/>
        </w:rPr>
        <w:t>&lt;</w:t>
      </w:r>
      <w:r w:rsidRPr="00C21239">
        <w:rPr>
          <w:rFonts w:ascii="Times New Roman" w:eastAsia="Times New Roman" w:hAnsi="Times New Roman" w:cs="Times New Roman"/>
          <w:sz w:val="24"/>
          <w:szCs w:val="24"/>
          <w:lang w:val="ru-RU" w:eastAsia="ru-RU" w:bidi="ar-SA"/>
        </w:rPr>
        <w:t xml:space="preserve">1&gt;Далее в настоящем Приложении используются сокращения: округ – Советский </w:t>
      </w:r>
      <w:r w:rsidR="008E3C14">
        <w:rPr>
          <w:rFonts w:ascii="Times New Roman" w:eastAsia="Times New Roman" w:hAnsi="Times New Roman" w:cs="Times New Roman"/>
          <w:sz w:val="24"/>
          <w:szCs w:val="24"/>
          <w:lang w:val="ru-RU" w:eastAsia="ru-RU" w:bidi="ar-SA"/>
        </w:rPr>
        <w:t>муниципальный</w:t>
      </w:r>
      <w:r w:rsidRPr="00C21239">
        <w:rPr>
          <w:rFonts w:ascii="Times New Roman" w:eastAsia="Times New Roman" w:hAnsi="Times New Roman" w:cs="Times New Roman"/>
          <w:sz w:val="24"/>
          <w:szCs w:val="24"/>
          <w:lang w:val="ru-RU" w:eastAsia="ru-RU" w:bidi="ar-SA"/>
        </w:rPr>
        <w:t xml:space="preserve"> округ Ставропольского края; Программа –  </w:t>
      </w:r>
      <w:proofErr w:type="spellStart"/>
      <w:r w:rsidR="008E3C14">
        <w:rPr>
          <w:rFonts w:ascii="Times New Roman" w:eastAsia="Times New Roman" w:hAnsi="Times New Roman" w:cs="Times New Roman"/>
          <w:sz w:val="24"/>
          <w:szCs w:val="24"/>
          <w:lang w:val="ru-RU" w:eastAsia="ru-RU" w:bidi="ar-SA"/>
        </w:rPr>
        <w:t>муницпальная</w:t>
      </w:r>
      <w:r w:rsidRPr="00C21239">
        <w:rPr>
          <w:rFonts w:ascii="Times New Roman" w:eastAsia="Times New Roman" w:hAnsi="Times New Roman" w:cs="Times New Roman"/>
          <w:sz w:val="24"/>
          <w:szCs w:val="24"/>
          <w:lang w:val="ru-RU" w:eastAsia="ru-RU" w:bidi="ar-SA"/>
        </w:rPr>
        <w:t>программа</w:t>
      </w:r>
      <w:proofErr w:type="spellEnd"/>
      <w:r w:rsidRPr="00C21239">
        <w:rPr>
          <w:rFonts w:ascii="Times New Roman" w:eastAsia="Times New Roman" w:hAnsi="Times New Roman" w:cs="Times New Roman"/>
          <w:sz w:val="24"/>
          <w:szCs w:val="24"/>
          <w:lang w:val="ru-RU" w:eastAsia="ru-RU" w:bidi="ar-SA"/>
        </w:rPr>
        <w:t xml:space="preserve"> округа «Модернизация, развитие и содержание коммунального хозяйства Советского </w:t>
      </w:r>
      <w:r w:rsidR="008E3C14" w:rsidRPr="008E3C14">
        <w:rPr>
          <w:rFonts w:ascii="Times New Roman" w:hAnsi="Times New Roman" w:cs="Times New Roman"/>
          <w:sz w:val="24"/>
          <w:szCs w:val="24"/>
          <w:lang w:val="ru-RU"/>
        </w:rPr>
        <w:t>муниципального</w:t>
      </w:r>
      <w:r w:rsidRPr="00C21239">
        <w:rPr>
          <w:rFonts w:ascii="Times New Roman" w:eastAsia="Times New Roman" w:hAnsi="Times New Roman" w:cs="Times New Roman"/>
          <w:sz w:val="24"/>
          <w:szCs w:val="24"/>
          <w:lang w:val="ru-RU" w:eastAsia="ru-RU" w:bidi="ar-SA"/>
        </w:rPr>
        <w:t xml:space="preserve"> округа Ставропольского края»; г. Зеленокумск, х. </w:t>
      </w:r>
      <w:proofErr w:type="spellStart"/>
      <w:r w:rsidRPr="00C21239">
        <w:rPr>
          <w:rFonts w:ascii="Times New Roman" w:eastAsia="Times New Roman" w:hAnsi="Times New Roman" w:cs="Times New Roman"/>
          <w:sz w:val="24"/>
          <w:szCs w:val="24"/>
          <w:lang w:val="ru-RU" w:eastAsia="ru-RU" w:bidi="ar-SA"/>
        </w:rPr>
        <w:t>Ковганский</w:t>
      </w:r>
      <w:proofErr w:type="spellEnd"/>
      <w:r w:rsidRPr="00C21239">
        <w:rPr>
          <w:rFonts w:ascii="Times New Roman" w:eastAsia="Times New Roman" w:hAnsi="Times New Roman" w:cs="Times New Roman"/>
          <w:sz w:val="24"/>
          <w:szCs w:val="24"/>
          <w:lang w:val="ru-RU" w:eastAsia="ru-RU" w:bidi="ar-SA"/>
        </w:rPr>
        <w:t xml:space="preserve">, х. Привольный, х. Рог, х. Средний Лес, х. </w:t>
      </w:r>
      <w:proofErr w:type="spellStart"/>
      <w:r w:rsidRPr="00C21239">
        <w:rPr>
          <w:rFonts w:ascii="Times New Roman" w:eastAsia="Times New Roman" w:hAnsi="Times New Roman" w:cs="Times New Roman"/>
          <w:sz w:val="24"/>
          <w:szCs w:val="24"/>
          <w:lang w:val="ru-RU" w:eastAsia="ru-RU" w:bidi="ar-SA"/>
        </w:rPr>
        <w:t>Тихомировка</w:t>
      </w:r>
      <w:proofErr w:type="spellEnd"/>
      <w:r w:rsidRPr="00C21239">
        <w:rPr>
          <w:rFonts w:ascii="Times New Roman" w:eastAsia="Times New Roman" w:hAnsi="Times New Roman" w:cs="Times New Roman"/>
          <w:sz w:val="24"/>
          <w:szCs w:val="24"/>
          <w:lang w:val="ru-RU" w:eastAsia="ru-RU" w:bidi="ar-SA"/>
        </w:rPr>
        <w:t xml:space="preserve">, х. Федоровский –  г. Зеленокумск; </w:t>
      </w:r>
      <w:r w:rsidRPr="00C21239">
        <w:rPr>
          <w:rFonts w:ascii="Times New Roman" w:eastAsia="Times New Roman" w:hAnsi="Times New Roman" w:cs="Times New Roman"/>
          <w:bCs/>
          <w:sz w:val="24"/>
          <w:szCs w:val="24"/>
          <w:lang w:val="ru-RU" w:eastAsia="ru-RU" w:bidi="ar-SA"/>
        </w:rPr>
        <w:t xml:space="preserve">территориальные органы администрации округа– </w:t>
      </w:r>
      <w:proofErr w:type="gramStart"/>
      <w:r w:rsidRPr="00C21239">
        <w:rPr>
          <w:rFonts w:ascii="Times New Roman" w:eastAsia="Times New Roman" w:hAnsi="Times New Roman" w:cs="Times New Roman"/>
          <w:bCs/>
          <w:sz w:val="24"/>
          <w:szCs w:val="24"/>
          <w:lang w:val="ru-RU" w:eastAsia="ru-RU" w:bidi="ar-SA"/>
        </w:rPr>
        <w:t>ТО</w:t>
      </w:r>
      <w:proofErr w:type="gramEnd"/>
      <w:r w:rsidRPr="00C21239">
        <w:rPr>
          <w:rFonts w:ascii="Times New Roman" w:eastAsia="Times New Roman" w:hAnsi="Times New Roman" w:cs="Times New Roman"/>
          <w:bCs/>
          <w:sz w:val="24"/>
          <w:szCs w:val="24"/>
          <w:lang w:val="ru-RU" w:eastAsia="ru-RU" w:bidi="ar-SA"/>
        </w:rPr>
        <w:t xml:space="preserve"> округа; ВИ – внебюджетные источники</w:t>
      </w:r>
    </w:p>
    <w:p w:rsidR="00640FCB" w:rsidRPr="00C21239" w:rsidRDefault="00640FCB" w:rsidP="00640FCB">
      <w:pPr>
        <w:widowControl w:val="0"/>
        <w:suppressAutoHyphens/>
        <w:autoSpaceDE w:val="0"/>
        <w:autoSpaceDN w:val="0"/>
        <w:adjustRightInd w:val="0"/>
        <w:ind w:left="142" w:right="-284"/>
        <w:jc w:val="both"/>
        <w:rPr>
          <w:rFonts w:ascii="Times New Roman" w:eastAsia="Times New Roman" w:hAnsi="Times New Roman" w:cs="Times New Roman"/>
          <w:bCs/>
          <w:sz w:val="24"/>
          <w:szCs w:val="24"/>
          <w:lang w:val="ru-RU" w:eastAsia="ru-RU" w:bidi="ar-SA"/>
        </w:rPr>
      </w:pPr>
    </w:p>
    <w:tbl>
      <w:tblPr>
        <w:tblW w:w="14807" w:type="dxa"/>
        <w:tblInd w:w="47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489"/>
        <w:gridCol w:w="2126"/>
        <w:gridCol w:w="567"/>
        <w:gridCol w:w="425"/>
        <w:gridCol w:w="426"/>
        <w:gridCol w:w="850"/>
        <w:gridCol w:w="1559"/>
        <w:gridCol w:w="567"/>
        <w:gridCol w:w="1276"/>
        <w:gridCol w:w="1134"/>
        <w:gridCol w:w="1134"/>
        <w:gridCol w:w="1134"/>
        <w:gridCol w:w="1134"/>
        <w:gridCol w:w="993"/>
        <w:gridCol w:w="993"/>
      </w:tblGrid>
      <w:tr w:rsidR="00640FCB" w:rsidRPr="000C7E28" w:rsidTr="00640FCB">
        <w:trPr>
          <w:trHeight w:val="276"/>
        </w:trPr>
        <w:tc>
          <w:tcPr>
            <w:tcW w:w="489" w:type="dxa"/>
            <w:vMerge w:val="restart"/>
            <w:tcBorders>
              <w:left w:val="single" w:sz="4" w:space="0" w:color="auto"/>
              <w:right w:val="single" w:sz="4" w:space="0" w:color="auto"/>
            </w:tcBorders>
            <w:vAlign w:val="center"/>
          </w:tcPr>
          <w:p w:rsidR="00640FCB" w:rsidRDefault="00640FCB" w:rsidP="00640FCB">
            <w:pPr>
              <w:suppressAutoHyphens/>
              <w:jc w:val="center"/>
              <w:rPr>
                <w:rFonts w:ascii="Times New Roman" w:hAnsi="Times New Roman" w:cs="Times New Roman"/>
                <w:spacing w:val="-2"/>
                <w:lang w:val="ru-RU"/>
              </w:rPr>
            </w:pPr>
            <w:r>
              <w:rPr>
                <w:rFonts w:ascii="Times New Roman" w:hAnsi="Times New Roman" w:cs="Times New Roman"/>
                <w:spacing w:val="-2"/>
                <w:lang w:val="ru-RU"/>
              </w:rPr>
              <w:t>№</w:t>
            </w:r>
          </w:p>
          <w:p w:rsidR="00640FCB" w:rsidRDefault="00640FCB" w:rsidP="00640FCB">
            <w:pPr>
              <w:suppressAutoHyphens/>
              <w:jc w:val="center"/>
              <w:rPr>
                <w:rFonts w:ascii="Times New Roman" w:hAnsi="Times New Roman" w:cs="Times New Roman"/>
                <w:spacing w:val="-2"/>
                <w:lang w:val="ru-RU"/>
              </w:rPr>
            </w:pPr>
            <w:proofErr w:type="spellStart"/>
            <w:proofErr w:type="gramStart"/>
            <w:r>
              <w:rPr>
                <w:rFonts w:ascii="Times New Roman" w:hAnsi="Times New Roman" w:cs="Times New Roman"/>
                <w:spacing w:val="-2"/>
                <w:lang w:val="ru-RU"/>
              </w:rPr>
              <w:t>п</w:t>
            </w:r>
            <w:proofErr w:type="spellEnd"/>
            <w:proofErr w:type="gramEnd"/>
            <w:r>
              <w:rPr>
                <w:rFonts w:ascii="Times New Roman" w:hAnsi="Times New Roman" w:cs="Times New Roman"/>
                <w:spacing w:val="-2"/>
                <w:lang w:val="ru-RU"/>
              </w:rPr>
              <w:t>/</w:t>
            </w:r>
            <w:proofErr w:type="spellStart"/>
            <w:r>
              <w:rPr>
                <w:rFonts w:ascii="Times New Roman" w:hAnsi="Times New Roman" w:cs="Times New Roman"/>
                <w:spacing w:val="-2"/>
                <w:lang w:val="ru-RU"/>
              </w:rPr>
              <w:t>п</w:t>
            </w:r>
            <w:proofErr w:type="spellEnd"/>
          </w:p>
          <w:p w:rsidR="00640FCB" w:rsidRPr="00C21239" w:rsidRDefault="00640FCB" w:rsidP="00640FCB">
            <w:pPr>
              <w:suppressAutoHyphens/>
              <w:rPr>
                <w:rFonts w:ascii="Times New Roman" w:hAnsi="Times New Roman" w:cs="Times New Roman"/>
                <w:spacing w:val="-2"/>
                <w:lang w:val="ru-RU"/>
              </w:rPr>
            </w:pPr>
          </w:p>
        </w:tc>
        <w:tc>
          <w:tcPr>
            <w:tcW w:w="2126" w:type="dxa"/>
            <w:vMerge w:val="restart"/>
            <w:tcBorders>
              <w:left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spacing w:val="-2"/>
                <w:lang w:val="ru-RU"/>
              </w:rPr>
            </w:pPr>
            <w:r>
              <w:rPr>
                <w:rFonts w:ascii="Times New Roman" w:hAnsi="Times New Roman" w:cs="Times New Roman"/>
                <w:spacing w:val="-2"/>
                <w:lang w:val="ru-RU"/>
              </w:rPr>
              <w:t xml:space="preserve">Наименование </w:t>
            </w:r>
            <w:proofErr w:type="spellStart"/>
            <w:r>
              <w:rPr>
                <w:rFonts w:ascii="Times New Roman" w:hAnsi="Times New Roman" w:cs="Times New Roman"/>
                <w:spacing w:val="-2"/>
                <w:lang w:val="ru-RU"/>
              </w:rPr>
              <w:t>прогшраммы</w:t>
            </w:r>
            <w:proofErr w:type="spellEnd"/>
            <w:r>
              <w:rPr>
                <w:rFonts w:ascii="Times New Roman" w:hAnsi="Times New Roman" w:cs="Times New Roman"/>
                <w:spacing w:val="-2"/>
                <w:lang w:val="ru-RU"/>
              </w:rPr>
              <w:t>, основного мероприятия программы</w:t>
            </w:r>
          </w:p>
        </w:tc>
        <w:tc>
          <w:tcPr>
            <w:tcW w:w="2268" w:type="dxa"/>
            <w:gridSpan w:val="4"/>
            <w:vMerge w:val="restart"/>
            <w:tcBorders>
              <w:left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spacing w:val="-2"/>
                <w:lang w:val="ru-RU"/>
              </w:rPr>
            </w:pPr>
            <w:r>
              <w:rPr>
                <w:rFonts w:ascii="Times New Roman" w:hAnsi="Times New Roman" w:cs="Times New Roman"/>
                <w:spacing w:val="-2"/>
                <w:lang w:val="ru-RU"/>
              </w:rPr>
              <w:t>Целевая статья расходов</w:t>
            </w:r>
          </w:p>
        </w:tc>
        <w:tc>
          <w:tcPr>
            <w:tcW w:w="1559" w:type="dxa"/>
            <w:vMerge w:val="restart"/>
            <w:tcBorders>
              <w:left w:val="single" w:sz="4" w:space="0" w:color="auto"/>
              <w:right w:val="single" w:sz="4" w:space="0" w:color="auto"/>
            </w:tcBorders>
            <w:vAlign w:val="center"/>
          </w:tcPr>
          <w:p w:rsidR="00640FCB" w:rsidRPr="00C21239" w:rsidRDefault="00640FCB" w:rsidP="00640FCB">
            <w:pPr>
              <w:suppressAutoHyphens/>
              <w:rPr>
                <w:rFonts w:ascii="Times New Roman" w:hAnsi="Times New Roman" w:cs="Times New Roman"/>
                <w:spacing w:val="-2"/>
                <w:lang w:val="ru-RU"/>
              </w:rPr>
            </w:pPr>
            <w:r>
              <w:rPr>
                <w:rFonts w:ascii="Times New Roman" w:hAnsi="Times New Roman" w:cs="Times New Roman"/>
                <w:spacing w:val="-2"/>
                <w:lang w:val="ru-RU"/>
              </w:rPr>
              <w:t>Ответственный исполнитель, соисполнитель программы</w:t>
            </w:r>
          </w:p>
        </w:tc>
        <w:tc>
          <w:tcPr>
            <w:tcW w:w="567" w:type="dxa"/>
            <w:vMerge w:val="restart"/>
            <w:tcBorders>
              <w:left w:val="single" w:sz="4" w:space="0" w:color="auto"/>
              <w:right w:val="single" w:sz="4" w:space="0" w:color="auto"/>
            </w:tcBorders>
            <w:textDirection w:val="btLr"/>
          </w:tcPr>
          <w:p w:rsidR="00640FCB" w:rsidRPr="00C21239" w:rsidRDefault="00640FCB" w:rsidP="00640FCB">
            <w:pPr>
              <w:suppressAutoHyphens/>
              <w:autoSpaceDE w:val="0"/>
              <w:autoSpaceDN w:val="0"/>
              <w:adjustRightInd w:val="0"/>
              <w:ind w:left="113" w:right="113"/>
              <w:rPr>
                <w:rFonts w:ascii="Times New Roman" w:hAnsi="Times New Roman" w:cs="Times New Roman"/>
                <w:spacing w:val="-2"/>
                <w:lang w:val="ru-RU"/>
              </w:rPr>
            </w:pPr>
            <w:r>
              <w:rPr>
                <w:rFonts w:ascii="Times New Roman" w:hAnsi="Times New Roman" w:cs="Times New Roman"/>
                <w:spacing w:val="-2"/>
                <w:lang w:val="ru-RU"/>
              </w:rPr>
              <w:t>Уровень бюджета</w:t>
            </w:r>
          </w:p>
        </w:tc>
        <w:tc>
          <w:tcPr>
            <w:tcW w:w="7798" w:type="dxa"/>
            <w:gridSpan w:val="7"/>
            <w:tcBorders>
              <w:top w:val="single" w:sz="4" w:space="0" w:color="auto"/>
              <w:left w:val="single" w:sz="4" w:space="0" w:color="auto"/>
              <w:right w:val="single" w:sz="4" w:space="0" w:color="auto"/>
            </w:tcBorders>
          </w:tcPr>
          <w:p w:rsidR="00640FCB"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Прогнозная (справочная) оценка расходов по годам (тыс. рублей)</w:t>
            </w:r>
          </w:p>
          <w:p w:rsidR="00640FCB" w:rsidRDefault="00640FCB" w:rsidP="00640FCB">
            <w:pPr>
              <w:suppressAutoHyphens/>
              <w:autoSpaceDE w:val="0"/>
              <w:autoSpaceDN w:val="0"/>
              <w:adjustRightInd w:val="0"/>
              <w:jc w:val="center"/>
              <w:rPr>
                <w:rFonts w:ascii="Times New Roman" w:hAnsi="Times New Roman" w:cs="Times New Roman"/>
                <w:spacing w:val="-2"/>
                <w:lang w:val="ru-RU"/>
              </w:rPr>
            </w:pPr>
          </w:p>
        </w:tc>
      </w:tr>
      <w:tr w:rsidR="00640FCB" w:rsidRPr="0036510C" w:rsidTr="00640FCB">
        <w:trPr>
          <w:trHeight w:val="276"/>
        </w:trPr>
        <w:tc>
          <w:tcPr>
            <w:tcW w:w="489" w:type="dxa"/>
            <w:vMerge/>
            <w:tcBorders>
              <w:left w:val="single" w:sz="4" w:space="0" w:color="auto"/>
              <w:right w:val="single" w:sz="4" w:space="0" w:color="auto"/>
            </w:tcBorders>
            <w:vAlign w:val="center"/>
          </w:tcPr>
          <w:p w:rsidR="00640FCB" w:rsidRPr="00C21239" w:rsidRDefault="00640FCB" w:rsidP="00640FCB">
            <w:pPr>
              <w:suppressAutoHyphens/>
              <w:rPr>
                <w:rFonts w:ascii="Times New Roman" w:hAnsi="Times New Roman" w:cs="Times New Roman"/>
                <w:spacing w:val="-2"/>
                <w:lang w:val="ru-RU"/>
              </w:rPr>
            </w:pPr>
          </w:p>
        </w:tc>
        <w:tc>
          <w:tcPr>
            <w:tcW w:w="2126" w:type="dxa"/>
            <w:vMerge/>
            <w:tcBorders>
              <w:left w:val="single" w:sz="4" w:space="0" w:color="auto"/>
              <w:right w:val="single" w:sz="4" w:space="0" w:color="auto"/>
            </w:tcBorders>
            <w:vAlign w:val="center"/>
          </w:tcPr>
          <w:p w:rsidR="00640FCB" w:rsidRPr="00C21239" w:rsidRDefault="00640FCB" w:rsidP="00640FCB">
            <w:pPr>
              <w:suppressAutoHyphens/>
              <w:rPr>
                <w:rFonts w:ascii="Times New Roman" w:hAnsi="Times New Roman" w:cs="Times New Roman"/>
                <w:spacing w:val="-2"/>
                <w:lang w:val="ru-RU"/>
              </w:rPr>
            </w:pPr>
          </w:p>
        </w:tc>
        <w:tc>
          <w:tcPr>
            <w:tcW w:w="2268" w:type="dxa"/>
            <w:gridSpan w:val="4"/>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spacing w:val="-2"/>
                <w:lang w:val="ru-RU"/>
              </w:rPr>
            </w:pPr>
          </w:p>
        </w:tc>
        <w:tc>
          <w:tcPr>
            <w:tcW w:w="1559" w:type="dxa"/>
            <w:vMerge/>
            <w:tcBorders>
              <w:left w:val="single" w:sz="4" w:space="0" w:color="auto"/>
              <w:right w:val="single" w:sz="4" w:space="0" w:color="auto"/>
            </w:tcBorders>
            <w:vAlign w:val="center"/>
          </w:tcPr>
          <w:p w:rsidR="00640FCB" w:rsidRPr="00C21239" w:rsidRDefault="00640FCB" w:rsidP="00640FCB">
            <w:pPr>
              <w:suppressAutoHyphens/>
              <w:rPr>
                <w:rFonts w:ascii="Times New Roman" w:hAnsi="Times New Roman" w:cs="Times New Roman"/>
                <w:spacing w:val="-2"/>
                <w:lang w:val="ru-RU"/>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spacing w:val="-2"/>
                <w:lang w:val="ru-RU"/>
              </w:rPr>
            </w:pPr>
          </w:p>
        </w:tc>
        <w:tc>
          <w:tcPr>
            <w:tcW w:w="1276" w:type="dxa"/>
            <w:vMerge w:val="restart"/>
            <w:tcBorders>
              <w:top w:val="single" w:sz="4" w:space="0" w:color="auto"/>
              <w:left w:val="single" w:sz="4" w:space="0" w:color="auto"/>
              <w:right w:val="single" w:sz="4" w:space="0" w:color="auto"/>
            </w:tcBorders>
          </w:tcPr>
          <w:p w:rsidR="00640FCB" w:rsidRPr="0036510C" w:rsidRDefault="00640FCB" w:rsidP="00640FCB">
            <w:pPr>
              <w:suppressAutoHyphens/>
              <w:autoSpaceDE w:val="0"/>
              <w:autoSpaceDN w:val="0"/>
              <w:adjustRightInd w:val="0"/>
              <w:jc w:val="center"/>
              <w:rPr>
                <w:rFonts w:ascii="Times New Roman" w:hAnsi="Times New Roman" w:cs="Times New Roman"/>
                <w:spacing w:val="-2"/>
                <w:lang w:val="ru-RU"/>
              </w:rPr>
            </w:pPr>
            <w:r w:rsidRPr="0036510C">
              <w:rPr>
                <w:rFonts w:ascii="Times New Roman" w:hAnsi="Times New Roman" w:cs="Times New Roman"/>
                <w:spacing w:val="-2"/>
                <w:lang w:val="ru-RU"/>
              </w:rPr>
              <w:t>20</w:t>
            </w:r>
            <w:r>
              <w:rPr>
                <w:rFonts w:ascii="Times New Roman" w:hAnsi="Times New Roman" w:cs="Times New Roman"/>
                <w:spacing w:val="-2"/>
                <w:lang w:val="ru-RU"/>
              </w:rPr>
              <w:t>21</w:t>
            </w:r>
            <w:r w:rsidRPr="0036510C">
              <w:rPr>
                <w:rFonts w:ascii="Times New Roman" w:hAnsi="Times New Roman" w:cs="Times New Roman"/>
                <w:spacing w:val="-2"/>
                <w:lang w:val="ru-RU"/>
              </w:rPr>
              <w:t>-202</w:t>
            </w:r>
            <w:r>
              <w:rPr>
                <w:rFonts w:ascii="Times New Roman" w:hAnsi="Times New Roman" w:cs="Times New Roman"/>
                <w:spacing w:val="-2"/>
                <w:lang w:val="ru-RU"/>
              </w:rPr>
              <w:t xml:space="preserve">6 </w:t>
            </w:r>
            <w:proofErr w:type="spellStart"/>
            <w:proofErr w:type="gramStart"/>
            <w:r w:rsidRPr="0036510C">
              <w:rPr>
                <w:rFonts w:ascii="Times New Roman" w:hAnsi="Times New Roman" w:cs="Times New Roman"/>
                <w:spacing w:val="-2"/>
                <w:lang w:val="ru-RU"/>
              </w:rPr>
              <w:t>гг</w:t>
            </w:r>
            <w:proofErr w:type="spellEnd"/>
            <w:proofErr w:type="gramEnd"/>
          </w:p>
        </w:tc>
        <w:tc>
          <w:tcPr>
            <w:tcW w:w="1134" w:type="dxa"/>
            <w:vMerge w:val="restart"/>
            <w:tcBorders>
              <w:top w:val="single" w:sz="4" w:space="0" w:color="auto"/>
              <w:left w:val="single" w:sz="4" w:space="0" w:color="auto"/>
              <w:right w:val="single" w:sz="4" w:space="0" w:color="auto"/>
            </w:tcBorders>
          </w:tcPr>
          <w:p w:rsidR="00640FCB" w:rsidRPr="0036510C" w:rsidRDefault="00640FCB" w:rsidP="00640FCB">
            <w:pPr>
              <w:suppressAutoHyphens/>
              <w:autoSpaceDE w:val="0"/>
              <w:autoSpaceDN w:val="0"/>
              <w:adjustRightInd w:val="0"/>
              <w:jc w:val="center"/>
              <w:rPr>
                <w:rFonts w:ascii="Times New Roman" w:hAnsi="Times New Roman" w:cs="Times New Roman"/>
                <w:spacing w:val="-2"/>
                <w:lang w:val="ru-RU"/>
              </w:rPr>
            </w:pPr>
            <w:r w:rsidRPr="0036510C">
              <w:rPr>
                <w:rFonts w:ascii="Times New Roman" w:hAnsi="Times New Roman" w:cs="Times New Roman"/>
                <w:spacing w:val="-2"/>
                <w:lang w:val="ru-RU"/>
              </w:rPr>
              <w:t>2021 г.</w:t>
            </w:r>
          </w:p>
        </w:tc>
        <w:tc>
          <w:tcPr>
            <w:tcW w:w="1134" w:type="dxa"/>
            <w:vMerge w:val="restart"/>
            <w:tcBorders>
              <w:top w:val="single" w:sz="4" w:space="0" w:color="auto"/>
              <w:left w:val="single" w:sz="4" w:space="0" w:color="auto"/>
              <w:right w:val="single" w:sz="4" w:space="0" w:color="auto"/>
            </w:tcBorders>
          </w:tcPr>
          <w:p w:rsidR="00640FCB" w:rsidRPr="0036510C" w:rsidRDefault="00640FCB" w:rsidP="00640FCB">
            <w:pPr>
              <w:suppressAutoHyphens/>
              <w:autoSpaceDE w:val="0"/>
              <w:autoSpaceDN w:val="0"/>
              <w:adjustRightInd w:val="0"/>
              <w:jc w:val="center"/>
              <w:rPr>
                <w:rFonts w:ascii="Times New Roman" w:hAnsi="Times New Roman" w:cs="Times New Roman"/>
                <w:spacing w:val="-2"/>
                <w:lang w:val="ru-RU"/>
              </w:rPr>
            </w:pPr>
            <w:r w:rsidRPr="0036510C">
              <w:rPr>
                <w:rFonts w:ascii="Times New Roman" w:hAnsi="Times New Roman" w:cs="Times New Roman"/>
                <w:spacing w:val="-2"/>
                <w:lang w:val="ru-RU"/>
              </w:rPr>
              <w:t>2022г.</w:t>
            </w:r>
          </w:p>
        </w:tc>
        <w:tc>
          <w:tcPr>
            <w:tcW w:w="1134" w:type="dxa"/>
            <w:vMerge w:val="restart"/>
            <w:tcBorders>
              <w:top w:val="single" w:sz="4" w:space="0" w:color="auto"/>
              <w:left w:val="single" w:sz="4" w:space="0" w:color="auto"/>
              <w:right w:val="single" w:sz="4" w:space="0" w:color="auto"/>
            </w:tcBorders>
          </w:tcPr>
          <w:p w:rsidR="00640FCB" w:rsidRPr="0036510C" w:rsidRDefault="00640FCB" w:rsidP="00640FCB">
            <w:pPr>
              <w:suppressAutoHyphens/>
              <w:autoSpaceDE w:val="0"/>
              <w:autoSpaceDN w:val="0"/>
              <w:adjustRightInd w:val="0"/>
              <w:jc w:val="center"/>
              <w:rPr>
                <w:rFonts w:ascii="Times New Roman" w:hAnsi="Times New Roman" w:cs="Times New Roman"/>
                <w:spacing w:val="-2"/>
                <w:lang w:val="ru-RU"/>
              </w:rPr>
            </w:pPr>
            <w:r w:rsidRPr="0036510C">
              <w:rPr>
                <w:rFonts w:ascii="Times New Roman" w:hAnsi="Times New Roman" w:cs="Times New Roman"/>
                <w:spacing w:val="-2"/>
                <w:lang w:val="ru-RU"/>
              </w:rPr>
              <w:t>2023г.</w:t>
            </w:r>
          </w:p>
          <w:p w:rsidR="00640FCB" w:rsidRPr="0036510C" w:rsidRDefault="00640FCB" w:rsidP="00640FCB">
            <w:pPr>
              <w:suppressAutoHyphens/>
              <w:autoSpaceDE w:val="0"/>
              <w:autoSpaceDN w:val="0"/>
              <w:adjustRightInd w:val="0"/>
              <w:jc w:val="center"/>
              <w:rPr>
                <w:rFonts w:ascii="Times New Roman" w:hAnsi="Times New Roman" w:cs="Times New Roman"/>
                <w:spacing w:val="-2"/>
                <w:lang w:val="ru-RU"/>
              </w:rPr>
            </w:pPr>
          </w:p>
        </w:tc>
        <w:tc>
          <w:tcPr>
            <w:tcW w:w="1134" w:type="dxa"/>
            <w:vMerge w:val="restart"/>
            <w:tcBorders>
              <w:top w:val="single" w:sz="4" w:space="0" w:color="auto"/>
              <w:left w:val="single" w:sz="4" w:space="0" w:color="auto"/>
              <w:right w:val="single" w:sz="4" w:space="0" w:color="auto"/>
            </w:tcBorders>
          </w:tcPr>
          <w:p w:rsidR="00640FCB" w:rsidRPr="00284062"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2024г.</w:t>
            </w:r>
          </w:p>
        </w:tc>
        <w:tc>
          <w:tcPr>
            <w:tcW w:w="993" w:type="dxa"/>
            <w:vMerge w:val="restart"/>
            <w:tcBorders>
              <w:top w:val="single" w:sz="4" w:space="0" w:color="auto"/>
              <w:left w:val="single" w:sz="4" w:space="0" w:color="auto"/>
              <w:right w:val="single" w:sz="4" w:space="0" w:color="auto"/>
            </w:tcBorders>
          </w:tcPr>
          <w:p w:rsidR="00640FCB"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2025г.</w:t>
            </w:r>
          </w:p>
        </w:tc>
        <w:tc>
          <w:tcPr>
            <w:tcW w:w="993" w:type="dxa"/>
            <w:vMerge w:val="restart"/>
            <w:tcBorders>
              <w:top w:val="single" w:sz="4" w:space="0" w:color="auto"/>
              <w:left w:val="single" w:sz="4" w:space="0" w:color="auto"/>
              <w:right w:val="single" w:sz="4" w:space="0" w:color="auto"/>
            </w:tcBorders>
          </w:tcPr>
          <w:p w:rsidR="00640FCB"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2026г.</w:t>
            </w:r>
          </w:p>
        </w:tc>
      </w:tr>
      <w:tr w:rsidR="00640FCB" w:rsidRPr="00C21239" w:rsidTr="00640FCB">
        <w:trPr>
          <w:cantSplit/>
          <w:trHeight w:val="1591"/>
        </w:trPr>
        <w:tc>
          <w:tcPr>
            <w:tcW w:w="489" w:type="dxa"/>
            <w:vMerge/>
            <w:tcBorders>
              <w:left w:val="single" w:sz="4" w:space="0" w:color="auto"/>
              <w:bottom w:val="single" w:sz="4" w:space="0" w:color="auto"/>
              <w:right w:val="single" w:sz="4" w:space="0" w:color="auto"/>
            </w:tcBorders>
            <w:vAlign w:val="center"/>
          </w:tcPr>
          <w:p w:rsidR="00640FCB" w:rsidRPr="0036510C" w:rsidRDefault="00640FCB" w:rsidP="00640FCB">
            <w:pPr>
              <w:suppressAutoHyphens/>
              <w:autoSpaceDE w:val="0"/>
              <w:autoSpaceDN w:val="0"/>
              <w:adjustRightInd w:val="0"/>
              <w:jc w:val="center"/>
              <w:rPr>
                <w:rFonts w:ascii="Times New Roman" w:hAnsi="Times New Roman" w:cs="Times New Roman"/>
                <w:spacing w:val="-2"/>
                <w:lang w:val="ru-RU"/>
              </w:rPr>
            </w:pPr>
          </w:p>
        </w:tc>
        <w:tc>
          <w:tcPr>
            <w:tcW w:w="2126" w:type="dxa"/>
            <w:vMerge/>
            <w:tcBorders>
              <w:left w:val="single" w:sz="4" w:space="0" w:color="auto"/>
              <w:bottom w:val="single" w:sz="4" w:space="0" w:color="auto"/>
              <w:right w:val="single" w:sz="4" w:space="0" w:color="auto"/>
            </w:tcBorders>
            <w:vAlign w:val="center"/>
          </w:tcPr>
          <w:p w:rsidR="00640FCB" w:rsidRPr="0036510C" w:rsidRDefault="00640FCB" w:rsidP="00640FCB">
            <w:pPr>
              <w:suppressAutoHyphens/>
              <w:autoSpaceDE w:val="0"/>
              <w:autoSpaceDN w:val="0"/>
              <w:adjustRightInd w:val="0"/>
              <w:jc w:val="center"/>
              <w:rPr>
                <w:rFonts w:ascii="Times New Roman" w:hAnsi="Times New Roman" w:cs="Times New Roman"/>
                <w:spacing w:val="-2"/>
                <w:lang w:val="ru-RU"/>
              </w:rPr>
            </w:pPr>
          </w:p>
        </w:tc>
        <w:tc>
          <w:tcPr>
            <w:tcW w:w="567" w:type="dxa"/>
            <w:tcBorders>
              <w:top w:val="single" w:sz="4" w:space="0" w:color="auto"/>
              <w:left w:val="single" w:sz="4" w:space="0" w:color="auto"/>
              <w:bottom w:val="single" w:sz="4" w:space="0" w:color="auto"/>
              <w:right w:val="single" w:sz="4" w:space="0" w:color="auto"/>
            </w:tcBorders>
            <w:textDirection w:val="btLr"/>
          </w:tcPr>
          <w:p w:rsidR="00640FCB" w:rsidRPr="0036510C" w:rsidRDefault="00640FCB" w:rsidP="00640FCB">
            <w:pPr>
              <w:suppressAutoHyphens/>
              <w:autoSpaceDE w:val="0"/>
              <w:autoSpaceDN w:val="0"/>
              <w:adjustRightInd w:val="0"/>
              <w:ind w:left="113" w:right="113"/>
              <w:jc w:val="center"/>
              <w:rPr>
                <w:rFonts w:ascii="Times New Roman" w:hAnsi="Times New Roman" w:cs="Times New Roman"/>
                <w:spacing w:val="-2"/>
                <w:lang w:val="ru-RU"/>
              </w:rPr>
            </w:pPr>
            <w:r w:rsidRPr="0036510C">
              <w:rPr>
                <w:rFonts w:ascii="Times New Roman" w:hAnsi="Times New Roman" w:cs="Times New Roman"/>
                <w:spacing w:val="-2"/>
                <w:lang w:val="ru-RU"/>
              </w:rPr>
              <w:t>Программа</w:t>
            </w:r>
          </w:p>
        </w:tc>
        <w:tc>
          <w:tcPr>
            <w:tcW w:w="425" w:type="dxa"/>
            <w:tcBorders>
              <w:top w:val="single" w:sz="4" w:space="0" w:color="auto"/>
              <w:left w:val="single" w:sz="4" w:space="0" w:color="auto"/>
              <w:bottom w:val="single" w:sz="4" w:space="0" w:color="auto"/>
              <w:right w:val="single" w:sz="4" w:space="0" w:color="auto"/>
            </w:tcBorders>
            <w:textDirection w:val="btLr"/>
          </w:tcPr>
          <w:p w:rsidR="00640FCB" w:rsidRPr="0036510C" w:rsidRDefault="00640FCB" w:rsidP="00640FCB">
            <w:pPr>
              <w:suppressAutoHyphens/>
              <w:autoSpaceDE w:val="0"/>
              <w:autoSpaceDN w:val="0"/>
              <w:adjustRightInd w:val="0"/>
              <w:ind w:left="113" w:right="113"/>
              <w:jc w:val="center"/>
              <w:rPr>
                <w:rFonts w:ascii="Times New Roman" w:hAnsi="Times New Roman" w:cs="Times New Roman"/>
                <w:spacing w:val="-2"/>
                <w:lang w:val="ru-RU"/>
              </w:rPr>
            </w:pPr>
            <w:r w:rsidRPr="0036510C">
              <w:rPr>
                <w:rFonts w:ascii="Times New Roman" w:hAnsi="Times New Roman" w:cs="Times New Roman"/>
                <w:spacing w:val="-2"/>
                <w:lang w:val="ru-RU"/>
              </w:rPr>
              <w:t>Подпрограмма</w:t>
            </w:r>
          </w:p>
        </w:tc>
        <w:tc>
          <w:tcPr>
            <w:tcW w:w="426" w:type="dxa"/>
            <w:tcBorders>
              <w:top w:val="single" w:sz="4" w:space="0" w:color="auto"/>
              <w:left w:val="single" w:sz="4" w:space="0" w:color="auto"/>
              <w:bottom w:val="single" w:sz="4" w:space="0" w:color="auto"/>
              <w:right w:val="single" w:sz="4" w:space="0" w:color="auto"/>
            </w:tcBorders>
            <w:textDirection w:val="btLr"/>
          </w:tcPr>
          <w:p w:rsidR="00640FCB" w:rsidRPr="0036510C" w:rsidRDefault="00640FCB" w:rsidP="00640FCB">
            <w:pPr>
              <w:suppressAutoHyphens/>
              <w:autoSpaceDE w:val="0"/>
              <w:autoSpaceDN w:val="0"/>
              <w:adjustRightInd w:val="0"/>
              <w:ind w:left="113" w:right="113"/>
              <w:jc w:val="center"/>
              <w:rPr>
                <w:rFonts w:ascii="Times New Roman" w:hAnsi="Times New Roman" w:cs="Times New Roman"/>
                <w:spacing w:val="-2"/>
                <w:lang w:val="ru-RU"/>
              </w:rPr>
            </w:pPr>
            <w:r w:rsidRPr="0036510C">
              <w:rPr>
                <w:rFonts w:ascii="Times New Roman" w:hAnsi="Times New Roman" w:cs="Times New Roman"/>
                <w:spacing w:val="-2"/>
                <w:lang w:val="ru-RU"/>
              </w:rPr>
              <w:t>Мероприятия</w:t>
            </w:r>
          </w:p>
        </w:tc>
        <w:tc>
          <w:tcPr>
            <w:tcW w:w="850" w:type="dxa"/>
            <w:tcBorders>
              <w:top w:val="single" w:sz="4" w:space="0" w:color="auto"/>
              <w:left w:val="single" w:sz="4" w:space="0" w:color="auto"/>
              <w:bottom w:val="single" w:sz="4" w:space="0" w:color="auto"/>
              <w:right w:val="single" w:sz="4" w:space="0" w:color="auto"/>
            </w:tcBorders>
            <w:textDirection w:val="btLr"/>
          </w:tcPr>
          <w:p w:rsidR="00640FCB" w:rsidRPr="00C21239" w:rsidRDefault="00640FCB" w:rsidP="00640FCB">
            <w:pPr>
              <w:suppressAutoHyphens/>
              <w:autoSpaceDE w:val="0"/>
              <w:autoSpaceDN w:val="0"/>
              <w:adjustRightInd w:val="0"/>
              <w:ind w:left="113" w:right="113"/>
              <w:jc w:val="center"/>
              <w:rPr>
                <w:rFonts w:ascii="Times New Roman" w:hAnsi="Times New Roman" w:cs="Times New Roman"/>
                <w:spacing w:val="-2"/>
              </w:rPr>
            </w:pPr>
            <w:r w:rsidRPr="0036510C">
              <w:rPr>
                <w:rFonts w:ascii="Times New Roman" w:hAnsi="Times New Roman" w:cs="Times New Roman"/>
                <w:spacing w:val="-2"/>
                <w:lang w:val="ru-RU"/>
              </w:rPr>
              <w:t xml:space="preserve">Направление </w:t>
            </w:r>
            <w:proofErr w:type="spellStart"/>
            <w:r w:rsidRPr="00C21239">
              <w:rPr>
                <w:rFonts w:ascii="Times New Roman" w:hAnsi="Times New Roman" w:cs="Times New Roman"/>
                <w:spacing w:val="-2"/>
              </w:rPr>
              <w:t>расходов</w:t>
            </w:r>
            <w:proofErr w:type="spellEnd"/>
          </w:p>
        </w:tc>
        <w:tc>
          <w:tcPr>
            <w:tcW w:w="1559" w:type="dxa"/>
            <w:vMerge/>
            <w:tcBorders>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567"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276"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134"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134"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134"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134"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993"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993"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r>
      <w:tr w:rsidR="00640FCB" w:rsidRPr="00C21239" w:rsidTr="00640FCB">
        <w:trPr>
          <w:trHeight w:val="340"/>
        </w:trPr>
        <w:tc>
          <w:tcPr>
            <w:tcW w:w="489"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1</w:t>
            </w:r>
          </w:p>
        </w:tc>
        <w:tc>
          <w:tcPr>
            <w:tcW w:w="2126"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2</w:t>
            </w: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3</w:t>
            </w:r>
          </w:p>
        </w:tc>
        <w:tc>
          <w:tcPr>
            <w:tcW w:w="425"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4</w:t>
            </w:r>
          </w:p>
        </w:tc>
        <w:tc>
          <w:tcPr>
            <w:tcW w:w="426" w:type="dxa"/>
            <w:tcBorders>
              <w:top w:val="single" w:sz="4" w:space="0" w:color="auto"/>
              <w:left w:val="single" w:sz="4" w:space="0" w:color="auto"/>
              <w:bottom w:val="single" w:sz="4" w:space="0" w:color="auto"/>
              <w:right w:val="single" w:sz="4" w:space="0" w:color="auto"/>
            </w:tcBorders>
            <w:vAlign w:val="center"/>
          </w:tcPr>
          <w:p w:rsidR="00640FCB" w:rsidRPr="00DE04D2"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5</w:t>
            </w:r>
          </w:p>
        </w:tc>
        <w:tc>
          <w:tcPr>
            <w:tcW w:w="850" w:type="dxa"/>
            <w:tcBorders>
              <w:top w:val="single" w:sz="4" w:space="0" w:color="auto"/>
              <w:left w:val="single" w:sz="4" w:space="0" w:color="auto"/>
              <w:bottom w:val="single" w:sz="4" w:space="0" w:color="auto"/>
              <w:right w:val="single" w:sz="4" w:space="0" w:color="auto"/>
            </w:tcBorders>
            <w:vAlign w:val="center"/>
          </w:tcPr>
          <w:p w:rsidR="00640FCB" w:rsidRPr="00DE04D2"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6</w:t>
            </w:r>
          </w:p>
        </w:tc>
        <w:tc>
          <w:tcPr>
            <w:tcW w:w="1559" w:type="dxa"/>
            <w:tcBorders>
              <w:top w:val="single" w:sz="4" w:space="0" w:color="auto"/>
              <w:left w:val="single" w:sz="4" w:space="0" w:color="auto"/>
              <w:bottom w:val="single" w:sz="4" w:space="0" w:color="auto"/>
              <w:right w:val="single" w:sz="4" w:space="0" w:color="auto"/>
            </w:tcBorders>
            <w:vAlign w:val="center"/>
          </w:tcPr>
          <w:p w:rsidR="00640FCB" w:rsidRPr="00DE04D2"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7</w:t>
            </w: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284062"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8</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284062"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9</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284062" w:rsidRDefault="00640FCB" w:rsidP="00640FCB">
            <w:pPr>
              <w:suppressAutoHyphens/>
              <w:autoSpaceDE w:val="0"/>
              <w:autoSpaceDN w:val="0"/>
              <w:adjustRightInd w:val="0"/>
              <w:jc w:val="center"/>
              <w:rPr>
                <w:rFonts w:ascii="Times New Roman" w:hAnsi="Times New Roman" w:cs="Times New Roman"/>
                <w:spacing w:val="-2"/>
                <w:lang w:val="ru-RU"/>
              </w:rPr>
            </w:pPr>
            <w:r w:rsidRPr="00C21239">
              <w:rPr>
                <w:rFonts w:ascii="Times New Roman" w:hAnsi="Times New Roman" w:cs="Times New Roman"/>
                <w:spacing w:val="-2"/>
              </w:rPr>
              <w:t>1</w:t>
            </w:r>
            <w:proofErr w:type="spellStart"/>
            <w:r>
              <w:rPr>
                <w:rFonts w:ascii="Times New Roman" w:hAnsi="Times New Roman" w:cs="Times New Roman"/>
                <w:spacing w:val="-2"/>
                <w:lang w:val="ru-RU"/>
              </w:rPr>
              <w:t>1</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284062" w:rsidRDefault="00640FCB" w:rsidP="00640FCB">
            <w:pPr>
              <w:suppressAutoHyphens/>
              <w:autoSpaceDE w:val="0"/>
              <w:autoSpaceDN w:val="0"/>
              <w:adjustRightInd w:val="0"/>
              <w:jc w:val="center"/>
              <w:rPr>
                <w:rFonts w:ascii="Times New Roman" w:hAnsi="Times New Roman" w:cs="Times New Roman"/>
                <w:spacing w:val="-2"/>
                <w:lang w:val="ru-RU"/>
              </w:rPr>
            </w:pPr>
            <w:r w:rsidRPr="00C21239">
              <w:rPr>
                <w:rFonts w:ascii="Times New Roman" w:hAnsi="Times New Roman" w:cs="Times New Roman"/>
                <w:spacing w:val="-2"/>
              </w:rPr>
              <w:t>1</w:t>
            </w:r>
            <w:r>
              <w:rPr>
                <w:rFonts w:ascii="Times New Roman" w:hAnsi="Times New Roman" w:cs="Times New Roman"/>
                <w:spacing w:val="-2"/>
                <w:lang w:val="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284062" w:rsidRDefault="00640FCB" w:rsidP="00640FCB">
            <w:pPr>
              <w:suppressAutoHyphens/>
              <w:autoSpaceDE w:val="0"/>
              <w:autoSpaceDN w:val="0"/>
              <w:adjustRightInd w:val="0"/>
              <w:jc w:val="center"/>
              <w:rPr>
                <w:rFonts w:ascii="Times New Roman" w:hAnsi="Times New Roman" w:cs="Times New Roman"/>
                <w:spacing w:val="-2"/>
                <w:lang w:val="ru-RU"/>
              </w:rPr>
            </w:pPr>
            <w:r w:rsidRPr="00C21239">
              <w:rPr>
                <w:rFonts w:ascii="Times New Roman" w:hAnsi="Times New Roman" w:cs="Times New Roman"/>
                <w:spacing w:val="-2"/>
              </w:rPr>
              <w:t>1</w:t>
            </w:r>
            <w:r>
              <w:rPr>
                <w:rFonts w:ascii="Times New Roman" w:hAnsi="Times New Roman" w:cs="Times New Roman"/>
                <w:spacing w:val="-2"/>
                <w:lang w:val="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284062"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14</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15</w:t>
            </w:r>
          </w:p>
        </w:tc>
        <w:tc>
          <w:tcPr>
            <w:tcW w:w="993" w:type="dxa"/>
            <w:tcBorders>
              <w:top w:val="single" w:sz="4" w:space="0" w:color="auto"/>
              <w:left w:val="single" w:sz="4" w:space="0" w:color="auto"/>
              <w:bottom w:val="single" w:sz="4" w:space="0" w:color="auto"/>
              <w:right w:val="single" w:sz="4" w:space="0" w:color="auto"/>
            </w:tcBorders>
          </w:tcPr>
          <w:p w:rsidR="00640FCB"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16</w:t>
            </w:r>
          </w:p>
        </w:tc>
      </w:tr>
      <w:tr w:rsidR="00640FCB" w:rsidRPr="00C21239" w:rsidTr="00640FCB">
        <w:trPr>
          <w:trHeight w:val="377"/>
        </w:trPr>
        <w:tc>
          <w:tcPr>
            <w:tcW w:w="489" w:type="dxa"/>
            <w:vMerge w:val="restart"/>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1.</w:t>
            </w:r>
          </w:p>
        </w:tc>
        <w:tc>
          <w:tcPr>
            <w:tcW w:w="2126" w:type="dxa"/>
            <w:vMerge w:val="restart"/>
            <w:tcBorders>
              <w:top w:val="single" w:sz="4" w:space="0" w:color="auto"/>
              <w:left w:val="single" w:sz="4" w:space="0" w:color="auto"/>
              <w:right w:val="single" w:sz="4" w:space="0" w:color="auto"/>
            </w:tcBorders>
            <w:vAlign w:val="center"/>
          </w:tcPr>
          <w:p w:rsidR="00640FCB" w:rsidRPr="00C21239" w:rsidRDefault="00640FCB"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Муниципальная программа</w:t>
            </w:r>
          </w:p>
          <w:p w:rsidR="00640FCB" w:rsidRPr="00C21239" w:rsidRDefault="00640FCB" w:rsidP="00640FCB">
            <w:pPr>
              <w:widowControl w:val="0"/>
              <w:suppressAutoHyphens/>
              <w:autoSpaceDE w:val="0"/>
              <w:autoSpaceDN w:val="0"/>
              <w:adjustRightInd w:val="0"/>
              <w:rPr>
                <w:rFonts w:ascii="Times New Roman" w:eastAsia="Times New Roman" w:hAnsi="Times New Roman" w:cs="Times New Roman"/>
                <w:spacing w:val="-2"/>
                <w:lang w:val="ru-RU" w:eastAsia="ru-RU" w:bidi="ar-SA"/>
              </w:rPr>
            </w:pPr>
            <w:r w:rsidRPr="00C21239">
              <w:rPr>
                <w:rFonts w:ascii="Times New Roman" w:eastAsia="Times New Roman" w:hAnsi="Times New Roman" w:cs="Times New Roman"/>
                <w:lang w:val="ru-RU" w:eastAsia="ru-RU" w:bidi="ar-SA"/>
              </w:rPr>
              <w:t xml:space="preserve">Советского городского округа                                                          </w:t>
            </w:r>
            <w:r w:rsidRPr="00C21239">
              <w:rPr>
                <w:rFonts w:ascii="Times New Roman" w:eastAsia="Times New Roman" w:hAnsi="Times New Roman" w:cs="Times New Roman"/>
                <w:lang w:val="ru-RU" w:eastAsia="ru-RU" w:bidi="ar-SA"/>
              </w:rPr>
              <w:lastRenderedPageBreak/>
              <w:t>Ставропольского края «Модернизация, развитие и содержание                          коммунального хозяйства Советского городского округа                                                                                 Ставропольского края</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lastRenderedPageBreak/>
              <w:t>07</w:t>
            </w:r>
          </w:p>
        </w:tc>
        <w:tc>
          <w:tcPr>
            <w:tcW w:w="425" w:type="dxa"/>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w:t>
            </w:r>
          </w:p>
        </w:tc>
        <w:tc>
          <w:tcPr>
            <w:tcW w:w="426" w:type="dxa"/>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00</w:t>
            </w:r>
          </w:p>
        </w:tc>
        <w:tc>
          <w:tcPr>
            <w:tcW w:w="850" w:type="dxa"/>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00000</w:t>
            </w:r>
          </w:p>
        </w:tc>
        <w:tc>
          <w:tcPr>
            <w:tcW w:w="1559" w:type="dxa"/>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Программе</w:t>
            </w:r>
          </w:p>
          <w:p w:rsidR="00640FCB" w:rsidRPr="00C21239" w:rsidRDefault="00640FCB" w:rsidP="00640FCB">
            <w:pPr>
              <w:suppressAutoHyphens/>
              <w:autoSpaceDE w:val="0"/>
              <w:autoSpaceDN w:val="0"/>
              <w:adjustRightInd w:val="0"/>
              <w:ind w:left="-108" w:firstLine="108"/>
              <w:rPr>
                <w:rFonts w:ascii="Times New Roman" w:hAnsi="Times New Roman" w:cs="Times New Roman"/>
                <w:lang w:val="ru-RU"/>
              </w:rPr>
            </w:pPr>
            <w:r w:rsidRPr="00C21239">
              <w:rPr>
                <w:rFonts w:ascii="Times New Roman" w:hAnsi="Times New Roman" w:cs="Times New Roman"/>
                <w:lang w:val="ru-RU"/>
              </w:rPr>
              <w:t>в т.ч.</w:t>
            </w:r>
          </w:p>
        </w:tc>
        <w:tc>
          <w:tcPr>
            <w:tcW w:w="567" w:type="dxa"/>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lang w:val="ru-RU"/>
              </w:rPr>
            </w:pPr>
          </w:p>
        </w:tc>
        <w:tc>
          <w:tcPr>
            <w:tcW w:w="1276" w:type="dxa"/>
            <w:tcBorders>
              <w:top w:val="single" w:sz="4" w:space="0" w:color="auto"/>
              <w:left w:val="single" w:sz="4" w:space="0" w:color="auto"/>
              <w:right w:val="single" w:sz="4" w:space="0" w:color="auto"/>
            </w:tcBorders>
            <w:vAlign w:val="center"/>
          </w:tcPr>
          <w:p w:rsidR="00640FCB" w:rsidRPr="00C21239" w:rsidRDefault="008E3C14" w:rsidP="00640FCB">
            <w:pPr>
              <w:suppressAutoHyphens/>
              <w:autoSpaceDE w:val="0"/>
              <w:autoSpaceDN w:val="0"/>
              <w:adjustRightInd w:val="0"/>
              <w:rPr>
                <w:rFonts w:ascii="Times New Roman" w:hAnsi="Times New Roman" w:cs="Times New Roman"/>
                <w:spacing w:val="-2"/>
                <w:lang w:val="ru-RU"/>
              </w:rPr>
            </w:pPr>
            <w:r>
              <w:rPr>
                <w:rFonts w:ascii="Times New Roman" w:hAnsi="Times New Roman" w:cs="Times New Roman"/>
                <w:spacing w:val="-2"/>
                <w:lang w:val="ru-RU"/>
              </w:rPr>
              <w:t>490191,83</w:t>
            </w:r>
          </w:p>
        </w:tc>
        <w:tc>
          <w:tcPr>
            <w:tcW w:w="1134" w:type="dxa"/>
            <w:tcBorders>
              <w:top w:val="single" w:sz="4" w:space="0" w:color="auto"/>
              <w:left w:val="single" w:sz="4" w:space="0" w:color="auto"/>
              <w:right w:val="single" w:sz="4" w:space="0" w:color="auto"/>
            </w:tcBorders>
            <w:vAlign w:val="center"/>
          </w:tcPr>
          <w:p w:rsidR="00640FCB" w:rsidRPr="00C21239" w:rsidRDefault="00CA44E7" w:rsidP="00640FCB">
            <w:pPr>
              <w:jc w:val="center"/>
              <w:rPr>
                <w:rFonts w:ascii="Times New Roman" w:hAnsi="Times New Roman" w:cs="Times New Roman"/>
                <w:lang w:val="ru-RU"/>
              </w:rPr>
            </w:pPr>
            <w:r>
              <w:rPr>
                <w:rFonts w:ascii="Times New Roman" w:hAnsi="Times New Roman" w:cs="Times New Roman"/>
                <w:lang w:val="ru-RU"/>
              </w:rPr>
              <w:t>66520,85</w:t>
            </w:r>
          </w:p>
        </w:tc>
        <w:tc>
          <w:tcPr>
            <w:tcW w:w="1134" w:type="dxa"/>
            <w:tcBorders>
              <w:top w:val="single" w:sz="4" w:space="0" w:color="auto"/>
              <w:left w:val="single" w:sz="4" w:space="0" w:color="auto"/>
              <w:right w:val="single" w:sz="4" w:space="0" w:color="auto"/>
            </w:tcBorders>
            <w:vAlign w:val="center"/>
          </w:tcPr>
          <w:p w:rsidR="00640FCB" w:rsidRPr="00C21239" w:rsidRDefault="00CA44E7" w:rsidP="00640FCB">
            <w:pPr>
              <w:jc w:val="center"/>
              <w:rPr>
                <w:rFonts w:ascii="Times New Roman" w:hAnsi="Times New Roman" w:cs="Times New Roman"/>
                <w:lang w:val="ru-RU"/>
              </w:rPr>
            </w:pPr>
            <w:r>
              <w:rPr>
                <w:rFonts w:ascii="Times New Roman" w:hAnsi="Times New Roman" w:cs="Times New Roman"/>
                <w:lang w:val="ru-RU"/>
              </w:rPr>
              <w:t>57433,71</w:t>
            </w:r>
          </w:p>
        </w:tc>
        <w:tc>
          <w:tcPr>
            <w:tcW w:w="1134" w:type="dxa"/>
            <w:tcBorders>
              <w:top w:val="single" w:sz="4" w:space="0" w:color="auto"/>
              <w:left w:val="single" w:sz="4" w:space="0" w:color="auto"/>
              <w:right w:val="single" w:sz="4" w:space="0" w:color="auto"/>
            </w:tcBorders>
            <w:vAlign w:val="center"/>
          </w:tcPr>
          <w:p w:rsidR="00640FCB" w:rsidRPr="00C21239" w:rsidRDefault="00B50091" w:rsidP="00640FCB">
            <w:pPr>
              <w:jc w:val="center"/>
              <w:rPr>
                <w:rFonts w:ascii="Times New Roman" w:hAnsi="Times New Roman" w:cs="Times New Roman"/>
                <w:lang w:val="ru-RU"/>
              </w:rPr>
            </w:pPr>
            <w:r>
              <w:rPr>
                <w:rFonts w:ascii="Times New Roman" w:hAnsi="Times New Roman" w:cs="Times New Roman"/>
                <w:lang w:val="ru-RU"/>
              </w:rPr>
              <w:t>64074,83</w:t>
            </w:r>
          </w:p>
        </w:tc>
        <w:tc>
          <w:tcPr>
            <w:tcW w:w="1134" w:type="dxa"/>
            <w:tcBorders>
              <w:top w:val="single" w:sz="4" w:space="0" w:color="auto"/>
              <w:left w:val="single" w:sz="4" w:space="0" w:color="auto"/>
              <w:right w:val="single" w:sz="4" w:space="0" w:color="auto"/>
            </w:tcBorders>
            <w:vAlign w:val="center"/>
          </w:tcPr>
          <w:p w:rsidR="00640FCB" w:rsidRPr="00C21239" w:rsidRDefault="008E3C14" w:rsidP="00640FCB">
            <w:pPr>
              <w:jc w:val="center"/>
              <w:rPr>
                <w:rFonts w:ascii="Times New Roman" w:hAnsi="Times New Roman" w:cs="Times New Roman"/>
                <w:lang w:val="ru-RU"/>
              </w:rPr>
            </w:pPr>
            <w:r>
              <w:rPr>
                <w:rFonts w:ascii="Times New Roman" w:hAnsi="Times New Roman" w:cs="Times New Roman"/>
                <w:lang w:val="ru-RU"/>
              </w:rPr>
              <w:t>106734,17</w:t>
            </w:r>
          </w:p>
        </w:tc>
        <w:tc>
          <w:tcPr>
            <w:tcW w:w="993" w:type="dxa"/>
            <w:tcBorders>
              <w:top w:val="single" w:sz="4" w:space="0" w:color="auto"/>
              <w:left w:val="single" w:sz="4" w:space="0" w:color="auto"/>
              <w:right w:val="single" w:sz="4" w:space="0" w:color="auto"/>
            </w:tcBorders>
            <w:vAlign w:val="center"/>
          </w:tcPr>
          <w:p w:rsidR="00640FCB" w:rsidRDefault="00CA44E7" w:rsidP="00640FCB">
            <w:pPr>
              <w:jc w:val="center"/>
              <w:rPr>
                <w:rFonts w:ascii="Times New Roman" w:hAnsi="Times New Roman" w:cs="Times New Roman"/>
                <w:lang w:val="ru-RU"/>
              </w:rPr>
            </w:pPr>
            <w:r>
              <w:rPr>
                <w:rFonts w:ascii="Times New Roman" w:hAnsi="Times New Roman" w:cs="Times New Roman"/>
                <w:lang w:val="ru-RU"/>
              </w:rPr>
              <w:t>96863,32</w:t>
            </w:r>
          </w:p>
        </w:tc>
        <w:tc>
          <w:tcPr>
            <w:tcW w:w="993" w:type="dxa"/>
            <w:tcBorders>
              <w:top w:val="single" w:sz="4" w:space="0" w:color="auto"/>
              <w:left w:val="single" w:sz="4" w:space="0" w:color="auto"/>
              <w:right w:val="single" w:sz="4" w:space="0" w:color="auto"/>
            </w:tcBorders>
          </w:tcPr>
          <w:p w:rsidR="00640FCB" w:rsidRDefault="00CA44E7" w:rsidP="00640FCB">
            <w:pPr>
              <w:jc w:val="center"/>
              <w:rPr>
                <w:rFonts w:ascii="Times New Roman" w:hAnsi="Times New Roman" w:cs="Times New Roman"/>
                <w:lang w:val="ru-RU"/>
              </w:rPr>
            </w:pPr>
            <w:r>
              <w:rPr>
                <w:rFonts w:ascii="Times New Roman" w:hAnsi="Times New Roman" w:cs="Times New Roman"/>
                <w:lang w:val="ru-RU"/>
              </w:rPr>
              <w:t>98564,95</w:t>
            </w:r>
          </w:p>
        </w:tc>
      </w:tr>
      <w:tr w:rsidR="00640FCB" w:rsidRPr="00C21239" w:rsidTr="00640FCB">
        <w:trPr>
          <w:trHeight w:val="377"/>
        </w:trPr>
        <w:tc>
          <w:tcPr>
            <w:tcW w:w="489" w:type="dxa"/>
            <w:vMerge/>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val="restart"/>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07</w:t>
            </w:r>
          </w:p>
        </w:tc>
        <w:tc>
          <w:tcPr>
            <w:tcW w:w="425"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w:t>
            </w:r>
          </w:p>
        </w:tc>
        <w:tc>
          <w:tcPr>
            <w:tcW w:w="4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00</w:t>
            </w:r>
          </w:p>
        </w:tc>
        <w:tc>
          <w:tcPr>
            <w:tcW w:w="850"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00000</w:t>
            </w:r>
          </w:p>
        </w:tc>
        <w:tc>
          <w:tcPr>
            <w:tcW w:w="1559" w:type="dxa"/>
            <w:vMerge w:val="restart"/>
            <w:tcBorders>
              <w:left w:val="single" w:sz="4" w:space="0" w:color="auto"/>
              <w:right w:val="single" w:sz="4" w:space="0" w:color="auto"/>
            </w:tcBorders>
            <w:vAlign w:val="center"/>
          </w:tcPr>
          <w:p w:rsidR="00640FCB" w:rsidRPr="00C21239" w:rsidRDefault="008E3C14" w:rsidP="00640FCB">
            <w:pPr>
              <w:suppressAutoHyphens/>
              <w:autoSpaceDE w:val="0"/>
              <w:autoSpaceDN w:val="0"/>
              <w:adjustRightInd w:val="0"/>
              <w:ind w:left="-108"/>
              <w:rPr>
                <w:rFonts w:ascii="Times New Roman" w:hAnsi="Times New Roman" w:cs="Times New Roman"/>
                <w:lang w:val="ru-RU"/>
              </w:rPr>
            </w:pPr>
            <w:r>
              <w:rPr>
                <w:rFonts w:ascii="Times New Roman" w:hAnsi="Times New Roman" w:cs="Times New Roman"/>
                <w:lang w:val="ru-RU"/>
              </w:rPr>
              <w:t>АСМ</w:t>
            </w:r>
            <w:r w:rsidR="00640FCB" w:rsidRPr="00C21239">
              <w:rPr>
                <w:rFonts w:ascii="Times New Roman" w:hAnsi="Times New Roman" w:cs="Times New Roman"/>
                <w:lang w:val="ru-RU"/>
              </w:rPr>
              <w:t xml:space="preserve">О </w:t>
            </w:r>
          </w:p>
          <w:p w:rsidR="00640FCB" w:rsidRPr="00C21239" w:rsidRDefault="00640FCB" w:rsidP="00640FCB">
            <w:pPr>
              <w:suppressAutoHyphens/>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lastRenderedPageBreak/>
              <w:t>(</w:t>
            </w:r>
            <w:proofErr w:type="gramStart"/>
            <w:r w:rsidRPr="00C21239">
              <w:rPr>
                <w:rFonts w:ascii="Times New Roman" w:hAnsi="Times New Roman" w:cs="Times New Roman"/>
                <w:lang w:val="ru-RU"/>
              </w:rPr>
              <w:t>г</w:t>
            </w:r>
            <w:proofErr w:type="gramEnd"/>
            <w:r w:rsidRPr="00C21239">
              <w:rPr>
                <w:rFonts w:ascii="Times New Roman" w:hAnsi="Times New Roman" w:cs="Times New Roman"/>
                <w:lang w:val="ru-RU"/>
              </w:rPr>
              <w:t>. Зеленокумск),</w:t>
            </w:r>
          </w:p>
          <w:p w:rsidR="00640FCB" w:rsidRPr="00C21239" w:rsidRDefault="00640FCB" w:rsidP="00640FCB">
            <w:pPr>
              <w:suppressAutoHyphens/>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т.ч. иные источники</w:t>
            </w:r>
          </w:p>
          <w:p w:rsidR="00640FCB" w:rsidRPr="00C21239" w:rsidRDefault="00640FCB" w:rsidP="00640FCB">
            <w:pPr>
              <w:suppressAutoHyphens/>
              <w:autoSpaceDE w:val="0"/>
              <w:autoSpaceDN w:val="0"/>
              <w:adjustRightInd w:val="0"/>
              <w:ind w:left="-108"/>
              <w:jc w:val="center"/>
              <w:rPr>
                <w:rFonts w:ascii="Times New Roman" w:hAnsi="Times New Roman" w:cs="Times New Roman"/>
                <w:lang w:val="ru-RU"/>
              </w:rPr>
            </w:pPr>
          </w:p>
          <w:p w:rsidR="00640FCB" w:rsidRPr="00C21239" w:rsidRDefault="00640FCB" w:rsidP="00640FCB">
            <w:pPr>
              <w:suppressAutoHyphens/>
              <w:autoSpaceDE w:val="0"/>
              <w:autoSpaceDN w:val="0"/>
              <w:adjustRightInd w:val="0"/>
              <w:ind w:left="-108"/>
              <w:jc w:val="center"/>
              <w:rPr>
                <w:rFonts w:ascii="Times New Roman" w:hAnsi="Times New Roman" w:cs="Times New Roman"/>
                <w:lang w:val="ru-RU"/>
              </w:rPr>
            </w:pPr>
          </w:p>
        </w:tc>
        <w:tc>
          <w:tcPr>
            <w:tcW w:w="567" w:type="dxa"/>
            <w:tcBorders>
              <w:left w:val="single" w:sz="4" w:space="0" w:color="auto"/>
              <w:right w:val="single" w:sz="4" w:space="0" w:color="auto"/>
            </w:tcBorders>
            <w:vAlign w:val="center"/>
          </w:tcPr>
          <w:p w:rsidR="00640FCB" w:rsidRPr="00C21239" w:rsidRDefault="00640FCB" w:rsidP="00640FCB">
            <w:pPr>
              <w:rPr>
                <w:rFonts w:ascii="Times New Roman" w:hAnsi="Times New Roman" w:cs="Times New Roman"/>
                <w:spacing w:val="-2"/>
              </w:rPr>
            </w:pPr>
            <w:r w:rsidRPr="00C21239">
              <w:rPr>
                <w:rFonts w:ascii="Times New Roman" w:hAnsi="Times New Roman" w:cs="Times New Roman"/>
                <w:spacing w:val="-2"/>
              </w:rPr>
              <w:lastRenderedPageBreak/>
              <w:t>МБ</w:t>
            </w:r>
          </w:p>
        </w:tc>
        <w:tc>
          <w:tcPr>
            <w:tcW w:w="1276" w:type="dxa"/>
            <w:tcBorders>
              <w:left w:val="single" w:sz="4" w:space="0" w:color="auto"/>
              <w:right w:val="single" w:sz="4" w:space="0" w:color="auto"/>
            </w:tcBorders>
            <w:vAlign w:val="center"/>
          </w:tcPr>
          <w:p w:rsidR="00640FCB" w:rsidRPr="00C21239" w:rsidRDefault="00B50091" w:rsidP="00640FCB">
            <w:pPr>
              <w:jc w:val="center"/>
              <w:rPr>
                <w:rFonts w:ascii="Times New Roman" w:hAnsi="Times New Roman" w:cs="Times New Roman"/>
                <w:spacing w:val="-2"/>
                <w:lang w:val="ru-RU"/>
              </w:rPr>
            </w:pPr>
            <w:r>
              <w:rPr>
                <w:rFonts w:ascii="Times New Roman" w:hAnsi="Times New Roman" w:cs="Times New Roman"/>
                <w:spacing w:val="-2"/>
                <w:lang w:val="ru-RU"/>
              </w:rPr>
              <w:t>338372,18</w:t>
            </w:r>
          </w:p>
        </w:tc>
        <w:tc>
          <w:tcPr>
            <w:tcW w:w="1134" w:type="dxa"/>
            <w:tcBorders>
              <w:left w:val="single" w:sz="4" w:space="0" w:color="auto"/>
              <w:right w:val="single" w:sz="4" w:space="0" w:color="auto"/>
            </w:tcBorders>
            <w:vAlign w:val="center"/>
          </w:tcPr>
          <w:p w:rsidR="00640FCB" w:rsidRPr="00C21239" w:rsidRDefault="00640FCB" w:rsidP="00640FCB">
            <w:pPr>
              <w:rPr>
                <w:rFonts w:ascii="Times New Roman" w:hAnsi="Times New Roman" w:cs="Times New Roman"/>
                <w:lang w:val="ru-RU"/>
              </w:rPr>
            </w:pPr>
            <w:r>
              <w:rPr>
                <w:rFonts w:ascii="Times New Roman" w:hAnsi="Times New Roman" w:cs="Times New Roman"/>
                <w:lang w:val="ru-RU"/>
              </w:rPr>
              <w:t>35606,61</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28689,91</w:t>
            </w:r>
          </w:p>
        </w:tc>
        <w:tc>
          <w:tcPr>
            <w:tcW w:w="1134" w:type="dxa"/>
            <w:tcBorders>
              <w:left w:val="single" w:sz="4" w:space="0" w:color="auto"/>
              <w:right w:val="single" w:sz="4" w:space="0" w:color="auto"/>
            </w:tcBorders>
            <w:vAlign w:val="center"/>
          </w:tcPr>
          <w:p w:rsidR="00640FCB" w:rsidRPr="00C21239" w:rsidRDefault="00B50091" w:rsidP="00640FCB">
            <w:pPr>
              <w:jc w:val="center"/>
              <w:rPr>
                <w:rFonts w:ascii="Times New Roman" w:hAnsi="Times New Roman" w:cs="Times New Roman"/>
                <w:lang w:val="ru-RU"/>
              </w:rPr>
            </w:pPr>
            <w:r>
              <w:rPr>
                <w:rFonts w:ascii="Times New Roman" w:hAnsi="Times New Roman" w:cs="Times New Roman"/>
                <w:lang w:val="ru-RU"/>
              </w:rPr>
              <w:t>34078,10</w:t>
            </w:r>
          </w:p>
        </w:tc>
        <w:tc>
          <w:tcPr>
            <w:tcW w:w="1134" w:type="dxa"/>
            <w:tcBorders>
              <w:left w:val="single" w:sz="4" w:space="0" w:color="auto"/>
              <w:right w:val="single" w:sz="4" w:space="0" w:color="auto"/>
            </w:tcBorders>
            <w:vAlign w:val="center"/>
          </w:tcPr>
          <w:p w:rsidR="00640FCB" w:rsidRPr="00C21239" w:rsidRDefault="00AA7A2D" w:rsidP="00640FCB">
            <w:pPr>
              <w:jc w:val="center"/>
              <w:rPr>
                <w:rFonts w:ascii="Times New Roman" w:hAnsi="Times New Roman" w:cs="Times New Roman"/>
                <w:lang w:val="ru-RU"/>
              </w:rPr>
            </w:pPr>
            <w:r>
              <w:rPr>
                <w:rFonts w:ascii="Times New Roman" w:hAnsi="Times New Roman" w:cs="Times New Roman"/>
                <w:lang w:val="ru-RU"/>
              </w:rPr>
              <w:t>79322,19</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79747,46</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80927,91</w:t>
            </w:r>
          </w:p>
        </w:tc>
      </w:tr>
      <w:tr w:rsidR="00640FCB" w:rsidRPr="00C21239" w:rsidTr="00640FCB">
        <w:trPr>
          <w:trHeight w:val="377"/>
        </w:trPr>
        <w:tc>
          <w:tcPr>
            <w:tcW w:w="489" w:type="dxa"/>
            <w:vMerge/>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55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ind w:left="-108"/>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jc w:val="center"/>
              <w:rPr>
                <w:rFonts w:ascii="Times New Roman" w:hAnsi="Times New Roman" w:cs="Times New Roman"/>
                <w:spacing w:val="-2"/>
              </w:rPr>
            </w:pPr>
          </w:p>
        </w:tc>
        <w:tc>
          <w:tcPr>
            <w:tcW w:w="1276" w:type="dxa"/>
            <w:tcBorders>
              <w:left w:val="single" w:sz="4" w:space="0" w:color="auto"/>
              <w:right w:val="single" w:sz="4" w:space="0" w:color="auto"/>
            </w:tcBorders>
            <w:vAlign w:val="center"/>
          </w:tcPr>
          <w:p w:rsidR="00640FCB" w:rsidRPr="00C21239" w:rsidRDefault="00AA7A2D" w:rsidP="00640FCB">
            <w:pPr>
              <w:jc w:val="center"/>
              <w:rPr>
                <w:rFonts w:ascii="Times New Roman" w:hAnsi="Times New Roman" w:cs="Times New Roman"/>
                <w:spacing w:val="-2"/>
                <w:lang w:val="ru-RU"/>
              </w:rPr>
            </w:pPr>
            <w:r>
              <w:rPr>
                <w:rFonts w:ascii="Times New Roman" w:hAnsi="Times New Roman" w:cs="Times New Roman"/>
                <w:spacing w:val="-2"/>
                <w:lang w:val="ru-RU"/>
              </w:rPr>
              <w:t>1149,80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331,60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331,20</w:t>
            </w:r>
          </w:p>
        </w:tc>
        <w:tc>
          <w:tcPr>
            <w:tcW w:w="1134" w:type="dxa"/>
            <w:tcBorders>
              <w:left w:val="single" w:sz="4" w:space="0" w:color="auto"/>
              <w:right w:val="single" w:sz="4" w:space="0" w:color="auto"/>
            </w:tcBorders>
            <w:vAlign w:val="center"/>
          </w:tcPr>
          <w:p w:rsidR="00640FCB" w:rsidRPr="00AA1242" w:rsidRDefault="00640FCB" w:rsidP="00640FCB">
            <w:pPr>
              <w:jc w:val="center"/>
              <w:rPr>
                <w:rFonts w:ascii="Times New Roman" w:hAnsi="Times New Roman" w:cs="Times New Roman"/>
                <w:lang w:val="ru-RU"/>
              </w:rPr>
            </w:pPr>
            <w:r>
              <w:rPr>
                <w:rFonts w:ascii="Times New Roman" w:hAnsi="Times New Roman" w:cs="Times New Roman"/>
                <w:lang w:val="ru-RU"/>
              </w:rPr>
              <w:t>232,00</w:t>
            </w:r>
          </w:p>
        </w:tc>
        <w:tc>
          <w:tcPr>
            <w:tcW w:w="1134" w:type="dxa"/>
            <w:tcBorders>
              <w:left w:val="single" w:sz="4" w:space="0" w:color="auto"/>
              <w:right w:val="single" w:sz="4" w:space="0" w:color="auto"/>
            </w:tcBorders>
            <w:vAlign w:val="center"/>
          </w:tcPr>
          <w:p w:rsidR="00640FCB" w:rsidRPr="00AA1242" w:rsidRDefault="00AA7A2D" w:rsidP="00640FCB">
            <w:pPr>
              <w:jc w:val="center"/>
              <w:rPr>
                <w:rFonts w:ascii="Times New Roman" w:hAnsi="Times New Roman" w:cs="Times New Roman"/>
                <w:lang w:val="ru-RU"/>
              </w:rPr>
            </w:pPr>
            <w:r>
              <w:rPr>
                <w:rFonts w:ascii="Times New Roman" w:hAnsi="Times New Roman" w:cs="Times New Roman"/>
                <w:lang w:val="ru-RU"/>
              </w:rPr>
              <w:t>255,00</w:t>
            </w:r>
          </w:p>
        </w:tc>
        <w:tc>
          <w:tcPr>
            <w:tcW w:w="993" w:type="dxa"/>
            <w:tcBorders>
              <w:left w:val="single" w:sz="4" w:space="0" w:color="auto"/>
              <w:right w:val="single" w:sz="4" w:space="0" w:color="auto"/>
            </w:tcBorders>
            <w:vAlign w:val="center"/>
          </w:tcPr>
          <w:p w:rsidR="00640FCB" w:rsidRPr="00AA1242"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377"/>
        </w:trPr>
        <w:tc>
          <w:tcPr>
            <w:tcW w:w="489" w:type="dxa"/>
            <w:vMerge/>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55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ind w:left="-108"/>
              <w:rPr>
                <w:rFonts w:ascii="Times New Roman" w:hAnsi="Times New Roman" w:cs="Times New Roman"/>
              </w:rPr>
            </w:pPr>
          </w:p>
        </w:tc>
        <w:tc>
          <w:tcPr>
            <w:tcW w:w="567"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КБ</w:t>
            </w:r>
          </w:p>
        </w:tc>
        <w:tc>
          <w:tcPr>
            <w:tcW w:w="1276" w:type="dxa"/>
            <w:tcBorders>
              <w:left w:val="single" w:sz="4" w:space="0" w:color="auto"/>
              <w:right w:val="single" w:sz="4" w:space="0" w:color="auto"/>
            </w:tcBorders>
            <w:vAlign w:val="center"/>
          </w:tcPr>
          <w:p w:rsidR="00640FCB" w:rsidRPr="00C21239" w:rsidRDefault="00AA7A2D" w:rsidP="00640FCB">
            <w:pPr>
              <w:jc w:val="center"/>
              <w:rPr>
                <w:rFonts w:ascii="Times New Roman" w:hAnsi="Times New Roman" w:cs="Times New Roman"/>
                <w:spacing w:val="-2"/>
                <w:lang w:val="ru-RU"/>
              </w:rPr>
            </w:pPr>
            <w:r>
              <w:rPr>
                <w:rFonts w:ascii="Times New Roman" w:hAnsi="Times New Roman" w:cs="Times New Roman"/>
                <w:spacing w:val="-2"/>
                <w:lang w:val="ru-RU"/>
              </w:rPr>
              <w:t>18719,68</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3079,97</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7481,50</w:t>
            </w:r>
          </w:p>
        </w:tc>
        <w:tc>
          <w:tcPr>
            <w:tcW w:w="1134" w:type="dxa"/>
            <w:tcBorders>
              <w:left w:val="single" w:sz="4" w:space="0" w:color="auto"/>
              <w:right w:val="single" w:sz="4" w:space="0" w:color="auto"/>
            </w:tcBorders>
            <w:vAlign w:val="center"/>
          </w:tcPr>
          <w:p w:rsidR="00640FCB" w:rsidRPr="00C21239" w:rsidRDefault="00AA7A2D" w:rsidP="00640FCB">
            <w:pPr>
              <w:jc w:val="center"/>
              <w:rPr>
                <w:rFonts w:ascii="Times New Roman" w:hAnsi="Times New Roman" w:cs="Times New Roman"/>
                <w:lang w:val="ru-RU"/>
              </w:rPr>
            </w:pPr>
            <w:r>
              <w:rPr>
                <w:rFonts w:ascii="Times New Roman" w:hAnsi="Times New Roman" w:cs="Times New Roman"/>
                <w:lang w:val="ru-RU"/>
              </w:rPr>
              <w:t>1504,90</w:t>
            </w:r>
          </w:p>
        </w:tc>
        <w:tc>
          <w:tcPr>
            <w:tcW w:w="1134" w:type="dxa"/>
            <w:tcBorders>
              <w:left w:val="single" w:sz="4" w:space="0" w:color="auto"/>
              <w:right w:val="single" w:sz="4" w:space="0" w:color="auto"/>
            </w:tcBorders>
            <w:vAlign w:val="center"/>
          </w:tcPr>
          <w:p w:rsidR="00640FCB" w:rsidRPr="00C21239" w:rsidRDefault="00AA7A2D" w:rsidP="00640FCB">
            <w:pPr>
              <w:jc w:val="center"/>
              <w:rPr>
                <w:rFonts w:ascii="Times New Roman" w:hAnsi="Times New Roman" w:cs="Times New Roman"/>
                <w:lang w:val="ru-RU"/>
              </w:rPr>
            </w:pPr>
            <w:r>
              <w:rPr>
                <w:rFonts w:ascii="Times New Roman" w:hAnsi="Times New Roman" w:cs="Times New Roman"/>
                <w:lang w:val="ru-RU"/>
              </w:rPr>
              <w:t>3748,19</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1391,00</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1514,12</w:t>
            </w:r>
          </w:p>
        </w:tc>
      </w:tr>
      <w:tr w:rsidR="00640FCB" w:rsidRPr="00C21239" w:rsidTr="00640FCB">
        <w:trPr>
          <w:trHeight w:val="340"/>
        </w:trPr>
        <w:tc>
          <w:tcPr>
            <w:tcW w:w="489" w:type="dxa"/>
            <w:vMerge/>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55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ind w:left="-108"/>
              <w:rPr>
                <w:rFonts w:ascii="Times New Roman" w:hAnsi="Times New Roman" w:cs="Times New Roman"/>
                <w:lang w:val="ru-RU"/>
              </w:rPr>
            </w:pPr>
          </w:p>
        </w:tc>
        <w:tc>
          <w:tcPr>
            <w:tcW w:w="567" w:type="dxa"/>
            <w:tcBorders>
              <w:left w:val="single" w:sz="4" w:space="0" w:color="auto"/>
              <w:right w:val="single" w:sz="4" w:space="0" w:color="auto"/>
            </w:tcBorders>
            <w:vAlign w:val="center"/>
          </w:tcPr>
          <w:p w:rsidR="00640FCB" w:rsidRPr="005941F7"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ФБ</w:t>
            </w:r>
          </w:p>
        </w:tc>
        <w:tc>
          <w:tcPr>
            <w:tcW w:w="1276" w:type="dxa"/>
            <w:tcBorders>
              <w:left w:val="single" w:sz="4" w:space="0" w:color="auto"/>
              <w:right w:val="single" w:sz="4" w:space="0" w:color="auto"/>
            </w:tcBorders>
            <w:vAlign w:val="center"/>
          </w:tcPr>
          <w:p w:rsidR="00640FCB"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713,15</w:t>
            </w:r>
          </w:p>
        </w:tc>
        <w:tc>
          <w:tcPr>
            <w:tcW w:w="1134" w:type="dxa"/>
            <w:tcBorders>
              <w:left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713,15</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left w:val="single" w:sz="4" w:space="0" w:color="auto"/>
              <w:right w:val="single" w:sz="4" w:space="0" w:color="auto"/>
            </w:tcBorders>
          </w:tcPr>
          <w:p w:rsidR="00640FCB" w:rsidRPr="00AA1242"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340"/>
        </w:trPr>
        <w:tc>
          <w:tcPr>
            <w:tcW w:w="489" w:type="dxa"/>
            <w:vMerge/>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559"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ТО округа,</w:t>
            </w:r>
          </w:p>
          <w:p w:rsidR="00640FCB" w:rsidRPr="00C21239" w:rsidRDefault="00640FCB" w:rsidP="00640FCB">
            <w:pPr>
              <w:suppressAutoHyphens/>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т.ч. иные источники</w:t>
            </w:r>
          </w:p>
          <w:p w:rsidR="00640FCB" w:rsidRPr="00C21239" w:rsidRDefault="00640FCB" w:rsidP="00640FCB">
            <w:pPr>
              <w:suppressAutoHyphens/>
              <w:autoSpaceDE w:val="0"/>
              <w:autoSpaceDN w:val="0"/>
              <w:adjustRightInd w:val="0"/>
              <w:ind w:left="-108"/>
              <w:rPr>
                <w:rFonts w:ascii="Times New Roman" w:hAnsi="Times New Roman" w:cs="Times New Roman"/>
                <w:lang w:val="ru-RU"/>
              </w:rPr>
            </w:pPr>
          </w:p>
        </w:tc>
        <w:tc>
          <w:tcPr>
            <w:tcW w:w="567"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left w:val="single" w:sz="4" w:space="0" w:color="auto"/>
              <w:right w:val="single" w:sz="4" w:space="0" w:color="auto"/>
            </w:tcBorders>
            <w:vAlign w:val="center"/>
          </w:tcPr>
          <w:p w:rsidR="00640FCB" w:rsidRPr="00C21239" w:rsidRDefault="008E3C14" w:rsidP="008E3C14">
            <w:pPr>
              <w:jc w:val="center"/>
              <w:rPr>
                <w:rFonts w:ascii="Times New Roman" w:hAnsi="Times New Roman" w:cs="Times New Roman"/>
                <w:spacing w:val="-2"/>
                <w:lang w:val="ru-RU"/>
              </w:rPr>
            </w:pPr>
            <w:r>
              <w:rPr>
                <w:rFonts w:ascii="Times New Roman" w:hAnsi="Times New Roman" w:cs="Times New Roman"/>
                <w:spacing w:val="-2"/>
                <w:lang w:val="ru-RU"/>
              </w:rPr>
              <w:t>113201</w:t>
            </w:r>
            <w:r w:rsidR="00B50091">
              <w:rPr>
                <w:rFonts w:ascii="Times New Roman" w:hAnsi="Times New Roman" w:cs="Times New Roman"/>
                <w:spacing w:val="-2"/>
                <w:lang w:val="ru-RU"/>
              </w:rPr>
              <w:t>,</w:t>
            </w:r>
            <w:r>
              <w:rPr>
                <w:rFonts w:ascii="Times New Roman" w:hAnsi="Times New Roman" w:cs="Times New Roman"/>
                <w:spacing w:val="-2"/>
                <w:lang w:val="ru-RU"/>
              </w:rPr>
              <w:t>00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20997,55</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18824,25</w:t>
            </w:r>
          </w:p>
        </w:tc>
        <w:tc>
          <w:tcPr>
            <w:tcW w:w="1134" w:type="dxa"/>
            <w:tcBorders>
              <w:left w:val="single" w:sz="4" w:space="0" w:color="auto"/>
              <w:right w:val="single" w:sz="4" w:space="0" w:color="auto"/>
            </w:tcBorders>
            <w:vAlign w:val="center"/>
          </w:tcPr>
          <w:p w:rsidR="00640FCB" w:rsidRPr="00C21239" w:rsidRDefault="00B50091" w:rsidP="00640FCB">
            <w:pPr>
              <w:jc w:val="center"/>
              <w:rPr>
                <w:rFonts w:ascii="Times New Roman" w:hAnsi="Times New Roman" w:cs="Times New Roman"/>
                <w:lang w:val="ru-RU"/>
              </w:rPr>
            </w:pPr>
            <w:r>
              <w:rPr>
                <w:rFonts w:ascii="Times New Roman" w:hAnsi="Times New Roman" w:cs="Times New Roman"/>
                <w:lang w:val="ru-RU"/>
              </w:rPr>
              <w:t>23664,44</w:t>
            </w:r>
          </w:p>
        </w:tc>
        <w:tc>
          <w:tcPr>
            <w:tcW w:w="1134" w:type="dxa"/>
            <w:tcBorders>
              <w:left w:val="single" w:sz="4" w:space="0" w:color="auto"/>
              <w:right w:val="single" w:sz="4" w:space="0" w:color="auto"/>
            </w:tcBorders>
            <w:vAlign w:val="center"/>
          </w:tcPr>
          <w:p w:rsidR="00640FCB" w:rsidRPr="00C21239" w:rsidRDefault="008E3C14" w:rsidP="00640FCB">
            <w:pPr>
              <w:jc w:val="center"/>
              <w:rPr>
                <w:rFonts w:ascii="Times New Roman" w:hAnsi="Times New Roman" w:cs="Times New Roman"/>
                <w:lang w:val="ru-RU"/>
              </w:rPr>
            </w:pPr>
            <w:r>
              <w:rPr>
                <w:rFonts w:ascii="Times New Roman" w:hAnsi="Times New Roman" w:cs="Times New Roman"/>
                <w:lang w:val="ru-RU"/>
              </w:rPr>
              <w:t>17866,98</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15724,86</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16122,92</w:t>
            </w:r>
          </w:p>
        </w:tc>
      </w:tr>
      <w:tr w:rsidR="00640FCB" w:rsidRPr="00C21239" w:rsidTr="00640FCB">
        <w:trPr>
          <w:trHeight w:val="377"/>
        </w:trPr>
        <w:tc>
          <w:tcPr>
            <w:tcW w:w="489" w:type="dxa"/>
            <w:vMerge/>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55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ind w:left="-108"/>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jc w:val="center"/>
              <w:rPr>
                <w:rFonts w:ascii="Times New Roman" w:hAnsi="Times New Roman" w:cs="Times New Roman"/>
                <w:spacing w:val="-2"/>
              </w:rPr>
            </w:pPr>
          </w:p>
        </w:tc>
        <w:tc>
          <w:tcPr>
            <w:tcW w:w="1276" w:type="dxa"/>
            <w:tcBorders>
              <w:left w:val="single" w:sz="4" w:space="0" w:color="auto"/>
              <w:right w:val="single" w:sz="4" w:space="0" w:color="auto"/>
            </w:tcBorders>
            <w:vAlign w:val="center"/>
          </w:tcPr>
          <w:p w:rsidR="00640FCB" w:rsidRPr="00C21239" w:rsidRDefault="00AA7A2D" w:rsidP="00640FCB">
            <w:pPr>
              <w:jc w:val="center"/>
              <w:rPr>
                <w:rFonts w:ascii="Times New Roman" w:hAnsi="Times New Roman" w:cs="Times New Roman"/>
                <w:spacing w:val="-2"/>
                <w:lang w:val="ru-RU"/>
              </w:rPr>
            </w:pPr>
            <w:r>
              <w:rPr>
                <w:rFonts w:ascii="Times New Roman" w:hAnsi="Times New Roman" w:cs="Times New Roman"/>
                <w:spacing w:val="-2"/>
                <w:lang w:val="ru-RU"/>
              </w:rPr>
              <w:t>4413,23</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1949,40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570,00</w:t>
            </w:r>
          </w:p>
        </w:tc>
        <w:tc>
          <w:tcPr>
            <w:tcW w:w="1134" w:type="dxa"/>
            <w:tcBorders>
              <w:left w:val="single" w:sz="4" w:space="0" w:color="auto"/>
              <w:right w:val="single" w:sz="4" w:space="0" w:color="auto"/>
            </w:tcBorders>
            <w:vAlign w:val="center"/>
          </w:tcPr>
          <w:p w:rsidR="00640FCB" w:rsidRPr="00AA1242" w:rsidRDefault="00640FCB" w:rsidP="00640FCB">
            <w:pPr>
              <w:jc w:val="center"/>
              <w:rPr>
                <w:rFonts w:ascii="Times New Roman" w:hAnsi="Times New Roman" w:cs="Times New Roman"/>
                <w:lang w:val="ru-RU"/>
              </w:rPr>
            </w:pPr>
            <w:r>
              <w:rPr>
                <w:rFonts w:ascii="Times New Roman" w:hAnsi="Times New Roman" w:cs="Times New Roman"/>
                <w:lang w:val="ru-RU"/>
              </w:rPr>
              <w:t>849,33</w:t>
            </w:r>
          </w:p>
        </w:tc>
        <w:tc>
          <w:tcPr>
            <w:tcW w:w="1134" w:type="dxa"/>
            <w:tcBorders>
              <w:left w:val="single" w:sz="4" w:space="0" w:color="auto"/>
              <w:right w:val="single" w:sz="4" w:space="0" w:color="auto"/>
            </w:tcBorders>
            <w:vAlign w:val="center"/>
          </w:tcPr>
          <w:p w:rsidR="00640FCB" w:rsidRPr="00AA1242" w:rsidRDefault="00AA7A2D" w:rsidP="00640FCB">
            <w:pPr>
              <w:jc w:val="center"/>
              <w:rPr>
                <w:rFonts w:ascii="Times New Roman" w:hAnsi="Times New Roman" w:cs="Times New Roman"/>
                <w:lang w:val="ru-RU"/>
              </w:rPr>
            </w:pPr>
            <w:r>
              <w:rPr>
                <w:rFonts w:ascii="Times New Roman" w:hAnsi="Times New Roman" w:cs="Times New Roman"/>
                <w:lang w:val="ru-RU"/>
              </w:rPr>
              <w:t>1044,50</w:t>
            </w:r>
          </w:p>
        </w:tc>
        <w:tc>
          <w:tcPr>
            <w:tcW w:w="993" w:type="dxa"/>
            <w:tcBorders>
              <w:left w:val="single" w:sz="4" w:space="0" w:color="auto"/>
              <w:right w:val="single" w:sz="4" w:space="0" w:color="auto"/>
            </w:tcBorders>
          </w:tcPr>
          <w:p w:rsidR="00640FCB" w:rsidRPr="00AA1242" w:rsidRDefault="00AA7A2D"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377"/>
        </w:trPr>
        <w:tc>
          <w:tcPr>
            <w:tcW w:w="489" w:type="dxa"/>
            <w:vMerge/>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55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ind w:left="-108"/>
              <w:rPr>
                <w:rFonts w:ascii="Times New Roman" w:hAnsi="Times New Roman" w:cs="Times New Roman"/>
              </w:rPr>
            </w:pPr>
          </w:p>
        </w:tc>
        <w:tc>
          <w:tcPr>
            <w:tcW w:w="567"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КБ</w:t>
            </w:r>
          </w:p>
        </w:tc>
        <w:tc>
          <w:tcPr>
            <w:tcW w:w="1276" w:type="dxa"/>
            <w:tcBorders>
              <w:left w:val="single" w:sz="4" w:space="0" w:color="auto"/>
              <w:right w:val="single" w:sz="4" w:space="0" w:color="auto"/>
            </w:tcBorders>
            <w:vAlign w:val="center"/>
          </w:tcPr>
          <w:p w:rsidR="00640FCB" w:rsidRPr="00C21239" w:rsidRDefault="00AA7A2D" w:rsidP="00640FCB">
            <w:pPr>
              <w:jc w:val="center"/>
              <w:rPr>
                <w:rFonts w:ascii="Times New Roman" w:hAnsi="Times New Roman" w:cs="Times New Roman"/>
                <w:spacing w:val="-2"/>
                <w:lang w:val="ru-RU"/>
              </w:rPr>
            </w:pPr>
            <w:r>
              <w:rPr>
                <w:rFonts w:ascii="Times New Roman" w:hAnsi="Times New Roman" w:cs="Times New Roman"/>
                <w:spacing w:val="-2"/>
                <w:lang w:val="ru-RU"/>
              </w:rPr>
              <w:t>19185,82</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6123,57</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2438,05</w:t>
            </w:r>
          </w:p>
        </w:tc>
        <w:tc>
          <w:tcPr>
            <w:tcW w:w="1134" w:type="dxa"/>
            <w:tcBorders>
              <w:left w:val="single" w:sz="4" w:space="0" w:color="auto"/>
              <w:right w:val="single" w:sz="4" w:space="0" w:color="auto"/>
            </w:tcBorders>
            <w:vAlign w:val="center"/>
          </w:tcPr>
          <w:p w:rsidR="00640FCB" w:rsidRPr="00AA1242" w:rsidRDefault="00640FCB" w:rsidP="00640FCB">
            <w:pPr>
              <w:jc w:val="center"/>
              <w:rPr>
                <w:rFonts w:ascii="Times New Roman" w:hAnsi="Times New Roman" w:cs="Times New Roman"/>
                <w:lang w:val="ru-RU"/>
              </w:rPr>
            </w:pPr>
            <w:r>
              <w:rPr>
                <w:rFonts w:ascii="Times New Roman" w:hAnsi="Times New Roman" w:cs="Times New Roman"/>
                <w:lang w:val="ru-RU"/>
              </w:rPr>
              <w:t>4827,39</w:t>
            </w:r>
          </w:p>
        </w:tc>
        <w:tc>
          <w:tcPr>
            <w:tcW w:w="1134" w:type="dxa"/>
            <w:tcBorders>
              <w:left w:val="single" w:sz="4" w:space="0" w:color="auto"/>
              <w:right w:val="single" w:sz="4" w:space="0" w:color="auto"/>
            </w:tcBorders>
            <w:vAlign w:val="center"/>
          </w:tcPr>
          <w:p w:rsidR="00640FCB" w:rsidRPr="00AA7A2D" w:rsidRDefault="00AA7A2D" w:rsidP="00640FCB">
            <w:pPr>
              <w:jc w:val="center"/>
              <w:rPr>
                <w:rFonts w:ascii="Times New Roman" w:hAnsi="Times New Roman" w:cs="Times New Roman"/>
                <w:lang w:val="ru-RU"/>
              </w:rPr>
            </w:pPr>
            <w:r>
              <w:rPr>
                <w:rFonts w:ascii="Times New Roman" w:hAnsi="Times New Roman" w:cs="Times New Roman"/>
                <w:lang w:val="ru-RU"/>
              </w:rPr>
              <w:t>5796,81</w:t>
            </w:r>
          </w:p>
        </w:tc>
        <w:tc>
          <w:tcPr>
            <w:tcW w:w="993" w:type="dxa"/>
            <w:tcBorders>
              <w:left w:val="single" w:sz="4" w:space="0" w:color="auto"/>
              <w:right w:val="single" w:sz="4" w:space="0" w:color="auto"/>
            </w:tcBorders>
          </w:tcPr>
          <w:p w:rsidR="00640FCB" w:rsidRPr="00AA1242"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377"/>
        </w:trPr>
        <w:tc>
          <w:tcPr>
            <w:tcW w:w="489" w:type="dxa"/>
            <w:vMerge/>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559"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ind w:hanging="108"/>
              <w:rPr>
                <w:rFonts w:ascii="Times New Roman" w:hAnsi="Times New Roman" w:cs="Times New Roman"/>
              </w:rPr>
            </w:pPr>
            <w:r w:rsidRPr="00C21239">
              <w:rPr>
                <w:rFonts w:ascii="Times New Roman" w:hAnsi="Times New Roman" w:cs="Times New Roman"/>
              </w:rPr>
              <w:t>ВИ</w:t>
            </w:r>
          </w:p>
        </w:tc>
        <w:tc>
          <w:tcPr>
            <w:tcW w:w="567" w:type="dxa"/>
            <w:tcBorders>
              <w:left w:val="single" w:sz="4" w:space="0" w:color="auto"/>
              <w:right w:val="single" w:sz="4" w:space="0" w:color="auto"/>
            </w:tcBorders>
            <w:vAlign w:val="center"/>
          </w:tcPr>
          <w:p w:rsidR="00640FCB" w:rsidRPr="00C21239" w:rsidRDefault="00640FCB" w:rsidP="00640FCB">
            <w:pPr>
              <w:rPr>
                <w:rFonts w:ascii="Times New Roman" w:hAnsi="Times New Roman" w:cs="Times New Roman"/>
                <w:spacing w:val="-2"/>
              </w:rPr>
            </w:pPr>
          </w:p>
        </w:tc>
        <w:tc>
          <w:tcPr>
            <w:tcW w:w="1276"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left w:val="single" w:sz="4" w:space="0" w:color="auto"/>
              <w:right w:val="single" w:sz="4" w:space="0" w:color="auto"/>
            </w:tcBorders>
          </w:tcPr>
          <w:p w:rsidR="00640FCB" w:rsidRPr="00AA1242"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left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340"/>
        </w:trPr>
        <w:tc>
          <w:tcPr>
            <w:tcW w:w="489" w:type="dxa"/>
            <w:vMerge w:val="restart"/>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2.</w:t>
            </w:r>
          </w:p>
        </w:tc>
        <w:tc>
          <w:tcPr>
            <w:tcW w:w="2126" w:type="dxa"/>
            <w:vMerge w:val="restart"/>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b/>
                <w:lang w:val="ru-RU"/>
              </w:rPr>
              <w:t xml:space="preserve">Подпрограмма </w:t>
            </w:r>
            <w:r w:rsidRPr="00C21239">
              <w:rPr>
                <w:rFonts w:ascii="Times New Roman" w:hAnsi="Times New Roman" w:cs="Times New Roman"/>
                <w:lang w:val="ru-RU"/>
              </w:rPr>
              <w:t xml:space="preserve">«Обеспечение жильем молодых семей в Советском городском округе Ставропольского края» </w:t>
            </w:r>
          </w:p>
        </w:tc>
        <w:tc>
          <w:tcPr>
            <w:tcW w:w="567" w:type="dxa"/>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w:t>
            </w:r>
          </w:p>
        </w:tc>
        <w:tc>
          <w:tcPr>
            <w:tcW w:w="426" w:type="dxa"/>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в том числе: </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tcPr>
          <w:p w:rsidR="00640FCB" w:rsidRPr="00C21239" w:rsidRDefault="00AA7A2D" w:rsidP="00640FCB">
            <w:pPr>
              <w:suppressAutoHyphens/>
              <w:jc w:val="center"/>
              <w:rPr>
                <w:rFonts w:ascii="Times New Roman" w:hAnsi="Times New Roman" w:cs="Times New Roman"/>
                <w:lang w:val="ru-RU"/>
              </w:rPr>
            </w:pPr>
            <w:r>
              <w:rPr>
                <w:rFonts w:ascii="Times New Roman" w:hAnsi="Times New Roman" w:cs="Times New Roman"/>
                <w:lang w:val="ru-RU"/>
              </w:rPr>
              <w:t>12547,36</w:t>
            </w:r>
          </w:p>
        </w:tc>
        <w:tc>
          <w:tcPr>
            <w:tcW w:w="1134"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453,60</w:t>
            </w:r>
          </w:p>
        </w:tc>
        <w:tc>
          <w:tcPr>
            <w:tcW w:w="1134"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5571,04</w:t>
            </w:r>
          </w:p>
        </w:tc>
        <w:tc>
          <w:tcPr>
            <w:tcW w:w="1134"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tcPr>
          <w:p w:rsidR="00640FCB" w:rsidRPr="00C21239" w:rsidRDefault="00AA7A2D" w:rsidP="00640FCB">
            <w:pPr>
              <w:jc w:val="center"/>
              <w:rPr>
                <w:rFonts w:ascii="Times New Roman" w:hAnsi="Times New Roman" w:cs="Times New Roman"/>
                <w:lang w:val="ru-RU"/>
              </w:rPr>
            </w:pPr>
            <w:r>
              <w:rPr>
                <w:rFonts w:ascii="Times New Roman" w:hAnsi="Times New Roman" w:cs="Times New Roman"/>
                <w:lang w:val="ru-RU"/>
              </w:rPr>
              <w:t>2317,60</w:t>
            </w:r>
          </w:p>
        </w:tc>
        <w:tc>
          <w:tcPr>
            <w:tcW w:w="993" w:type="dxa"/>
            <w:tcBorders>
              <w:top w:val="single" w:sz="4" w:space="0" w:color="auto"/>
              <w:left w:val="single" w:sz="4" w:space="0" w:color="auto"/>
              <w:bottom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2041,00</w:t>
            </w:r>
          </w:p>
        </w:tc>
        <w:tc>
          <w:tcPr>
            <w:tcW w:w="993" w:type="dxa"/>
            <w:tcBorders>
              <w:top w:val="single" w:sz="4" w:space="0" w:color="auto"/>
              <w:left w:val="single" w:sz="4" w:space="0" w:color="auto"/>
              <w:bottom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2164,12</w:t>
            </w:r>
          </w:p>
        </w:tc>
      </w:tr>
      <w:tr w:rsidR="00640FCB" w:rsidRPr="00C21239" w:rsidTr="00640FCB">
        <w:trPr>
          <w:trHeight w:val="280"/>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w:t>
            </w:r>
          </w:p>
        </w:tc>
        <w:tc>
          <w:tcPr>
            <w:tcW w:w="4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80030</w:t>
            </w:r>
          </w:p>
        </w:tc>
        <w:tc>
          <w:tcPr>
            <w:tcW w:w="1559" w:type="dxa"/>
            <w:vMerge w:val="restart"/>
            <w:tcBorders>
              <w:top w:val="single" w:sz="4" w:space="0" w:color="auto"/>
              <w:left w:val="single" w:sz="4" w:space="0" w:color="auto"/>
              <w:right w:val="single" w:sz="4" w:space="0" w:color="auto"/>
            </w:tcBorders>
          </w:tcPr>
          <w:p w:rsidR="00640FCB" w:rsidRPr="00C21239" w:rsidRDefault="008E3C14"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АСМ</w:t>
            </w:r>
            <w:r w:rsidR="00640FCB" w:rsidRPr="00C21239">
              <w:rPr>
                <w:rFonts w:ascii="Times New Roman" w:hAnsi="Times New Roman" w:cs="Times New Roman"/>
                <w:lang w:val="ru-RU"/>
              </w:rPr>
              <w:t xml:space="preserve">О </w:t>
            </w:r>
          </w:p>
          <w:p w:rsidR="00640FCB" w:rsidRPr="00C21239" w:rsidRDefault="00640FCB"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A161B0" w:rsidP="00640FCB">
            <w:pPr>
              <w:suppressAutoHyphens/>
              <w:jc w:val="center"/>
              <w:rPr>
                <w:rFonts w:ascii="Times New Roman" w:hAnsi="Times New Roman" w:cs="Times New Roman"/>
                <w:lang w:val="ru-RU"/>
              </w:rPr>
            </w:pPr>
            <w:r>
              <w:rPr>
                <w:rFonts w:ascii="Times New Roman" w:hAnsi="Times New Roman" w:cs="Times New Roman"/>
                <w:lang w:val="ru-RU"/>
              </w:rPr>
              <w:t>2372,68</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424E00" w:rsidRDefault="00640FCB" w:rsidP="00640FCB">
            <w:pPr>
              <w:jc w:val="center"/>
              <w:rPr>
                <w:rFonts w:ascii="Times New Roman" w:hAnsi="Times New Roman" w:cs="Times New Roman"/>
                <w:lang w:val="ru-RU"/>
              </w:rPr>
            </w:pPr>
            <w:r>
              <w:rPr>
                <w:rFonts w:ascii="Times New Roman" w:hAnsi="Times New Roman" w:cs="Times New Roman"/>
                <w:lang w:val="ru-RU"/>
              </w:rPr>
              <w:t>22,68</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400,00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413FC5"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A161B0" w:rsidRDefault="00A161B0" w:rsidP="00640FCB">
            <w:pPr>
              <w:jc w:val="center"/>
              <w:rPr>
                <w:rFonts w:ascii="Times New Roman" w:hAnsi="Times New Roman" w:cs="Times New Roman"/>
                <w:lang w:val="ru-RU"/>
              </w:rPr>
            </w:pPr>
            <w:r>
              <w:rPr>
                <w:rFonts w:ascii="Times New Roman" w:hAnsi="Times New Roman" w:cs="Times New Roman"/>
                <w:lang w:val="ru-RU"/>
              </w:rPr>
              <w:t>650,00</w:t>
            </w:r>
          </w:p>
        </w:tc>
        <w:tc>
          <w:tcPr>
            <w:tcW w:w="993" w:type="dxa"/>
            <w:tcBorders>
              <w:top w:val="single" w:sz="4" w:space="0" w:color="auto"/>
              <w:left w:val="single" w:sz="4" w:space="0" w:color="auto"/>
              <w:bottom w:val="single" w:sz="4" w:space="0" w:color="auto"/>
              <w:right w:val="single" w:sz="4" w:space="0" w:color="auto"/>
            </w:tcBorders>
          </w:tcPr>
          <w:p w:rsidR="00640FCB" w:rsidRDefault="00A161B0" w:rsidP="00640FCB">
            <w:pPr>
              <w:jc w:val="center"/>
              <w:rPr>
                <w:rFonts w:ascii="Times New Roman" w:hAnsi="Times New Roman" w:cs="Times New Roman"/>
                <w:lang w:val="ru-RU"/>
              </w:rPr>
            </w:pPr>
            <w:r>
              <w:rPr>
                <w:rFonts w:ascii="Times New Roman" w:hAnsi="Times New Roman" w:cs="Times New Roman"/>
                <w:lang w:val="ru-RU"/>
              </w:rPr>
              <w:t>650,00</w:t>
            </w:r>
          </w:p>
        </w:tc>
        <w:tc>
          <w:tcPr>
            <w:tcW w:w="993" w:type="dxa"/>
            <w:tcBorders>
              <w:top w:val="single" w:sz="4" w:space="0" w:color="auto"/>
              <w:left w:val="single" w:sz="4" w:space="0" w:color="auto"/>
              <w:bottom w:val="single" w:sz="4" w:space="0" w:color="auto"/>
              <w:right w:val="single" w:sz="4" w:space="0" w:color="auto"/>
            </w:tcBorders>
          </w:tcPr>
          <w:p w:rsidR="00640FCB" w:rsidRDefault="00A161B0" w:rsidP="00640FCB">
            <w:pPr>
              <w:jc w:val="center"/>
              <w:rPr>
                <w:rFonts w:ascii="Times New Roman" w:hAnsi="Times New Roman" w:cs="Times New Roman"/>
                <w:lang w:val="ru-RU"/>
              </w:rPr>
            </w:pPr>
            <w:r>
              <w:rPr>
                <w:rFonts w:ascii="Times New Roman" w:hAnsi="Times New Roman" w:cs="Times New Roman"/>
                <w:lang w:val="ru-RU"/>
              </w:rPr>
              <w:t>650,00</w:t>
            </w:r>
          </w:p>
        </w:tc>
      </w:tr>
      <w:tr w:rsidR="00640FCB" w:rsidRPr="00C21239" w:rsidTr="00640FCB">
        <w:trPr>
          <w:trHeight w:val="280"/>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vMerge/>
            <w:tcBorders>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hanging="108"/>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640FCB" w:rsidRPr="00770624" w:rsidRDefault="00640FCB" w:rsidP="00640FCB">
            <w:pPr>
              <w:suppressAutoHyphens/>
              <w:jc w:val="center"/>
              <w:rPr>
                <w:rFonts w:ascii="Times New Roman" w:hAnsi="Times New Roman" w:cs="Times New Roman"/>
                <w:lang w:val="ru-RU"/>
              </w:rPr>
            </w:pPr>
            <w:r>
              <w:rPr>
                <w:rFonts w:ascii="Times New Roman" w:hAnsi="Times New Roman" w:cs="Times New Roman"/>
                <w:lang w:val="ru-RU"/>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lang w:val="ru-RU"/>
              </w:rPr>
            </w:pPr>
            <w:r>
              <w:rPr>
                <w:rFonts w:ascii="Times New Roman" w:hAnsi="Times New Roman" w:cs="Times New Roman"/>
                <w:lang w:val="ru-RU"/>
              </w:rPr>
              <w:t>405,00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405,00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640FCB" w:rsidRPr="00224F19"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AA7A2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280"/>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L 4970</w:t>
            </w:r>
          </w:p>
        </w:tc>
        <w:tc>
          <w:tcPr>
            <w:tcW w:w="1559" w:type="dxa"/>
            <w:vMerge/>
            <w:tcBorders>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hanging="108"/>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A161B0" w:rsidP="00640FCB">
            <w:pPr>
              <w:suppressAutoHyphens/>
              <w:jc w:val="center"/>
              <w:rPr>
                <w:rFonts w:ascii="Times New Roman" w:hAnsi="Times New Roman" w:cs="Times New Roman"/>
                <w:lang w:val="ru-RU"/>
              </w:rPr>
            </w:pPr>
            <w:r>
              <w:rPr>
                <w:rFonts w:ascii="Times New Roman" w:hAnsi="Times New Roman" w:cs="Times New Roman"/>
                <w:lang w:val="ru-RU"/>
              </w:rPr>
              <w:t>9769,68</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25,92</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5171,04</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A161B0" w:rsidP="00640FCB">
            <w:pPr>
              <w:jc w:val="center"/>
              <w:rPr>
                <w:rFonts w:ascii="Times New Roman" w:hAnsi="Times New Roman" w:cs="Times New Roman"/>
                <w:lang w:val="ru-RU"/>
              </w:rPr>
            </w:pPr>
            <w:r>
              <w:rPr>
                <w:rFonts w:ascii="Times New Roman" w:hAnsi="Times New Roman" w:cs="Times New Roman"/>
                <w:lang w:val="ru-RU"/>
              </w:rPr>
              <w:t>1667,60</w:t>
            </w:r>
          </w:p>
        </w:tc>
        <w:tc>
          <w:tcPr>
            <w:tcW w:w="993" w:type="dxa"/>
            <w:tcBorders>
              <w:top w:val="single" w:sz="4" w:space="0" w:color="auto"/>
              <w:left w:val="single" w:sz="4" w:space="0" w:color="auto"/>
              <w:bottom w:val="single" w:sz="4" w:space="0" w:color="auto"/>
              <w:right w:val="single" w:sz="4" w:space="0" w:color="auto"/>
            </w:tcBorders>
          </w:tcPr>
          <w:p w:rsidR="00640FCB" w:rsidRDefault="00A161B0" w:rsidP="00640FCB">
            <w:pPr>
              <w:jc w:val="center"/>
              <w:rPr>
                <w:rFonts w:ascii="Times New Roman" w:hAnsi="Times New Roman" w:cs="Times New Roman"/>
                <w:lang w:val="ru-RU"/>
              </w:rPr>
            </w:pPr>
            <w:r>
              <w:rPr>
                <w:rFonts w:ascii="Times New Roman" w:hAnsi="Times New Roman" w:cs="Times New Roman"/>
                <w:lang w:val="ru-RU"/>
              </w:rPr>
              <w:t>1391,00</w:t>
            </w:r>
          </w:p>
        </w:tc>
        <w:tc>
          <w:tcPr>
            <w:tcW w:w="993" w:type="dxa"/>
            <w:tcBorders>
              <w:top w:val="single" w:sz="4" w:space="0" w:color="auto"/>
              <w:left w:val="single" w:sz="4" w:space="0" w:color="auto"/>
              <w:bottom w:val="single" w:sz="4" w:space="0" w:color="auto"/>
              <w:right w:val="single" w:sz="4" w:space="0" w:color="auto"/>
            </w:tcBorders>
          </w:tcPr>
          <w:p w:rsidR="00640FCB" w:rsidRDefault="00A161B0" w:rsidP="00640FCB">
            <w:pPr>
              <w:jc w:val="center"/>
              <w:rPr>
                <w:rFonts w:ascii="Times New Roman" w:hAnsi="Times New Roman" w:cs="Times New Roman"/>
                <w:lang w:val="ru-RU"/>
              </w:rPr>
            </w:pPr>
            <w:r>
              <w:rPr>
                <w:rFonts w:ascii="Times New Roman" w:hAnsi="Times New Roman" w:cs="Times New Roman"/>
                <w:lang w:val="ru-RU"/>
              </w:rPr>
              <w:t>1514,12</w:t>
            </w:r>
          </w:p>
        </w:tc>
      </w:tr>
      <w:tr w:rsidR="00A161B0" w:rsidRPr="00C21239" w:rsidTr="00640FCB">
        <w:trPr>
          <w:trHeight w:val="607"/>
        </w:trPr>
        <w:tc>
          <w:tcPr>
            <w:tcW w:w="489" w:type="dxa"/>
            <w:vMerge w:val="restart"/>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2.1</w:t>
            </w:r>
          </w:p>
        </w:tc>
        <w:tc>
          <w:tcPr>
            <w:tcW w:w="2126" w:type="dxa"/>
            <w:vMerge w:val="restart"/>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Основное мероприятие.</w:t>
            </w:r>
          </w:p>
          <w:p w:rsidR="00A161B0" w:rsidRPr="00C21239" w:rsidRDefault="00A161B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Предоставление в установленном порядке социальных выплат молодым семьям</w:t>
            </w:r>
          </w:p>
        </w:tc>
        <w:tc>
          <w:tcPr>
            <w:tcW w:w="567" w:type="dxa"/>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w:t>
            </w:r>
          </w:p>
        </w:tc>
        <w:tc>
          <w:tcPr>
            <w:tcW w:w="426" w:type="dxa"/>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A161B0" w:rsidRPr="00C21239" w:rsidRDefault="00A161B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A161B0" w:rsidRPr="00C21239" w:rsidRDefault="00A161B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в том числе: </w:t>
            </w:r>
          </w:p>
        </w:tc>
        <w:tc>
          <w:tcPr>
            <w:tcW w:w="567" w:type="dxa"/>
            <w:tcBorders>
              <w:top w:val="single" w:sz="4" w:space="0" w:color="auto"/>
              <w:left w:val="single" w:sz="4" w:space="0" w:color="auto"/>
              <w:right w:val="single" w:sz="4" w:space="0" w:color="auto"/>
            </w:tcBorders>
          </w:tcPr>
          <w:p w:rsidR="00A161B0" w:rsidRPr="00C21239" w:rsidRDefault="00A161B0"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right w:val="single" w:sz="4" w:space="0" w:color="auto"/>
            </w:tcBorders>
          </w:tcPr>
          <w:p w:rsidR="00A161B0" w:rsidRPr="00C21239" w:rsidRDefault="00A161B0" w:rsidP="0035762F">
            <w:pPr>
              <w:suppressAutoHyphens/>
              <w:jc w:val="center"/>
              <w:rPr>
                <w:rFonts w:ascii="Times New Roman" w:hAnsi="Times New Roman" w:cs="Times New Roman"/>
                <w:lang w:val="ru-RU"/>
              </w:rPr>
            </w:pPr>
            <w:r>
              <w:rPr>
                <w:rFonts w:ascii="Times New Roman" w:hAnsi="Times New Roman" w:cs="Times New Roman"/>
                <w:lang w:val="ru-RU"/>
              </w:rPr>
              <w:t>12547,36</w:t>
            </w:r>
          </w:p>
        </w:tc>
        <w:tc>
          <w:tcPr>
            <w:tcW w:w="1134" w:type="dxa"/>
            <w:tcBorders>
              <w:top w:val="single" w:sz="4" w:space="0" w:color="auto"/>
              <w:left w:val="single" w:sz="4" w:space="0" w:color="auto"/>
              <w:right w:val="single" w:sz="4" w:space="0" w:color="auto"/>
            </w:tcBorders>
          </w:tcPr>
          <w:p w:rsidR="00A161B0" w:rsidRPr="00C21239" w:rsidRDefault="00A161B0" w:rsidP="0035762F">
            <w:pPr>
              <w:jc w:val="center"/>
              <w:rPr>
                <w:rFonts w:ascii="Times New Roman" w:hAnsi="Times New Roman" w:cs="Times New Roman"/>
                <w:lang w:val="ru-RU"/>
              </w:rPr>
            </w:pPr>
            <w:r>
              <w:rPr>
                <w:rFonts w:ascii="Times New Roman" w:hAnsi="Times New Roman" w:cs="Times New Roman"/>
                <w:lang w:val="ru-RU"/>
              </w:rPr>
              <w:t>453,60</w:t>
            </w:r>
          </w:p>
        </w:tc>
        <w:tc>
          <w:tcPr>
            <w:tcW w:w="1134" w:type="dxa"/>
            <w:tcBorders>
              <w:top w:val="single" w:sz="4" w:space="0" w:color="auto"/>
              <w:left w:val="single" w:sz="4" w:space="0" w:color="auto"/>
              <w:right w:val="single" w:sz="4" w:space="0" w:color="auto"/>
            </w:tcBorders>
          </w:tcPr>
          <w:p w:rsidR="00A161B0" w:rsidRPr="00C21239" w:rsidRDefault="00A161B0" w:rsidP="0035762F">
            <w:pPr>
              <w:jc w:val="center"/>
              <w:rPr>
                <w:rFonts w:ascii="Times New Roman" w:hAnsi="Times New Roman" w:cs="Times New Roman"/>
                <w:lang w:val="ru-RU"/>
              </w:rPr>
            </w:pPr>
            <w:r>
              <w:rPr>
                <w:rFonts w:ascii="Times New Roman" w:hAnsi="Times New Roman" w:cs="Times New Roman"/>
                <w:lang w:val="ru-RU"/>
              </w:rPr>
              <w:t>5571,04</w:t>
            </w:r>
          </w:p>
        </w:tc>
        <w:tc>
          <w:tcPr>
            <w:tcW w:w="1134" w:type="dxa"/>
            <w:tcBorders>
              <w:top w:val="single" w:sz="4" w:space="0" w:color="auto"/>
              <w:left w:val="single" w:sz="4" w:space="0" w:color="auto"/>
              <w:right w:val="single" w:sz="4" w:space="0" w:color="auto"/>
            </w:tcBorders>
          </w:tcPr>
          <w:p w:rsidR="00A161B0" w:rsidRPr="00C21239" w:rsidRDefault="00A161B0" w:rsidP="0035762F">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right w:val="single" w:sz="4" w:space="0" w:color="auto"/>
            </w:tcBorders>
          </w:tcPr>
          <w:p w:rsidR="00A161B0" w:rsidRPr="00C21239" w:rsidRDefault="00A161B0" w:rsidP="0035762F">
            <w:pPr>
              <w:jc w:val="center"/>
              <w:rPr>
                <w:rFonts w:ascii="Times New Roman" w:hAnsi="Times New Roman" w:cs="Times New Roman"/>
                <w:lang w:val="ru-RU"/>
              </w:rPr>
            </w:pPr>
            <w:r>
              <w:rPr>
                <w:rFonts w:ascii="Times New Roman" w:hAnsi="Times New Roman" w:cs="Times New Roman"/>
                <w:lang w:val="ru-RU"/>
              </w:rPr>
              <w:t>2317,60</w:t>
            </w:r>
          </w:p>
        </w:tc>
        <w:tc>
          <w:tcPr>
            <w:tcW w:w="993" w:type="dxa"/>
            <w:tcBorders>
              <w:top w:val="single" w:sz="4" w:space="0" w:color="auto"/>
              <w:left w:val="single" w:sz="4" w:space="0" w:color="auto"/>
              <w:right w:val="single" w:sz="4" w:space="0" w:color="auto"/>
            </w:tcBorders>
          </w:tcPr>
          <w:p w:rsidR="00A161B0" w:rsidRDefault="00A161B0" w:rsidP="0035762F">
            <w:pPr>
              <w:jc w:val="center"/>
              <w:rPr>
                <w:rFonts w:ascii="Times New Roman" w:hAnsi="Times New Roman" w:cs="Times New Roman"/>
                <w:lang w:val="ru-RU"/>
              </w:rPr>
            </w:pPr>
            <w:r>
              <w:rPr>
                <w:rFonts w:ascii="Times New Roman" w:hAnsi="Times New Roman" w:cs="Times New Roman"/>
                <w:lang w:val="ru-RU"/>
              </w:rPr>
              <w:t>2041,00</w:t>
            </w:r>
          </w:p>
        </w:tc>
        <w:tc>
          <w:tcPr>
            <w:tcW w:w="993" w:type="dxa"/>
            <w:tcBorders>
              <w:top w:val="single" w:sz="4" w:space="0" w:color="auto"/>
              <w:left w:val="single" w:sz="4" w:space="0" w:color="auto"/>
              <w:right w:val="single" w:sz="4" w:space="0" w:color="auto"/>
            </w:tcBorders>
          </w:tcPr>
          <w:p w:rsidR="00A161B0" w:rsidRDefault="00A161B0" w:rsidP="0035762F">
            <w:pPr>
              <w:jc w:val="center"/>
              <w:rPr>
                <w:rFonts w:ascii="Times New Roman" w:hAnsi="Times New Roman" w:cs="Times New Roman"/>
                <w:lang w:val="ru-RU"/>
              </w:rPr>
            </w:pPr>
            <w:r>
              <w:rPr>
                <w:rFonts w:ascii="Times New Roman" w:hAnsi="Times New Roman" w:cs="Times New Roman"/>
                <w:lang w:val="ru-RU"/>
              </w:rPr>
              <w:t>2164,12</w:t>
            </w:r>
          </w:p>
        </w:tc>
      </w:tr>
      <w:tr w:rsidR="00A161B0" w:rsidRPr="00C21239" w:rsidTr="0035762F">
        <w:trPr>
          <w:trHeight w:val="479"/>
        </w:trPr>
        <w:tc>
          <w:tcPr>
            <w:tcW w:w="489" w:type="dxa"/>
            <w:vMerge/>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p>
        </w:tc>
        <w:tc>
          <w:tcPr>
            <w:tcW w:w="567" w:type="dxa"/>
            <w:vMerge w:val="restart"/>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vMerge w:val="restart"/>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w:t>
            </w:r>
          </w:p>
        </w:tc>
        <w:tc>
          <w:tcPr>
            <w:tcW w:w="426" w:type="dxa"/>
            <w:vMerge w:val="restart"/>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vMerge w:val="restart"/>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80030</w:t>
            </w:r>
          </w:p>
        </w:tc>
        <w:tc>
          <w:tcPr>
            <w:tcW w:w="1559" w:type="dxa"/>
            <w:vMerge w:val="restart"/>
            <w:tcBorders>
              <w:top w:val="single" w:sz="4" w:space="0" w:color="auto"/>
              <w:left w:val="single" w:sz="4" w:space="0" w:color="auto"/>
              <w:right w:val="single" w:sz="4" w:space="0" w:color="auto"/>
            </w:tcBorders>
          </w:tcPr>
          <w:p w:rsidR="00A161B0" w:rsidRPr="00C21239" w:rsidRDefault="008E3C14"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АСМ</w:t>
            </w:r>
            <w:r w:rsidR="00A161B0" w:rsidRPr="00C21239">
              <w:rPr>
                <w:rFonts w:ascii="Times New Roman" w:hAnsi="Times New Roman" w:cs="Times New Roman"/>
                <w:lang w:val="ru-RU"/>
              </w:rPr>
              <w:t xml:space="preserve">О </w:t>
            </w:r>
          </w:p>
          <w:p w:rsidR="00A161B0" w:rsidRPr="00C21239" w:rsidRDefault="00A161B0"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right w:val="single" w:sz="4" w:space="0" w:color="auto"/>
            </w:tcBorders>
            <w:vAlign w:val="center"/>
          </w:tcPr>
          <w:p w:rsidR="00A161B0" w:rsidRPr="00C21239" w:rsidRDefault="00A161B0"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right w:val="single" w:sz="4" w:space="0" w:color="auto"/>
            </w:tcBorders>
            <w:vAlign w:val="center"/>
          </w:tcPr>
          <w:p w:rsidR="00A161B0" w:rsidRPr="00C21239" w:rsidRDefault="00A161B0" w:rsidP="0035762F">
            <w:pPr>
              <w:suppressAutoHyphens/>
              <w:jc w:val="center"/>
              <w:rPr>
                <w:rFonts w:ascii="Times New Roman" w:hAnsi="Times New Roman" w:cs="Times New Roman"/>
                <w:lang w:val="ru-RU"/>
              </w:rPr>
            </w:pPr>
            <w:r>
              <w:rPr>
                <w:rFonts w:ascii="Times New Roman" w:hAnsi="Times New Roman" w:cs="Times New Roman"/>
                <w:lang w:val="ru-RU"/>
              </w:rPr>
              <w:t>2372,68</w:t>
            </w:r>
          </w:p>
        </w:tc>
        <w:tc>
          <w:tcPr>
            <w:tcW w:w="1134" w:type="dxa"/>
            <w:tcBorders>
              <w:top w:val="single" w:sz="4" w:space="0" w:color="auto"/>
              <w:left w:val="single" w:sz="4" w:space="0" w:color="auto"/>
              <w:right w:val="single" w:sz="4" w:space="0" w:color="auto"/>
            </w:tcBorders>
            <w:vAlign w:val="center"/>
          </w:tcPr>
          <w:p w:rsidR="00A161B0" w:rsidRPr="00424E00" w:rsidRDefault="00A161B0" w:rsidP="0035762F">
            <w:pPr>
              <w:jc w:val="center"/>
              <w:rPr>
                <w:rFonts w:ascii="Times New Roman" w:hAnsi="Times New Roman" w:cs="Times New Roman"/>
                <w:lang w:val="ru-RU"/>
              </w:rPr>
            </w:pPr>
            <w:r>
              <w:rPr>
                <w:rFonts w:ascii="Times New Roman" w:hAnsi="Times New Roman" w:cs="Times New Roman"/>
                <w:lang w:val="ru-RU"/>
              </w:rPr>
              <w:t>22,68</w:t>
            </w:r>
          </w:p>
        </w:tc>
        <w:tc>
          <w:tcPr>
            <w:tcW w:w="1134" w:type="dxa"/>
            <w:tcBorders>
              <w:top w:val="single" w:sz="4" w:space="0" w:color="auto"/>
              <w:left w:val="single" w:sz="4" w:space="0" w:color="auto"/>
              <w:right w:val="single" w:sz="4" w:space="0" w:color="auto"/>
            </w:tcBorders>
            <w:vAlign w:val="center"/>
          </w:tcPr>
          <w:p w:rsidR="00A161B0" w:rsidRPr="00C21239" w:rsidRDefault="00A161B0" w:rsidP="0035762F">
            <w:pPr>
              <w:jc w:val="center"/>
              <w:rPr>
                <w:rFonts w:ascii="Times New Roman" w:hAnsi="Times New Roman" w:cs="Times New Roman"/>
                <w:lang w:val="ru-RU"/>
              </w:rPr>
            </w:pPr>
            <w:r w:rsidRPr="00C21239">
              <w:rPr>
                <w:rFonts w:ascii="Times New Roman" w:hAnsi="Times New Roman" w:cs="Times New Roman"/>
                <w:lang w:val="ru-RU"/>
              </w:rPr>
              <w:t>400,00</w:t>
            </w:r>
          </w:p>
        </w:tc>
        <w:tc>
          <w:tcPr>
            <w:tcW w:w="1134" w:type="dxa"/>
            <w:tcBorders>
              <w:top w:val="single" w:sz="4" w:space="0" w:color="auto"/>
              <w:left w:val="single" w:sz="4" w:space="0" w:color="auto"/>
              <w:right w:val="single" w:sz="4" w:space="0" w:color="auto"/>
            </w:tcBorders>
            <w:vAlign w:val="center"/>
          </w:tcPr>
          <w:p w:rsidR="00A161B0" w:rsidRPr="00413FC5" w:rsidRDefault="00A161B0" w:rsidP="0035762F">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right w:val="single" w:sz="4" w:space="0" w:color="auto"/>
            </w:tcBorders>
            <w:vAlign w:val="center"/>
          </w:tcPr>
          <w:p w:rsidR="00A161B0" w:rsidRPr="00A161B0" w:rsidRDefault="00A161B0" w:rsidP="0035762F">
            <w:pPr>
              <w:jc w:val="center"/>
              <w:rPr>
                <w:rFonts w:ascii="Times New Roman" w:hAnsi="Times New Roman" w:cs="Times New Roman"/>
                <w:lang w:val="ru-RU"/>
              </w:rPr>
            </w:pPr>
            <w:r>
              <w:rPr>
                <w:rFonts w:ascii="Times New Roman" w:hAnsi="Times New Roman" w:cs="Times New Roman"/>
                <w:lang w:val="ru-RU"/>
              </w:rPr>
              <w:t>650,00</w:t>
            </w:r>
          </w:p>
        </w:tc>
        <w:tc>
          <w:tcPr>
            <w:tcW w:w="993" w:type="dxa"/>
            <w:tcBorders>
              <w:top w:val="single" w:sz="4" w:space="0" w:color="auto"/>
              <w:left w:val="single" w:sz="4" w:space="0" w:color="auto"/>
              <w:right w:val="single" w:sz="4" w:space="0" w:color="auto"/>
            </w:tcBorders>
          </w:tcPr>
          <w:p w:rsidR="00A161B0" w:rsidRDefault="00A161B0" w:rsidP="0035762F">
            <w:pPr>
              <w:jc w:val="center"/>
              <w:rPr>
                <w:rFonts w:ascii="Times New Roman" w:hAnsi="Times New Roman" w:cs="Times New Roman"/>
                <w:lang w:val="ru-RU"/>
              </w:rPr>
            </w:pPr>
            <w:r>
              <w:rPr>
                <w:rFonts w:ascii="Times New Roman" w:hAnsi="Times New Roman" w:cs="Times New Roman"/>
                <w:lang w:val="ru-RU"/>
              </w:rPr>
              <w:t>650,00</w:t>
            </w:r>
          </w:p>
        </w:tc>
        <w:tc>
          <w:tcPr>
            <w:tcW w:w="993" w:type="dxa"/>
            <w:tcBorders>
              <w:top w:val="single" w:sz="4" w:space="0" w:color="auto"/>
              <w:left w:val="single" w:sz="4" w:space="0" w:color="auto"/>
              <w:right w:val="single" w:sz="4" w:space="0" w:color="auto"/>
            </w:tcBorders>
          </w:tcPr>
          <w:p w:rsidR="00A161B0" w:rsidRDefault="00A161B0" w:rsidP="0035762F">
            <w:pPr>
              <w:jc w:val="center"/>
              <w:rPr>
                <w:rFonts w:ascii="Times New Roman" w:hAnsi="Times New Roman" w:cs="Times New Roman"/>
                <w:lang w:val="ru-RU"/>
              </w:rPr>
            </w:pPr>
            <w:r>
              <w:rPr>
                <w:rFonts w:ascii="Times New Roman" w:hAnsi="Times New Roman" w:cs="Times New Roman"/>
                <w:lang w:val="ru-RU"/>
              </w:rPr>
              <w:t>650,00</w:t>
            </w:r>
          </w:p>
        </w:tc>
      </w:tr>
      <w:tr w:rsidR="00A161B0" w:rsidRPr="00C21239" w:rsidTr="0035762F">
        <w:trPr>
          <w:trHeight w:val="479"/>
        </w:trPr>
        <w:tc>
          <w:tcPr>
            <w:tcW w:w="489" w:type="dxa"/>
            <w:vMerge/>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p>
        </w:tc>
        <w:tc>
          <w:tcPr>
            <w:tcW w:w="567" w:type="dxa"/>
            <w:vMerge/>
            <w:tcBorders>
              <w:left w:val="single" w:sz="4" w:space="0" w:color="auto"/>
              <w:right w:val="single" w:sz="4" w:space="0" w:color="auto"/>
            </w:tcBorders>
            <w:vAlign w:val="center"/>
          </w:tcPr>
          <w:p w:rsidR="00A161B0" w:rsidRPr="00C21239" w:rsidRDefault="00A161B0" w:rsidP="00640FCB">
            <w:pPr>
              <w:suppressAutoHyphens/>
              <w:autoSpaceDE w:val="0"/>
              <w:autoSpaceDN w:val="0"/>
              <w:adjustRightInd w:val="0"/>
              <w:jc w:val="center"/>
              <w:rPr>
                <w:rFonts w:ascii="Times New Roman" w:hAnsi="Times New Roman" w:cs="Times New Roman"/>
              </w:rPr>
            </w:pPr>
          </w:p>
        </w:tc>
        <w:tc>
          <w:tcPr>
            <w:tcW w:w="425" w:type="dxa"/>
            <w:vMerge/>
            <w:tcBorders>
              <w:left w:val="single" w:sz="4" w:space="0" w:color="auto"/>
              <w:right w:val="single" w:sz="4" w:space="0" w:color="auto"/>
            </w:tcBorders>
            <w:vAlign w:val="center"/>
          </w:tcPr>
          <w:p w:rsidR="00A161B0" w:rsidRPr="00C21239" w:rsidRDefault="00A161B0" w:rsidP="00640FCB">
            <w:pPr>
              <w:suppressAutoHyphens/>
              <w:autoSpaceDE w:val="0"/>
              <w:autoSpaceDN w:val="0"/>
              <w:adjustRightInd w:val="0"/>
              <w:jc w:val="center"/>
              <w:rPr>
                <w:rFonts w:ascii="Times New Roman" w:hAnsi="Times New Roman" w:cs="Times New Roman"/>
              </w:rPr>
            </w:pPr>
          </w:p>
        </w:tc>
        <w:tc>
          <w:tcPr>
            <w:tcW w:w="426" w:type="dxa"/>
            <w:vMerge/>
            <w:tcBorders>
              <w:left w:val="single" w:sz="4" w:space="0" w:color="auto"/>
              <w:right w:val="single" w:sz="4" w:space="0" w:color="auto"/>
            </w:tcBorders>
            <w:vAlign w:val="center"/>
          </w:tcPr>
          <w:p w:rsidR="00A161B0" w:rsidRPr="00C21239" w:rsidRDefault="00A161B0" w:rsidP="00640FCB">
            <w:pPr>
              <w:suppressAutoHyphens/>
              <w:autoSpaceDE w:val="0"/>
              <w:autoSpaceDN w:val="0"/>
              <w:adjustRightInd w:val="0"/>
              <w:jc w:val="center"/>
              <w:rPr>
                <w:rFonts w:ascii="Times New Roman" w:hAnsi="Times New Roman" w:cs="Times New Roman"/>
              </w:rPr>
            </w:pPr>
          </w:p>
        </w:tc>
        <w:tc>
          <w:tcPr>
            <w:tcW w:w="850" w:type="dxa"/>
            <w:vMerge/>
            <w:tcBorders>
              <w:left w:val="single" w:sz="4" w:space="0" w:color="auto"/>
              <w:right w:val="single" w:sz="4" w:space="0" w:color="auto"/>
            </w:tcBorders>
            <w:vAlign w:val="center"/>
          </w:tcPr>
          <w:p w:rsidR="00A161B0" w:rsidRPr="00C21239" w:rsidRDefault="00A161B0" w:rsidP="00640FCB">
            <w:pPr>
              <w:suppressAutoHyphens/>
              <w:autoSpaceDE w:val="0"/>
              <w:autoSpaceDN w:val="0"/>
              <w:adjustRightInd w:val="0"/>
              <w:rPr>
                <w:rFonts w:ascii="Times New Roman" w:hAnsi="Times New Roman" w:cs="Times New Roman"/>
              </w:rPr>
            </w:pPr>
          </w:p>
        </w:tc>
        <w:tc>
          <w:tcPr>
            <w:tcW w:w="1559" w:type="dxa"/>
            <w:vMerge/>
            <w:tcBorders>
              <w:left w:val="single" w:sz="4" w:space="0" w:color="auto"/>
              <w:right w:val="single" w:sz="4" w:space="0" w:color="auto"/>
            </w:tcBorders>
            <w:vAlign w:val="center"/>
          </w:tcPr>
          <w:p w:rsidR="00A161B0" w:rsidRPr="00C21239" w:rsidRDefault="00A161B0" w:rsidP="00640FCB">
            <w:pPr>
              <w:autoSpaceDE w:val="0"/>
              <w:autoSpaceDN w:val="0"/>
              <w:adjustRightInd w:val="0"/>
              <w:rPr>
                <w:rFonts w:ascii="Times New Roman" w:hAnsi="Times New Roman" w:cs="Times New Roman"/>
              </w:rPr>
            </w:pPr>
          </w:p>
        </w:tc>
        <w:tc>
          <w:tcPr>
            <w:tcW w:w="567" w:type="dxa"/>
            <w:tcBorders>
              <w:top w:val="single" w:sz="4" w:space="0" w:color="auto"/>
              <w:left w:val="single" w:sz="4" w:space="0" w:color="auto"/>
              <w:right w:val="single" w:sz="4" w:space="0" w:color="auto"/>
            </w:tcBorders>
            <w:vAlign w:val="center"/>
          </w:tcPr>
          <w:p w:rsidR="00A161B0" w:rsidRPr="00770624" w:rsidRDefault="00A161B0" w:rsidP="00640FCB">
            <w:pPr>
              <w:suppressAutoHyphens/>
              <w:jc w:val="center"/>
              <w:rPr>
                <w:rFonts w:ascii="Times New Roman" w:hAnsi="Times New Roman" w:cs="Times New Roman"/>
                <w:lang w:val="ru-RU"/>
              </w:rPr>
            </w:pPr>
            <w:r>
              <w:rPr>
                <w:rFonts w:ascii="Times New Roman" w:hAnsi="Times New Roman" w:cs="Times New Roman"/>
                <w:lang w:val="ru-RU"/>
              </w:rPr>
              <w:t>ФБ</w:t>
            </w:r>
          </w:p>
        </w:tc>
        <w:tc>
          <w:tcPr>
            <w:tcW w:w="1276" w:type="dxa"/>
            <w:tcBorders>
              <w:top w:val="single" w:sz="4" w:space="0" w:color="auto"/>
              <w:left w:val="single" w:sz="4" w:space="0" w:color="auto"/>
              <w:right w:val="single" w:sz="4" w:space="0" w:color="auto"/>
            </w:tcBorders>
            <w:vAlign w:val="center"/>
          </w:tcPr>
          <w:p w:rsidR="00A161B0" w:rsidRPr="00C21239" w:rsidRDefault="00A161B0" w:rsidP="0035762F">
            <w:pPr>
              <w:suppressAutoHyphens/>
              <w:jc w:val="center"/>
              <w:rPr>
                <w:rFonts w:ascii="Times New Roman" w:hAnsi="Times New Roman" w:cs="Times New Roman"/>
                <w:lang w:val="ru-RU"/>
              </w:rPr>
            </w:pPr>
            <w:r>
              <w:rPr>
                <w:rFonts w:ascii="Times New Roman" w:hAnsi="Times New Roman" w:cs="Times New Roman"/>
                <w:lang w:val="ru-RU"/>
              </w:rPr>
              <w:t>405,00</w:t>
            </w:r>
          </w:p>
        </w:tc>
        <w:tc>
          <w:tcPr>
            <w:tcW w:w="1134" w:type="dxa"/>
            <w:tcBorders>
              <w:top w:val="single" w:sz="4" w:space="0" w:color="auto"/>
              <w:left w:val="single" w:sz="4" w:space="0" w:color="auto"/>
              <w:right w:val="single" w:sz="4" w:space="0" w:color="auto"/>
            </w:tcBorders>
            <w:vAlign w:val="center"/>
          </w:tcPr>
          <w:p w:rsidR="00A161B0" w:rsidRPr="00C21239" w:rsidRDefault="00A161B0" w:rsidP="0035762F">
            <w:pPr>
              <w:jc w:val="center"/>
              <w:rPr>
                <w:rFonts w:ascii="Times New Roman" w:hAnsi="Times New Roman" w:cs="Times New Roman"/>
                <w:lang w:val="ru-RU"/>
              </w:rPr>
            </w:pPr>
            <w:r>
              <w:rPr>
                <w:rFonts w:ascii="Times New Roman" w:hAnsi="Times New Roman" w:cs="Times New Roman"/>
                <w:lang w:val="ru-RU"/>
              </w:rPr>
              <w:t>405,00</w:t>
            </w:r>
          </w:p>
        </w:tc>
        <w:tc>
          <w:tcPr>
            <w:tcW w:w="1134" w:type="dxa"/>
            <w:tcBorders>
              <w:top w:val="single" w:sz="4" w:space="0" w:color="auto"/>
              <w:left w:val="single" w:sz="4" w:space="0" w:color="auto"/>
              <w:right w:val="single" w:sz="4" w:space="0" w:color="auto"/>
            </w:tcBorders>
            <w:vAlign w:val="center"/>
          </w:tcPr>
          <w:p w:rsidR="00A161B0" w:rsidRPr="00C21239" w:rsidRDefault="00A161B0" w:rsidP="0035762F">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right w:val="single" w:sz="4" w:space="0" w:color="auto"/>
            </w:tcBorders>
            <w:vAlign w:val="center"/>
          </w:tcPr>
          <w:p w:rsidR="00A161B0" w:rsidRPr="00C21239" w:rsidRDefault="00A161B0" w:rsidP="0035762F">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right w:val="single" w:sz="4" w:space="0" w:color="auto"/>
            </w:tcBorders>
            <w:vAlign w:val="center"/>
          </w:tcPr>
          <w:p w:rsidR="00A161B0" w:rsidRPr="00C21239" w:rsidRDefault="00A161B0" w:rsidP="0035762F">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right w:val="single" w:sz="4" w:space="0" w:color="auto"/>
            </w:tcBorders>
          </w:tcPr>
          <w:p w:rsidR="00A161B0" w:rsidRPr="00224F19" w:rsidRDefault="00A161B0" w:rsidP="0035762F">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right w:val="single" w:sz="4" w:space="0" w:color="auto"/>
            </w:tcBorders>
          </w:tcPr>
          <w:p w:rsidR="00A161B0" w:rsidRDefault="00A161B0" w:rsidP="0035762F">
            <w:pPr>
              <w:jc w:val="center"/>
              <w:rPr>
                <w:rFonts w:ascii="Times New Roman" w:hAnsi="Times New Roman" w:cs="Times New Roman"/>
                <w:lang w:val="ru-RU"/>
              </w:rPr>
            </w:pPr>
            <w:r>
              <w:rPr>
                <w:rFonts w:ascii="Times New Roman" w:hAnsi="Times New Roman" w:cs="Times New Roman"/>
                <w:lang w:val="ru-RU"/>
              </w:rPr>
              <w:t>0,00</w:t>
            </w:r>
          </w:p>
        </w:tc>
      </w:tr>
      <w:tr w:rsidR="00A161B0" w:rsidRPr="00C21239" w:rsidTr="00640FCB">
        <w:trPr>
          <w:trHeight w:val="479"/>
        </w:trPr>
        <w:tc>
          <w:tcPr>
            <w:tcW w:w="489" w:type="dxa"/>
            <w:vMerge/>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A161B0" w:rsidRPr="00C21239" w:rsidRDefault="00A161B0"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vAlign w:val="center"/>
          </w:tcPr>
          <w:p w:rsidR="00A161B0" w:rsidRPr="00C21239" w:rsidRDefault="00A161B0"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vAlign w:val="center"/>
          </w:tcPr>
          <w:p w:rsidR="00A161B0" w:rsidRPr="00C21239" w:rsidRDefault="00A161B0"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4</w:t>
            </w:r>
          </w:p>
        </w:tc>
        <w:tc>
          <w:tcPr>
            <w:tcW w:w="426" w:type="dxa"/>
            <w:tcBorders>
              <w:left w:val="single" w:sz="4" w:space="0" w:color="auto"/>
              <w:right w:val="single" w:sz="4" w:space="0" w:color="auto"/>
            </w:tcBorders>
            <w:vAlign w:val="center"/>
          </w:tcPr>
          <w:p w:rsidR="00A161B0" w:rsidRPr="00C21239" w:rsidRDefault="00A161B0"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vAlign w:val="center"/>
          </w:tcPr>
          <w:p w:rsidR="00A161B0" w:rsidRPr="00C21239" w:rsidRDefault="00A161B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L 4970</w:t>
            </w:r>
          </w:p>
        </w:tc>
        <w:tc>
          <w:tcPr>
            <w:tcW w:w="1559" w:type="dxa"/>
            <w:vMerge/>
            <w:tcBorders>
              <w:left w:val="single" w:sz="4" w:space="0" w:color="auto"/>
              <w:right w:val="single" w:sz="4" w:space="0" w:color="auto"/>
            </w:tcBorders>
            <w:vAlign w:val="center"/>
          </w:tcPr>
          <w:p w:rsidR="00A161B0" w:rsidRPr="00C21239" w:rsidRDefault="00A161B0" w:rsidP="00640FCB">
            <w:pPr>
              <w:autoSpaceDE w:val="0"/>
              <w:autoSpaceDN w:val="0"/>
              <w:adjustRightInd w:val="0"/>
              <w:rPr>
                <w:rFonts w:ascii="Times New Roman" w:hAnsi="Times New Roman" w:cs="Times New Roman"/>
              </w:rPr>
            </w:pPr>
          </w:p>
        </w:tc>
        <w:tc>
          <w:tcPr>
            <w:tcW w:w="567" w:type="dxa"/>
            <w:tcBorders>
              <w:top w:val="single" w:sz="4" w:space="0" w:color="auto"/>
              <w:left w:val="single" w:sz="4" w:space="0" w:color="auto"/>
              <w:right w:val="single" w:sz="4" w:space="0" w:color="auto"/>
            </w:tcBorders>
            <w:vAlign w:val="center"/>
          </w:tcPr>
          <w:p w:rsidR="00A161B0" w:rsidRPr="00C21239" w:rsidRDefault="00A161B0" w:rsidP="00640FCB">
            <w:pPr>
              <w:suppressAutoHyphens/>
              <w:jc w:val="center"/>
              <w:rPr>
                <w:rFonts w:ascii="Times New Roman" w:hAnsi="Times New Roman" w:cs="Times New Roman"/>
              </w:rPr>
            </w:pPr>
            <w:r w:rsidRPr="00C21239">
              <w:rPr>
                <w:rFonts w:ascii="Times New Roman" w:hAnsi="Times New Roman" w:cs="Times New Roman"/>
              </w:rPr>
              <w:t>КБ</w:t>
            </w:r>
          </w:p>
        </w:tc>
        <w:tc>
          <w:tcPr>
            <w:tcW w:w="1276" w:type="dxa"/>
            <w:tcBorders>
              <w:top w:val="single" w:sz="4" w:space="0" w:color="auto"/>
              <w:left w:val="single" w:sz="4" w:space="0" w:color="auto"/>
              <w:right w:val="single" w:sz="4" w:space="0" w:color="auto"/>
            </w:tcBorders>
            <w:vAlign w:val="center"/>
          </w:tcPr>
          <w:p w:rsidR="00A161B0" w:rsidRPr="00C21239" w:rsidRDefault="00A161B0" w:rsidP="0035762F">
            <w:pPr>
              <w:suppressAutoHyphens/>
              <w:jc w:val="center"/>
              <w:rPr>
                <w:rFonts w:ascii="Times New Roman" w:hAnsi="Times New Roman" w:cs="Times New Roman"/>
                <w:lang w:val="ru-RU"/>
              </w:rPr>
            </w:pPr>
            <w:r>
              <w:rPr>
                <w:rFonts w:ascii="Times New Roman" w:hAnsi="Times New Roman" w:cs="Times New Roman"/>
                <w:lang w:val="ru-RU"/>
              </w:rPr>
              <w:t>9769,68</w:t>
            </w:r>
          </w:p>
        </w:tc>
        <w:tc>
          <w:tcPr>
            <w:tcW w:w="1134" w:type="dxa"/>
            <w:tcBorders>
              <w:top w:val="single" w:sz="4" w:space="0" w:color="auto"/>
              <w:left w:val="single" w:sz="4" w:space="0" w:color="auto"/>
              <w:right w:val="single" w:sz="4" w:space="0" w:color="auto"/>
            </w:tcBorders>
            <w:vAlign w:val="center"/>
          </w:tcPr>
          <w:p w:rsidR="00A161B0" w:rsidRPr="00C21239" w:rsidRDefault="00A161B0" w:rsidP="0035762F">
            <w:pPr>
              <w:jc w:val="center"/>
              <w:rPr>
                <w:rFonts w:ascii="Times New Roman" w:hAnsi="Times New Roman" w:cs="Times New Roman"/>
                <w:lang w:val="ru-RU"/>
              </w:rPr>
            </w:pPr>
            <w:r>
              <w:rPr>
                <w:rFonts w:ascii="Times New Roman" w:hAnsi="Times New Roman" w:cs="Times New Roman"/>
                <w:lang w:val="ru-RU"/>
              </w:rPr>
              <w:t>25,92</w:t>
            </w:r>
          </w:p>
        </w:tc>
        <w:tc>
          <w:tcPr>
            <w:tcW w:w="1134" w:type="dxa"/>
            <w:tcBorders>
              <w:top w:val="single" w:sz="4" w:space="0" w:color="auto"/>
              <w:left w:val="single" w:sz="4" w:space="0" w:color="auto"/>
              <w:right w:val="single" w:sz="4" w:space="0" w:color="auto"/>
            </w:tcBorders>
            <w:vAlign w:val="center"/>
          </w:tcPr>
          <w:p w:rsidR="00A161B0" w:rsidRPr="00C21239" w:rsidRDefault="00A161B0" w:rsidP="0035762F">
            <w:pPr>
              <w:jc w:val="center"/>
              <w:rPr>
                <w:rFonts w:ascii="Times New Roman" w:hAnsi="Times New Roman" w:cs="Times New Roman"/>
                <w:lang w:val="ru-RU"/>
              </w:rPr>
            </w:pPr>
            <w:r>
              <w:rPr>
                <w:rFonts w:ascii="Times New Roman" w:hAnsi="Times New Roman" w:cs="Times New Roman"/>
                <w:lang w:val="ru-RU"/>
              </w:rPr>
              <w:t>5171,04</w:t>
            </w:r>
          </w:p>
        </w:tc>
        <w:tc>
          <w:tcPr>
            <w:tcW w:w="1134" w:type="dxa"/>
            <w:tcBorders>
              <w:top w:val="single" w:sz="4" w:space="0" w:color="auto"/>
              <w:left w:val="single" w:sz="4" w:space="0" w:color="auto"/>
              <w:right w:val="single" w:sz="4" w:space="0" w:color="auto"/>
            </w:tcBorders>
            <w:vAlign w:val="center"/>
          </w:tcPr>
          <w:p w:rsidR="00A161B0" w:rsidRPr="00C21239" w:rsidRDefault="00A161B0" w:rsidP="0035762F">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right w:val="single" w:sz="4" w:space="0" w:color="auto"/>
            </w:tcBorders>
            <w:vAlign w:val="center"/>
          </w:tcPr>
          <w:p w:rsidR="00A161B0" w:rsidRPr="00C21239" w:rsidRDefault="00A161B0" w:rsidP="0035762F">
            <w:pPr>
              <w:jc w:val="center"/>
              <w:rPr>
                <w:rFonts w:ascii="Times New Roman" w:hAnsi="Times New Roman" w:cs="Times New Roman"/>
                <w:lang w:val="ru-RU"/>
              </w:rPr>
            </w:pPr>
            <w:r>
              <w:rPr>
                <w:rFonts w:ascii="Times New Roman" w:hAnsi="Times New Roman" w:cs="Times New Roman"/>
                <w:lang w:val="ru-RU"/>
              </w:rPr>
              <w:t>1667,60</w:t>
            </w:r>
          </w:p>
        </w:tc>
        <w:tc>
          <w:tcPr>
            <w:tcW w:w="993" w:type="dxa"/>
            <w:tcBorders>
              <w:top w:val="single" w:sz="4" w:space="0" w:color="auto"/>
              <w:left w:val="single" w:sz="4" w:space="0" w:color="auto"/>
              <w:right w:val="single" w:sz="4" w:space="0" w:color="auto"/>
            </w:tcBorders>
          </w:tcPr>
          <w:p w:rsidR="00A161B0" w:rsidRDefault="00A161B0" w:rsidP="0035762F">
            <w:pPr>
              <w:jc w:val="center"/>
              <w:rPr>
                <w:rFonts w:ascii="Times New Roman" w:hAnsi="Times New Roman" w:cs="Times New Roman"/>
                <w:lang w:val="ru-RU"/>
              </w:rPr>
            </w:pPr>
            <w:r>
              <w:rPr>
                <w:rFonts w:ascii="Times New Roman" w:hAnsi="Times New Roman" w:cs="Times New Roman"/>
                <w:lang w:val="ru-RU"/>
              </w:rPr>
              <w:t>1391,00</w:t>
            </w:r>
          </w:p>
        </w:tc>
        <w:tc>
          <w:tcPr>
            <w:tcW w:w="993" w:type="dxa"/>
            <w:tcBorders>
              <w:top w:val="single" w:sz="4" w:space="0" w:color="auto"/>
              <w:left w:val="single" w:sz="4" w:space="0" w:color="auto"/>
              <w:right w:val="single" w:sz="4" w:space="0" w:color="auto"/>
            </w:tcBorders>
          </w:tcPr>
          <w:p w:rsidR="00A161B0" w:rsidRDefault="00A161B0" w:rsidP="0035762F">
            <w:pPr>
              <w:jc w:val="center"/>
              <w:rPr>
                <w:rFonts w:ascii="Times New Roman" w:hAnsi="Times New Roman" w:cs="Times New Roman"/>
                <w:lang w:val="ru-RU"/>
              </w:rPr>
            </w:pPr>
            <w:r>
              <w:rPr>
                <w:rFonts w:ascii="Times New Roman" w:hAnsi="Times New Roman" w:cs="Times New Roman"/>
                <w:lang w:val="ru-RU"/>
              </w:rPr>
              <w:t>1514,12</w:t>
            </w:r>
          </w:p>
        </w:tc>
      </w:tr>
      <w:tr w:rsidR="00640FCB" w:rsidRPr="00C21239" w:rsidTr="00640FCB">
        <w:trPr>
          <w:trHeight w:val="607"/>
        </w:trPr>
        <w:tc>
          <w:tcPr>
            <w:tcW w:w="489"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21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b/>
                <w:lang w:val="ru-RU"/>
              </w:rPr>
              <w:t xml:space="preserve">Подпрограмма </w:t>
            </w:r>
            <w:r w:rsidRPr="00C21239">
              <w:rPr>
                <w:rFonts w:ascii="Times New Roman" w:hAnsi="Times New Roman" w:cs="Times New Roman"/>
                <w:lang w:val="ru-RU"/>
              </w:rPr>
              <w:t>«Модернизация, развитие коммунального хозяйства в Советском городском округе Ставропольского края»</w:t>
            </w:r>
          </w:p>
        </w:tc>
        <w:tc>
          <w:tcPr>
            <w:tcW w:w="567"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том числе</w:t>
            </w:r>
          </w:p>
        </w:tc>
        <w:tc>
          <w:tcPr>
            <w:tcW w:w="567" w:type="dxa"/>
            <w:tcBorders>
              <w:top w:val="single" w:sz="4" w:space="0" w:color="auto"/>
              <w:left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right w:val="single" w:sz="4" w:space="0" w:color="auto"/>
            </w:tcBorders>
            <w:vAlign w:val="center"/>
          </w:tcPr>
          <w:p w:rsidR="00640FCB" w:rsidRPr="00C21239" w:rsidRDefault="00A161B0" w:rsidP="00640FCB">
            <w:pPr>
              <w:jc w:val="center"/>
              <w:rPr>
                <w:rFonts w:ascii="Times New Roman" w:hAnsi="Times New Roman" w:cs="Times New Roman"/>
                <w:spacing w:val="-2"/>
                <w:lang w:val="ru-RU"/>
              </w:rPr>
            </w:pPr>
            <w:r>
              <w:rPr>
                <w:rFonts w:ascii="Times New Roman" w:hAnsi="Times New Roman" w:cs="Times New Roman"/>
                <w:spacing w:val="-2"/>
                <w:lang w:val="ru-RU"/>
              </w:rPr>
              <w:t>4284,60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576,31</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841,41</w:t>
            </w:r>
          </w:p>
        </w:tc>
        <w:tc>
          <w:tcPr>
            <w:tcW w:w="1134" w:type="dxa"/>
            <w:tcBorders>
              <w:top w:val="single" w:sz="4" w:space="0" w:color="auto"/>
              <w:left w:val="single" w:sz="4" w:space="0" w:color="auto"/>
              <w:right w:val="single" w:sz="4" w:space="0" w:color="auto"/>
            </w:tcBorders>
            <w:vAlign w:val="center"/>
          </w:tcPr>
          <w:p w:rsidR="00640FCB" w:rsidRPr="00C21239" w:rsidRDefault="00640FCB" w:rsidP="008E3C14">
            <w:pPr>
              <w:jc w:val="center"/>
              <w:rPr>
                <w:rFonts w:ascii="Times New Roman" w:hAnsi="Times New Roman" w:cs="Times New Roman"/>
                <w:spacing w:val="-2"/>
                <w:lang w:val="ru-RU"/>
              </w:rPr>
            </w:pPr>
            <w:r>
              <w:rPr>
                <w:rFonts w:ascii="Times New Roman" w:hAnsi="Times New Roman" w:cs="Times New Roman"/>
                <w:spacing w:val="-2"/>
                <w:lang w:val="ru-RU"/>
              </w:rPr>
              <w:t>864,</w:t>
            </w:r>
            <w:r w:rsidR="008E3C14">
              <w:rPr>
                <w:rFonts w:ascii="Times New Roman" w:hAnsi="Times New Roman" w:cs="Times New Roman"/>
                <w:spacing w:val="-2"/>
                <w:lang w:val="ru-RU"/>
              </w:rPr>
              <w:t>38</w:t>
            </w:r>
          </w:p>
        </w:tc>
        <w:tc>
          <w:tcPr>
            <w:tcW w:w="1134" w:type="dxa"/>
            <w:tcBorders>
              <w:top w:val="single" w:sz="4" w:space="0" w:color="auto"/>
              <w:left w:val="single" w:sz="4" w:space="0" w:color="auto"/>
              <w:right w:val="single" w:sz="4" w:space="0" w:color="auto"/>
            </w:tcBorders>
            <w:vAlign w:val="center"/>
          </w:tcPr>
          <w:p w:rsidR="00640FCB" w:rsidRPr="00C21239" w:rsidRDefault="00A161B0" w:rsidP="00640FCB">
            <w:pPr>
              <w:jc w:val="center"/>
              <w:rPr>
                <w:rFonts w:ascii="Times New Roman" w:hAnsi="Times New Roman" w:cs="Times New Roman"/>
                <w:spacing w:val="-2"/>
                <w:lang w:val="ru-RU"/>
              </w:rPr>
            </w:pPr>
            <w:r>
              <w:rPr>
                <w:rFonts w:ascii="Times New Roman" w:hAnsi="Times New Roman" w:cs="Times New Roman"/>
                <w:spacing w:val="-2"/>
                <w:lang w:val="ru-RU"/>
              </w:rPr>
              <w:t>657,50</w:t>
            </w:r>
          </w:p>
        </w:tc>
        <w:tc>
          <w:tcPr>
            <w:tcW w:w="993" w:type="dxa"/>
            <w:tcBorders>
              <w:top w:val="single" w:sz="4" w:space="0" w:color="auto"/>
              <w:left w:val="single" w:sz="4" w:space="0" w:color="auto"/>
              <w:right w:val="single" w:sz="4" w:space="0" w:color="auto"/>
            </w:tcBorders>
            <w:vAlign w:val="center"/>
          </w:tcPr>
          <w:p w:rsidR="00640FCB" w:rsidRPr="00C21239" w:rsidRDefault="00A161B0" w:rsidP="00640FCB">
            <w:pPr>
              <w:jc w:val="center"/>
              <w:rPr>
                <w:rFonts w:ascii="Times New Roman" w:hAnsi="Times New Roman" w:cs="Times New Roman"/>
                <w:spacing w:val="-2"/>
                <w:lang w:val="ru-RU"/>
              </w:rPr>
            </w:pPr>
            <w:r>
              <w:rPr>
                <w:rFonts w:ascii="Times New Roman" w:hAnsi="Times New Roman" w:cs="Times New Roman"/>
                <w:spacing w:val="-2"/>
                <w:lang w:val="ru-RU"/>
              </w:rPr>
              <w:t>667,50</w:t>
            </w:r>
          </w:p>
        </w:tc>
        <w:tc>
          <w:tcPr>
            <w:tcW w:w="993" w:type="dxa"/>
            <w:tcBorders>
              <w:top w:val="single" w:sz="4" w:space="0" w:color="auto"/>
              <w:left w:val="single" w:sz="4" w:space="0" w:color="auto"/>
              <w:right w:val="single" w:sz="4" w:space="0" w:color="auto"/>
            </w:tcBorders>
          </w:tcPr>
          <w:p w:rsidR="00640FCB" w:rsidRDefault="00A161B0" w:rsidP="00640FCB">
            <w:pPr>
              <w:jc w:val="center"/>
              <w:rPr>
                <w:rFonts w:ascii="Times New Roman" w:hAnsi="Times New Roman" w:cs="Times New Roman"/>
                <w:spacing w:val="-2"/>
                <w:lang w:val="ru-RU"/>
              </w:rPr>
            </w:pPr>
            <w:r>
              <w:rPr>
                <w:rFonts w:ascii="Times New Roman" w:hAnsi="Times New Roman" w:cs="Times New Roman"/>
                <w:spacing w:val="-2"/>
                <w:lang w:val="ru-RU"/>
              </w:rPr>
              <w:t>677,50</w:t>
            </w:r>
          </w:p>
        </w:tc>
      </w:tr>
      <w:tr w:rsidR="00640FCB" w:rsidRPr="00C21239" w:rsidTr="00640FCB">
        <w:trPr>
          <w:trHeight w:val="439"/>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b/>
              </w:rPr>
            </w:pPr>
          </w:p>
        </w:tc>
        <w:tc>
          <w:tcPr>
            <w:tcW w:w="567"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640FCB" w:rsidRPr="00C21239" w:rsidRDefault="008E3C14"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АСМ</w:t>
            </w:r>
            <w:r w:rsidR="00640FCB" w:rsidRPr="00C21239">
              <w:rPr>
                <w:rFonts w:ascii="Times New Roman" w:hAnsi="Times New Roman" w:cs="Times New Roman"/>
                <w:lang w:val="ru-RU"/>
              </w:rPr>
              <w:t xml:space="preserve">О </w:t>
            </w:r>
          </w:p>
          <w:p w:rsidR="00640FCB" w:rsidRPr="00C21239" w:rsidRDefault="00640FCB"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right w:val="single" w:sz="4" w:space="0" w:color="auto"/>
            </w:tcBorders>
            <w:vAlign w:val="center"/>
          </w:tcPr>
          <w:p w:rsidR="00640FCB" w:rsidRPr="00C21239" w:rsidRDefault="00A161B0" w:rsidP="00640FCB">
            <w:pPr>
              <w:jc w:val="center"/>
              <w:rPr>
                <w:rFonts w:ascii="Times New Roman" w:hAnsi="Times New Roman" w:cs="Times New Roman"/>
                <w:spacing w:val="-2"/>
                <w:lang w:val="ru-RU"/>
              </w:rPr>
            </w:pPr>
            <w:r>
              <w:rPr>
                <w:rFonts w:ascii="Times New Roman" w:hAnsi="Times New Roman" w:cs="Times New Roman"/>
                <w:spacing w:val="-2"/>
                <w:lang w:val="ru-RU"/>
              </w:rPr>
              <w:t>192,43</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93,87</w:t>
            </w:r>
          </w:p>
        </w:tc>
        <w:tc>
          <w:tcPr>
            <w:tcW w:w="1134" w:type="dxa"/>
            <w:tcBorders>
              <w:top w:val="single" w:sz="4" w:space="0" w:color="auto"/>
              <w:left w:val="single" w:sz="4" w:space="0" w:color="auto"/>
              <w:right w:val="single" w:sz="4" w:space="0" w:color="auto"/>
            </w:tcBorders>
            <w:vAlign w:val="center"/>
          </w:tcPr>
          <w:p w:rsidR="00640FCB" w:rsidRPr="00224F19" w:rsidRDefault="00640FCB" w:rsidP="00640FCB">
            <w:pPr>
              <w:jc w:val="center"/>
              <w:rPr>
                <w:rFonts w:ascii="Times New Roman" w:hAnsi="Times New Roman" w:cs="Times New Roman"/>
                <w:lang w:val="ru-RU"/>
              </w:rPr>
            </w:pPr>
            <w:r>
              <w:rPr>
                <w:rFonts w:ascii="Times New Roman" w:hAnsi="Times New Roman" w:cs="Times New Roman"/>
                <w:lang w:val="ru-RU"/>
              </w:rPr>
              <w:t>75,99</w:t>
            </w:r>
          </w:p>
        </w:tc>
        <w:tc>
          <w:tcPr>
            <w:tcW w:w="1134" w:type="dxa"/>
            <w:tcBorders>
              <w:top w:val="single" w:sz="4" w:space="0" w:color="auto"/>
              <w:left w:val="single" w:sz="4" w:space="0" w:color="auto"/>
              <w:right w:val="single" w:sz="4" w:space="0" w:color="auto"/>
            </w:tcBorders>
            <w:vAlign w:val="center"/>
          </w:tcPr>
          <w:p w:rsidR="00640FCB" w:rsidRPr="009371B0" w:rsidRDefault="00640FCB" w:rsidP="00640FCB">
            <w:pPr>
              <w:jc w:val="center"/>
              <w:rPr>
                <w:rFonts w:ascii="Times New Roman" w:hAnsi="Times New Roman" w:cs="Times New Roman"/>
                <w:spacing w:val="-2"/>
                <w:lang w:val="ru-RU"/>
              </w:rPr>
            </w:pPr>
            <w:r>
              <w:rPr>
                <w:rFonts w:ascii="Times New Roman" w:hAnsi="Times New Roman" w:cs="Times New Roman"/>
                <w:lang w:val="ru-RU"/>
              </w:rPr>
              <w:t>7,77</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rPr>
              <w:t>5,00</w:t>
            </w:r>
          </w:p>
        </w:tc>
        <w:tc>
          <w:tcPr>
            <w:tcW w:w="993" w:type="dxa"/>
            <w:tcBorders>
              <w:top w:val="single" w:sz="4" w:space="0" w:color="auto"/>
              <w:left w:val="single" w:sz="4" w:space="0" w:color="auto"/>
              <w:right w:val="single" w:sz="4" w:space="0" w:color="auto"/>
            </w:tcBorders>
            <w:vAlign w:val="center"/>
          </w:tcPr>
          <w:p w:rsidR="00640FCB" w:rsidRPr="00224F19" w:rsidRDefault="00640FCB" w:rsidP="00640FCB">
            <w:pPr>
              <w:jc w:val="center"/>
              <w:rPr>
                <w:rFonts w:ascii="Times New Roman" w:hAnsi="Times New Roman" w:cs="Times New Roman"/>
                <w:lang w:val="ru-RU"/>
              </w:rPr>
            </w:pPr>
            <w:r>
              <w:rPr>
                <w:rFonts w:ascii="Times New Roman" w:hAnsi="Times New Roman" w:cs="Times New Roman"/>
                <w:lang w:val="ru-RU"/>
              </w:rPr>
              <w:t>5,00</w:t>
            </w:r>
          </w:p>
        </w:tc>
        <w:tc>
          <w:tcPr>
            <w:tcW w:w="993" w:type="dxa"/>
            <w:tcBorders>
              <w:top w:val="single" w:sz="4" w:space="0" w:color="auto"/>
              <w:left w:val="single" w:sz="4" w:space="0" w:color="auto"/>
              <w:right w:val="single" w:sz="4" w:space="0" w:color="auto"/>
            </w:tcBorders>
          </w:tcPr>
          <w:p w:rsidR="00640FCB" w:rsidRDefault="00020A2D" w:rsidP="00640FCB">
            <w:pPr>
              <w:jc w:val="center"/>
              <w:rPr>
                <w:rFonts w:ascii="Times New Roman" w:hAnsi="Times New Roman" w:cs="Times New Roman"/>
                <w:lang w:val="ru-RU"/>
              </w:rPr>
            </w:pPr>
            <w:r>
              <w:rPr>
                <w:rFonts w:ascii="Times New Roman" w:hAnsi="Times New Roman" w:cs="Times New Roman"/>
                <w:lang w:val="ru-RU"/>
              </w:rPr>
              <w:t>5,00</w:t>
            </w:r>
          </w:p>
        </w:tc>
      </w:tr>
      <w:tr w:rsidR="00640FCB" w:rsidRPr="00C21239" w:rsidTr="00640FCB">
        <w:trPr>
          <w:trHeight w:val="439"/>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b/>
              </w:rPr>
            </w:pPr>
          </w:p>
        </w:tc>
        <w:tc>
          <w:tcPr>
            <w:tcW w:w="567"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1559" w:type="dxa"/>
            <w:vMerge w:val="restart"/>
            <w:tcBorders>
              <w:top w:val="single" w:sz="4" w:space="0" w:color="auto"/>
              <w:left w:val="single" w:sz="4" w:space="0" w:color="auto"/>
              <w:right w:val="single" w:sz="4" w:space="0" w:color="auto"/>
            </w:tcBorders>
          </w:tcPr>
          <w:p w:rsidR="00640FCB" w:rsidRPr="00C21239" w:rsidRDefault="00640FCB"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tc>
        <w:tc>
          <w:tcPr>
            <w:tcW w:w="567" w:type="dxa"/>
            <w:tcBorders>
              <w:top w:val="single" w:sz="4" w:space="0" w:color="auto"/>
              <w:left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4092,17</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482,64</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lang w:val="ru-RU"/>
              </w:rPr>
            </w:pPr>
            <w:r>
              <w:rPr>
                <w:rFonts w:ascii="Times New Roman" w:hAnsi="Times New Roman" w:cs="Times New Roman"/>
                <w:lang w:val="ru-RU"/>
              </w:rPr>
              <w:t>765,42</w:t>
            </w:r>
          </w:p>
        </w:tc>
        <w:tc>
          <w:tcPr>
            <w:tcW w:w="1134" w:type="dxa"/>
            <w:tcBorders>
              <w:top w:val="single" w:sz="4" w:space="0" w:color="auto"/>
              <w:left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spacing w:val="-2"/>
                <w:lang w:val="ru-RU"/>
              </w:rPr>
            </w:pPr>
            <w:r>
              <w:rPr>
                <w:rFonts w:ascii="Times New Roman" w:hAnsi="Times New Roman" w:cs="Times New Roman"/>
                <w:lang w:val="ru-RU"/>
              </w:rPr>
              <w:t>856,61</w:t>
            </w:r>
          </w:p>
        </w:tc>
        <w:tc>
          <w:tcPr>
            <w:tcW w:w="1134" w:type="dxa"/>
            <w:tcBorders>
              <w:top w:val="single" w:sz="4" w:space="0" w:color="auto"/>
              <w:left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652,50</w:t>
            </w:r>
          </w:p>
        </w:tc>
        <w:tc>
          <w:tcPr>
            <w:tcW w:w="993" w:type="dxa"/>
            <w:tcBorders>
              <w:top w:val="single" w:sz="4" w:space="0" w:color="auto"/>
              <w:left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lang w:val="ru-RU"/>
              </w:rPr>
            </w:pPr>
            <w:r>
              <w:rPr>
                <w:rFonts w:ascii="Times New Roman" w:hAnsi="Times New Roman" w:cs="Times New Roman"/>
                <w:lang w:val="ru-RU"/>
              </w:rPr>
              <w:t>662,50</w:t>
            </w:r>
          </w:p>
        </w:tc>
        <w:tc>
          <w:tcPr>
            <w:tcW w:w="993" w:type="dxa"/>
            <w:tcBorders>
              <w:top w:val="single" w:sz="4" w:space="0" w:color="auto"/>
              <w:left w:val="single" w:sz="4" w:space="0" w:color="auto"/>
              <w:right w:val="single" w:sz="4" w:space="0" w:color="auto"/>
            </w:tcBorders>
          </w:tcPr>
          <w:p w:rsidR="00640FCB" w:rsidRDefault="00020A2D" w:rsidP="00640FCB">
            <w:pPr>
              <w:jc w:val="center"/>
              <w:rPr>
                <w:rFonts w:ascii="Times New Roman" w:hAnsi="Times New Roman" w:cs="Times New Roman"/>
                <w:lang w:val="ru-RU"/>
              </w:rPr>
            </w:pPr>
            <w:r>
              <w:rPr>
                <w:rFonts w:ascii="Times New Roman" w:hAnsi="Times New Roman" w:cs="Times New Roman"/>
                <w:lang w:val="ru-RU"/>
              </w:rPr>
              <w:t>672,50</w:t>
            </w:r>
          </w:p>
        </w:tc>
      </w:tr>
      <w:tr w:rsidR="00640FCB" w:rsidRPr="00C21239" w:rsidTr="00640FCB">
        <w:trPr>
          <w:trHeight w:val="403"/>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vMerge/>
            <w:tcBorders>
              <w:left w:val="single" w:sz="4" w:space="0" w:color="auto"/>
              <w:right w:val="single" w:sz="4" w:space="0" w:color="auto"/>
            </w:tcBorders>
          </w:tcPr>
          <w:p w:rsidR="00640FCB" w:rsidRPr="00C21239" w:rsidRDefault="00640FCB" w:rsidP="00640FCB">
            <w:pPr>
              <w:autoSpaceDE w:val="0"/>
              <w:autoSpaceDN w:val="0"/>
              <w:adjustRightInd w:val="0"/>
              <w:rPr>
                <w:rFonts w:ascii="Times New Roman" w:hAnsi="Times New Roman" w:cs="Times New Roman"/>
              </w:rPr>
            </w:pPr>
          </w:p>
        </w:tc>
        <w:tc>
          <w:tcPr>
            <w:tcW w:w="567" w:type="dxa"/>
            <w:tcBorders>
              <w:top w:val="single" w:sz="4" w:space="0" w:color="auto"/>
              <w:left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КБ</w:t>
            </w:r>
          </w:p>
        </w:tc>
        <w:tc>
          <w:tcPr>
            <w:tcW w:w="1276" w:type="dxa"/>
            <w:tcBorders>
              <w:top w:val="single" w:sz="4" w:space="0" w:color="auto"/>
              <w:left w:val="single" w:sz="4" w:space="0" w:color="auto"/>
              <w:right w:val="single" w:sz="4" w:space="0" w:color="auto"/>
            </w:tcBorders>
            <w:vAlign w:val="center"/>
          </w:tcPr>
          <w:p w:rsidR="00640FCB" w:rsidRPr="00C47460"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993" w:type="dxa"/>
            <w:tcBorders>
              <w:top w:val="single" w:sz="4" w:space="0" w:color="auto"/>
              <w:left w:val="single" w:sz="4" w:space="0" w:color="auto"/>
              <w:right w:val="single" w:sz="4" w:space="0" w:color="auto"/>
            </w:tcBorders>
            <w:vAlign w:val="center"/>
          </w:tcPr>
          <w:p w:rsidR="00640FCB" w:rsidRPr="00224F19"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right w:val="single" w:sz="4" w:space="0" w:color="auto"/>
            </w:tcBorders>
          </w:tcPr>
          <w:p w:rsidR="00640FCB"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422"/>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640FCB" w:rsidRPr="00C21239" w:rsidRDefault="00640FCB"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ВИ</w:t>
            </w:r>
          </w:p>
        </w:tc>
        <w:tc>
          <w:tcPr>
            <w:tcW w:w="567" w:type="dxa"/>
            <w:tcBorders>
              <w:top w:val="single" w:sz="4" w:space="0" w:color="auto"/>
              <w:left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rPr>
            </w:pPr>
          </w:p>
        </w:tc>
        <w:tc>
          <w:tcPr>
            <w:tcW w:w="1276" w:type="dxa"/>
            <w:tcBorders>
              <w:top w:val="single" w:sz="4" w:space="0" w:color="auto"/>
              <w:left w:val="single" w:sz="4" w:space="0" w:color="auto"/>
              <w:right w:val="single" w:sz="4" w:space="0" w:color="auto"/>
            </w:tcBorders>
            <w:vAlign w:val="center"/>
          </w:tcPr>
          <w:p w:rsidR="00640FCB" w:rsidRPr="00C47460"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993" w:type="dxa"/>
            <w:tcBorders>
              <w:top w:val="single" w:sz="4" w:space="0" w:color="auto"/>
              <w:left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right w:val="single" w:sz="4" w:space="0" w:color="auto"/>
            </w:tcBorders>
          </w:tcPr>
          <w:p w:rsidR="00640FCB" w:rsidRDefault="00640FCB" w:rsidP="00640FCB">
            <w:pPr>
              <w:jc w:val="center"/>
              <w:rPr>
                <w:rFonts w:ascii="Times New Roman" w:hAnsi="Times New Roman" w:cs="Times New Roman"/>
                <w:spacing w:val="-2"/>
                <w:lang w:val="ru-RU"/>
              </w:rPr>
            </w:pPr>
          </w:p>
        </w:tc>
      </w:tr>
      <w:tr w:rsidR="00020A2D" w:rsidRPr="00C21239" w:rsidTr="00640FCB">
        <w:trPr>
          <w:trHeight w:val="607"/>
        </w:trPr>
        <w:tc>
          <w:tcPr>
            <w:tcW w:w="489" w:type="dxa"/>
            <w:vMerge w:val="restart"/>
            <w:tcBorders>
              <w:left w:val="single" w:sz="4" w:space="0" w:color="auto"/>
              <w:right w:val="single" w:sz="4" w:space="0" w:color="auto"/>
            </w:tcBorders>
          </w:tcPr>
          <w:p w:rsidR="00020A2D" w:rsidRPr="00C21239" w:rsidRDefault="00020A2D"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lastRenderedPageBreak/>
              <w:t>3.1.</w:t>
            </w:r>
          </w:p>
        </w:tc>
        <w:tc>
          <w:tcPr>
            <w:tcW w:w="2126" w:type="dxa"/>
            <w:vMerge w:val="restart"/>
            <w:tcBorders>
              <w:left w:val="single" w:sz="4" w:space="0" w:color="auto"/>
              <w:right w:val="single" w:sz="4" w:space="0" w:color="auto"/>
            </w:tcBorders>
          </w:tcPr>
          <w:p w:rsidR="00020A2D" w:rsidRPr="00C21239" w:rsidRDefault="00020A2D" w:rsidP="00640FCB">
            <w:pPr>
              <w:suppressAutoHyphens/>
              <w:autoSpaceDE w:val="0"/>
              <w:autoSpaceDN w:val="0"/>
              <w:adjustRightInd w:val="0"/>
              <w:rPr>
                <w:rFonts w:ascii="Times New Roman" w:hAnsi="Times New Roman" w:cs="Times New Roman"/>
                <w:sz w:val="22"/>
                <w:szCs w:val="22"/>
                <w:lang w:val="ru-RU"/>
              </w:rPr>
            </w:pPr>
            <w:r w:rsidRPr="00C21239">
              <w:rPr>
                <w:rFonts w:ascii="Times New Roman" w:hAnsi="Times New Roman" w:cs="Times New Roman"/>
                <w:sz w:val="22"/>
                <w:szCs w:val="22"/>
                <w:lang w:val="ru-RU"/>
              </w:rPr>
              <w:t>Основное мероприятие</w:t>
            </w:r>
          </w:p>
          <w:p w:rsidR="00020A2D" w:rsidRPr="00C21239" w:rsidRDefault="00020A2D" w:rsidP="00640FCB">
            <w:pPr>
              <w:rPr>
                <w:rFonts w:ascii="Times New Roman" w:hAnsi="Times New Roman" w:cs="Times New Roman"/>
                <w:lang w:val="ru-RU"/>
              </w:rPr>
            </w:pPr>
            <w:r w:rsidRPr="00C21239">
              <w:rPr>
                <w:rFonts w:ascii="Times New Roman" w:hAnsi="Times New Roman" w:cs="Times New Roman"/>
                <w:sz w:val="22"/>
                <w:szCs w:val="22"/>
                <w:lang w:val="ru-RU"/>
              </w:rPr>
              <w:t>Модернизация и развитие систем коммунальной инфраструктуры</w:t>
            </w:r>
          </w:p>
        </w:tc>
        <w:tc>
          <w:tcPr>
            <w:tcW w:w="567"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right w:val="single" w:sz="4" w:space="0" w:color="auto"/>
            </w:tcBorders>
          </w:tcPr>
          <w:p w:rsidR="00020A2D" w:rsidRPr="00C21239" w:rsidRDefault="00020A2D"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020A2D" w:rsidRPr="00C21239" w:rsidRDefault="00020A2D"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том числе</w:t>
            </w:r>
          </w:p>
        </w:tc>
        <w:tc>
          <w:tcPr>
            <w:tcW w:w="567" w:type="dxa"/>
            <w:tcBorders>
              <w:top w:val="single" w:sz="4" w:space="0" w:color="auto"/>
              <w:left w:val="single" w:sz="4" w:space="0" w:color="auto"/>
              <w:right w:val="single" w:sz="4" w:space="0" w:color="auto"/>
            </w:tcBorders>
          </w:tcPr>
          <w:p w:rsidR="00020A2D" w:rsidRPr="00C21239" w:rsidRDefault="00020A2D"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spacing w:val="-2"/>
                <w:lang w:val="ru-RU"/>
              </w:rPr>
              <w:t>4284,60</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lang w:val="ru-RU"/>
              </w:rPr>
            </w:pPr>
            <w:r>
              <w:rPr>
                <w:rFonts w:ascii="Times New Roman" w:hAnsi="Times New Roman" w:cs="Times New Roman"/>
                <w:lang w:val="ru-RU"/>
              </w:rPr>
              <w:t>576,31</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spacing w:val="-2"/>
                <w:lang w:val="ru-RU"/>
              </w:rPr>
              <w:t>841,41</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spacing w:val="-2"/>
                <w:lang w:val="ru-RU"/>
              </w:rPr>
              <w:t>864,86</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spacing w:val="-2"/>
                <w:lang w:val="ru-RU"/>
              </w:rPr>
              <w:t>657,50</w:t>
            </w:r>
          </w:p>
        </w:tc>
        <w:tc>
          <w:tcPr>
            <w:tcW w:w="993"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spacing w:val="-2"/>
                <w:lang w:val="ru-RU"/>
              </w:rPr>
              <w:t>667,50</w:t>
            </w:r>
          </w:p>
        </w:tc>
        <w:tc>
          <w:tcPr>
            <w:tcW w:w="993" w:type="dxa"/>
            <w:tcBorders>
              <w:top w:val="single" w:sz="4" w:space="0" w:color="auto"/>
              <w:left w:val="single" w:sz="4" w:space="0" w:color="auto"/>
              <w:right w:val="single" w:sz="4" w:space="0" w:color="auto"/>
            </w:tcBorders>
          </w:tcPr>
          <w:p w:rsidR="00020A2D" w:rsidRDefault="00020A2D" w:rsidP="0035762F">
            <w:pPr>
              <w:jc w:val="center"/>
              <w:rPr>
                <w:rFonts w:ascii="Times New Roman" w:hAnsi="Times New Roman" w:cs="Times New Roman"/>
                <w:spacing w:val="-2"/>
                <w:lang w:val="ru-RU"/>
              </w:rPr>
            </w:pPr>
            <w:r>
              <w:rPr>
                <w:rFonts w:ascii="Times New Roman" w:hAnsi="Times New Roman" w:cs="Times New Roman"/>
                <w:spacing w:val="-2"/>
                <w:lang w:val="ru-RU"/>
              </w:rPr>
              <w:t>677,50</w:t>
            </w:r>
          </w:p>
        </w:tc>
      </w:tr>
      <w:tr w:rsidR="00020A2D" w:rsidRPr="00C21239" w:rsidTr="00640FCB">
        <w:trPr>
          <w:trHeight w:val="477"/>
        </w:trPr>
        <w:tc>
          <w:tcPr>
            <w:tcW w:w="489" w:type="dxa"/>
            <w:vMerge/>
            <w:tcBorders>
              <w:left w:val="single" w:sz="4" w:space="0" w:color="auto"/>
              <w:right w:val="single" w:sz="4" w:space="0" w:color="auto"/>
            </w:tcBorders>
          </w:tcPr>
          <w:p w:rsidR="00020A2D" w:rsidRPr="00C21239" w:rsidRDefault="00020A2D"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020A2D" w:rsidRPr="00C21239" w:rsidRDefault="00020A2D" w:rsidP="00640FCB">
            <w:pPr>
              <w:jc w:val="both"/>
              <w:rPr>
                <w:rFonts w:ascii="Times New Roman" w:hAnsi="Times New Roman" w:cs="Times New Roman"/>
              </w:rPr>
            </w:pPr>
          </w:p>
        </w:tc>
        <w:tc>
          <w:tcPr>
            <w:tcW w:w="567"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22280</w:t>
            </w:r>
          </w:p>
        </w:tc>
        <w:tc>
          <w:tcPr>
            <w:tcW w:w="1559" w:type="dxa"/>
            <w:tcBorders>
              <w:top w:val="single" w:sz="4" w:space="0" w:color="auto"/>
              <w:left w:val="single" w:sz="4" w:space="0" w:color="auto"/>
              <w:right w:val="single" w:sz="4" w:space="0" w:color="auto"/>
            </w:tcBorders>
            <w:vAlign w:val="center"/>
          </w:tcPr>
          <w:p w:rsidR="00020A2D" w:rsidRPr="00C21239" w:rsidRDefault="00020A2D"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 xml:space="preserve">АСГО </w:t>
            </w:r>
          </w:p>
          <w:p w:rsidR="00020A2D" w:rsidRPr="00C21239" w:rsidRDefault="00020A2D"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right w:val="single" w:sz="4" w:space="0" w:color="auto"/>
            </w:tcBorders>
            <w:vAlign w:val="center"/>
          </w:tcPr>
          <w:p w:rsidR="00020A2D" w:rsidRPr="00C21239" w:rsidRDefault="00020A2D"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spacing w:val="-2"/>
                <w:lang w:val="ru-RU"/>
              </w:rPr>
              <w:t>192,43</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lang w:val="ru-RU"/>
              </w:rPr>
            </w:pPr>
            <w:r>
              <w:rPr>
                <w:rFonts w:ascii="Times New Roman" w:hAnsi="Times New Roman" w:cs="Times New Roman"/>
                <w:lang w:val="ru-RU"/>
              </w:rPr>
              <w:t>93,87</w:t>
            </w:r>
          </w:p>
        </w:tc>
        <w:tc>
          <w:tcPr>
            <w:tcW w:w="1134" w:type="dxa"/>
            <w:tcBorders>
              <w:top w:val="single" w:sz="4" w:space="0" w:color="auto"/>
              <w:left w:val="single" w:sz="4" w:space="0" w:color="auto"/>
              <w:right w:val="single" w:sz="4" w:space="0" w:color="auto"/>
            </w:tcBorders>
            <w:vAlign w:val="center"/>
          </w:tcPr>
          <w:p w:rsidR="00020A2D" w:rsidRPr="00224F19" w:rsidRDefault="00020A2D" w:rsidP="0035762F">
            <w:pPr>
              <w:jc w:val="center"/>
              <w:rPr>
                <w:rFonts w:ascii="Times New Roman" w:hAnsi="Times New Roman" w:cs="Times New Roman"/>
                <w:lang w:val="ru-RU"/>
              </w:rPr>
            </w:pPr>
            <w:r>
              <w:rPr>
                <w:rFonts w:ascii="Times New Roman" w:hAnsi="Times New Roman" w:cs="Times New Roman"/>
                <w:lang w:val="ru-RU"/>
              </w:rPr>
              <w:t>75,99</w:t>
            </w:r>
          </w:p>
        </w:tc>
        <w:tc>
          <w:tcPr>
            <w:tcW w:w="1134" w:type="dxa"/>
            <w:tcBorders>
              <w:top w:val="single" w:sz="4" w:space="0" w:color="auto"/>
              <w:left w:val="single" w:sz="4" w:space="0" w:color="auto"/>
              <w:right w:val="single" w:sz="4" w:space="0" w:color="auto"/>
            </w:tcBorders>
            <w:vAlign w:val="center"/>
          </w:tcPr>
          <w:p w:rsidR="00020A2D" w:rsidRPr="009371B0" w:rsidRDefault="00020A2D" w:rsidP="0035762F">
            <w:pPr>
              <w:jc w:val="center"/>
              <w:rPr>
                <w:rFonts w:ascii="Times New Roman" w:hAnsi="Times New Roman" w:cs="Times New Roman"/>
                <w:spacing w:val="-2"/>
                <w:lang w:val="ru-RU"/>
              </w:rPr>
            </w:pPr>
            <w:r>
              <w:rPr>
                <w:rFonts w:ascii="Times New Roman" w:hAnsi="Times New Roman" w:cs="Times New Roman"/>
                <w:lang w:val="ru-RU"/>
              </w:rPr>
              <w:t>7,77</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rPr>
            </w:pPr>
            <w:r w:rsidRPr="00C21239">
              <w:rPr>
                <w:rFonts w:ascii="Times New Roman" w:hAnsi="Times New Roman" w:cs="Times New Roman"/>
              </w:rPr>
              <w:t>5,00</w:t>
            </w:r>
          </w:p>
        </w:tc>
        <w:tc>
          <w:tcPr>
            <w:tcW w:w="993" w:type="dxa"/>
            <w:tcBorders>
              <w:top w:val="single" w:sz="4" w:space="0" w:color="auto"/>
              <w:left w:val="single" w:sz="4" w:space="0" w:color="auto"/>
              <w:right w:val="single" w:sz="4" w:space="0" w:color="auto"/>
            </w:tcBorders>
            <w:vAlign w:val="center"/>
          </w:tcPr>
          <w:p w:rsidR="00020A2D" w:rsidRPr="00224F19" w:rsidRDefault="00020A2D" w:rsidP="0035762F">
            <w:pPr>
              <w:jc w:val="center"/>
              <w:rPr>
                <w:rFonts w:ascii="Times New Roman" w:hAnsi="Times New Roman" w:cs="Times New Roman"/>
                <w:lang w:val="ru-RU"/>
              </w:rPr>
            </w:pPr>
            <w:r>
              <w:rPr>
                <w:rFonts w:ascii="Times New Roman" w:hAnsi="Times New Roman" w:cs="Times New Roman"/>
                <w:lang w:val="ru-RU"/>
              </w:rPr>
              <w:t>5,00</w:t>
            </w:r>
          </w:p>
        </w:tc>
        <w:tc>
          <w:tcPr>
            <w:tcW w:w="993" w:type="dxa"/>
            <w:tcBorders>
              <w:top w:val="single" w:sz="4" w:space="0" w:color="auto"/>
              <w:left w:val="single" w:sz="4" w:space="0" w:color="auto"/>
              <w:right w:val="single" w:sz="4" w:space="0" w:color="auto"/>
            </w:tcBorders>
          </w:tcPr>
          <w:p w:rsidR="00020A2D" w:rsidRDefault="00020A2D" w:rsidP="0035762F">
            <w:pPr>
              <w:jc w:val="center"/>
              <w:rPr>
                <w:rFonts w:ascii="Times New Roman" w:hAnsi="Times New Roman" w:cs="Times New Roman"/>
                <w:lang w:val="ru-RU"/>
              </w:rPr>
            </w:pPr>
            <w:r>
              <w:rPr>
                <w:rFonts w:ascii="Times New Roman" w:hAnsi="Times New Roman" w:cs="Times New Roman"/>
                <w:lang w:val="ru-RU"/>
              </w:rPr>
              <w:t>5,00</w:t>
            </w:r>
          </w:p>
        </w:tc>
      </w:tr>
      <w:tr w:rsidR="00020A2D" w:rsidRPr="00C21239" w:rsidTr="00640FCB">
        <w:trPr>
          <w:trHeight w:val="607"/>
        </w:trPr>
        <w:tc>
          <w:tcPr>
            <w:tcW w:w="489" w:type="dxa"/>
            <w:vMerge/>
            <w:tcBorders>
              <w:left w:val="single" w:sz="4" w:space="0" w:color="auto"/>
              <w:right w:val="single" w:sz="4" w:space="0" w:color="auto"/>
            </w:tcBorders>
          </w:tcPr>
          <w:p w:rsidR="00020A2D" w:rsidRPr="00C21239" w:rsidRDefault="00020A2D"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020A2D" w:rsidRPr="00C21239" w:rsidRDefault="00020A2D" w:rsidP="00640FCB">
            <w:pPr>
              <w:jc w:val="both"/>
              <w:rPr>
                <w:rFonts w:ascii="Times New Roman" w:hAnsi="Times New Roman" w:cs="Times New Roman"/>
              </w:rPr>
            </w:pPr>
          </w:p>
        </w:tc>
        <w:tc>
          <w:tcPr>
            <w:tcW w:w="567"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vAlign w:val="center"/>
          </w:tcPr>
          <w:p w:rsidR="00020A2D" w:rsidRPr="00C21239" w:rsidRDefault="00020A2D"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22280</w:t>
            </w:r>
          </w:p>
        </w:tc>
        <w:tc>
          <w:tcPr>
            <w:tcW w:w="1559" w:type="dxa"/>
            <w:vMerge w:val="restart"/>
            <w:tcBorders>
              <w:top w:val="single" w:sz="4" w:space="0" w:color="auto"/>
              <w:left w:val="single" w:sz="4" w:space="0" w:color="auto"/>
              <w:right w:val="single" w:sz="4" w:space="0" w:color="auto"/>
            </w:tcBorders>
          </w:tcPr>
          <w:p w:rsidR="00020A2D" w:rsidRPr="00C21239" w:rsidRDefault="00020A2D" w:rsidP="00640FCB">
            <w:pPr>
              <w:autoSpaceDE w:val="0"/>
              <w:autoSpaceDN w:val="0"/>
              <w:adjustRightInd w:val="0"/>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tc>
        <w:tc>
          <w:tcPr>
            <w:tcW w:w="567" w:type="dxa"/>
            <w:tcBorders>
              <w:top w:val="single" w:sz="4" w:space="0" w:color="auto"/>
              <w:left w:val="single" w:sz="4" w:space="0" w:color="auto"/>
              <w:right w:val="single" w:sz="4" w:space="0" w:color="auto"/>
            </w:tcBorders>
            <w:vAlign w:val="center"/>
          </w:tcPr>
          <w:p w:rsidR="00020A2D" w:rsidRPr="00C21239" w:rsidRDefault="00020A2D" w:rsidP="00640FCB">
            <w:pPr>
              <w:suppressAutoHyphens/>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spacing w:val="-2"/>
                <w:lang w:val="ru-RU"/>
              </w:rPr>
              <w:t>4092,17</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lang w:val="ru-RU"/>
              </w:rPr>
            </w:pPr>
            <w:r>
              <w:rPr>
                <w:rFonts w:ascii="Times New Roman" w:hAnsi="Times New Roman" w:cs="Times New Roman"/>
                <w:lang w:val="ru-RU"/>
              </w:rPr>
              <w:t>482,64</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lang w:val="ru-RU"/>
              </w:rPr>
              <w:t>765,42</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lang w:val="ru-RU"/>
              </w:rPr>
              <w:t>856,61</w:t>
            </w:r>
          </w:p>
        </w:tc>
        <w:tc>
          <w:tcPr>
            <w:tcW w:w="1134"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spacing w:val="-2"/>
                <w:lang w:val="ru-RU"/>
              </w:rPr>
            </w:pPr>
            <w:r>
              <w:rPr>
                <w:rFonts w:ascii="Times New Roman" w:hAnsi="Times New Roman" w:cs="Times New Roman"/>
                <w:spacing w:val="-2"/>
                <w:lang w:val="ru-RU"/>
              </w:rPr>
              <w:t>652,50</w:t>
            </w:r>
          </w:p>
        </w:tc>
        <w:tc>
          <w:tcPr>
            <w:tcW w:w="993" w:type="dxa"/>
            <w:tcBorders>
              <w:top w:val="single" w:sz="4" w:space="0" w:color="auto"/>
              <w:left w:val="single" w:sz="4" w:space="0" w:color="auto"/>
              <w:right w:val="single" w:sz="4" w:space="0" w:color="auto"/>
            </w:tcBorders>
            <w:vAlign w:val="center"/>
          </w:tcPr>
          <w:p w:rsidR="00020A2D" w:rsidRPr="00C21239" w:rsidRDefault="00020A2D" w:rsidP="0035762F">
            <w:pPr>
              <w:jc w:val="center"/>
              <w:rPr>
                <w:rFonts w:ascii="Times New Roman" w:hAnsi="Times New Roman" w:cs="Times New Roman"/>
                <w:lang w:val="ru-RU"/>
              </w:rPr>
            </w:pPr>
            <w:r>
              <w:rPr>
                <w:rFonts w:ascii="Times New Roman" w:hAnsi="Times New Roman" w:cs="Times New Roman"/>
                <w:lang w:val="ru-RU"/>
              </w:rPr>
              <w:t>662,50</w:t>
            </w:r>
          </w:p>
        </w:tc>
        <w:tc>
          <w:tcPr>
            <w:tcW w:w="993" w:type="dxa"/>
            <w:tcBorders>
              <w:top w:val="single" w:sz="4" w:space="0" w:color="auto"/>
              <w:left w:val="single" w:sz="4" w:space="0" w:color="auto"/>
              <w:right w:val="single" w:sz="4" w:space="0" w:color="auto"/>
            </w:tcBorders>
          </w:tcPr>
          <w:p w:rsidR="00020A2D" w:rsidRDefault="00020A2D" w:rsidP="0035762F">
            <w:pPr>
              <w:jc w:val="center"/>
              <w:rPr>
                <w:rFonts w:ascii="Times New Roman" w:hAnsi="Times New Roman" w:cs="Times New Roman"/>
                <w:lang w:val="ru-RU"/>
              </w:rPr>
            </w:pPr>
            <w:r>
              <w:rPr>
                <w:rFonts w:ascii="Times New Roman" w:hAnsi="Times New Roman" w:cs="Times New Roman"/>
                <w:lang w:val="ru-RU"/>
              </w:rPr>
              <w:t>672,50</w:t>
            </w:r>
          </w:p>
        </w:tc>
      </w:tr>
      <w:tr w:rsidR="00640FCB" w:rsidRPr="00C21239" w:rsidTr="00640FCB">
        <w:trPr>
          <w:trHeight w:val="607"/>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jc w:val="both"/>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77245</w:t>
            </w:r>
          </w:p>
        </w:tc>
        <w:tc>
          <w:tcPr>
            <w:tcW w:w="1559" w:type="dxa"/>
            <w:vMerge/>
            <w:tcBorders>
              <w:left w:val="single" w:sz="4" w:space="0" w:color="auto"/>
              <w:right w:val="single" w:sz="4" w:space="0" w:color="auto"/>
            </w:tcBorders>
          </w:tcPr>
          <w:p w:rsidR="00640FCB" w:rsidRPr="00C21239" w:rsidRDefault="00640FCB" w:rsidP="00640FCB">
            <w:pPr>
              <w:autoSpaceDE w:val="0"/>
              <w:autoSpaceDN w:val="0"/>
              <w:adjustRightInd w:val="0"/>
              <w:rPr>
                <w:rFonts w:ascii="Times New Roman" w:hAnsi="Times New Roman" w:cs="Times New Roman"/>
              </w:rPr>
            </w:pPr>
          </w:p>
        </w:tc>
        <w:tc>
          <w:tcPr>
            <w:tcW w:w="567" w:type="dxa"/>
            <w:tcBorders>
              <w:top w:val="single" w:sz="4" w:space="0" w:color="auto"/>
              <w:left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КБ</w:t>
            </w:r>
          </w:p>
        </w:tc>
        <w:tc>
          <w:tcPr>
            <w:tcW w:w="1276" w:type="dxa"/>
            <w:tcBorders>
              <w:top w:val="single" w:sz="4" w:space="0" w:color="auto"/>
              <w:left w:val="single" w:sz="4" w:space="0" w:color="auto"/>
              <w:right w:val="single" w:sz="4" w:space="0" w:color="auto"/>
            </w:tcBorders>
            <w:vAlign w:val="center"/>
          </w:tcPr>
          <w:p w:rsidR="00640FCB" w:rsidRPr="00C47460"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993" w:type="dxa"/>
            <w:tcBorders>
              <w:top w:val="single" w:sz="4" w:space="0" w:color="auto"/>
              <w:left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right w:val="single" w:sz="4" w:space="0" w:color="auto"/>
            </w:tcBorders>
          </w:tcPr>
          <w:p w:rsidR="00640FCB"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443"/>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jc w:val="both"/>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640FCB" w:rsidRPr="00C21239" w:rsidRDefault="00640FCB" w:rsidP="00640FCB">
            <w:pPr>
              <w:autoSpaceDE w:val="0"/>
              <w:autoSpaceDN w:val="0"/>
              <w:adjustRightInd w:val="0"/>
              <w:rPr>
                <w:rFonts w:ascii="Times New Roman" w:hAnsi="Times New Roman" w:cs="Times New Roman"/>
              </w:rPr>
            </w:pPr>
            <w:r w:rsidRPr="00C21239">
              <w:rPr>
                <w:rFonts w:ascii="Times New Roman" w:hAnsi="Times New Roman" w:cs="Times New Roman"/>
              </w:rPr>
              <w:t>ВИ</w:t>
            </w:r>
          </w:p>
        </w:tc>
        <w:tc>
          <w:tcPr>
            <w:tcW w:w="567" w:type="dxa"/>
            <w:tcBorders>
              <w:top w:val="single" w:sz="4" w:space="0" w:color="auto"/>
              <w:left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rPr>
            </w:pPr>
          </w:p>
        </w:tc>
        <w:tc>
          <w:tcPr>
            <w:tcW w:w="1276" w:type="dxa"/>
            <w:tcBorders>
              <w:top w:val="single" w:sz="4" w:space="0" w:color="auto"/>
              <w:left w:val="single" w:sz="4" w:space="0" w:color="auto"/>
              <w:right w:val="single" w:sz="4" w:space="0" w:color="auto"/>
            </w:tcBorders>
          </w:tcPr>
          <w:p w:rsidR="00640FCB" w:rsidRPr="00C21239"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1134" w:type="dxa"/>
            <w:tcBorders>
              <w:top w:val="single" w:sz="4" w:space="0" w:color="auto"/>
              <w:left w:val="single" w:sz="4" w:space="0" w:color="auto"/>
              <w:right w:val="single" w:sz="4" w:space="0" w:color="auto"/>
            </w:tcBorders>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right w:val="single" w:sz="4" w:space="0" w:color="auto"/>
            </w:tcBorders>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993" w:type="dxa"/>
            <w:tcBorders>
              <w:top w:val="single" w:sz="4" w:space="0" w:color="auto"/>
              <w:left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right w:val="single" w:sz="4" w:space="0" w:color="auto"/>
            </w:tcBorders>
          </w:tcPr>
          <w:p w:rsidR="00640FCB"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3.1.1.</w:t>
            </w:r>
          </w:p>
        </w:tc>
        <w:tc>
          <w:tcPr>
            <w:tcW w:w="2126" w:type="dxa"/>
            <w:vMerge w:val="restart"/>
            <w:tcBorders>
              <w:left w:val="single" w:sz="4" w:space="0" w:color="auto"/>
              <w:right w:val="single" w:sz="4" w:space="0" w:color="auto"/>
            </w:tcBorders>
          </w:tcPr>
          <w:p w:rsidR="00640FCB" w:rsidRPr="00C21239" w:rsidRDefault="00640FCB" w:rsidP="00640FCB">
            <w:pPr>
              <w:widowControl w:val="0"/>
              <w:suppressAutoHyphens/>
              <w:autoSpaceDE w:val="0"/>
              <w:autoSpaceDN w:val="0"/>
              <w:adjustRightInd w:val="0"/>
              <w:jc w:val="both"/>
              <w:rPr>
                <w:rFonts w:ascii="Times New Roman" w:hAnsi="Times New Roman" w:cs="Times New Roman"/>
                <w:lang w:val="ru-RU"/>
              </w:rPr>
            </w:pPr>
            <w:r w:rsidRPr="00C21239">
              <w:rPr>
                <w:rFonts w:ascii="Times New Roman" w:hAnsi="Times New Roman" w:cs="Times New Roman"/>
                <w:lang w:val="ru-RU"/>
              </w:rPr>
              <w:t xml:space="preserve">Содержание водопроводных и газовых сетей </w:t>
            </w: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Всего по мероприятию</w:t>
            </w:r>
          </w:p>
          <w:p w:rsidR="00640FCB" w:rsidRPr="00C21239" w:rsidRDefault="00640FCB" w:rsidP="00640FCB">
            <w:pPr>
              <w:suppressAutoHyphens/>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 xml:space="preserve">  в том числе: </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4284,60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576,31</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841,41</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864,38</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657,50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667,50</w:t>
            </w:r>
          </w:p>
        </w:tc>
        <w:tc>
          <w:tcPr>
            <w:tcW w:w="993" w:type="dxa"/>
            <w:tcBorders>
              <w:top w:val="single" w:sz="4" w:space="0" w:color="auto"/>
              <w:left w:val="single" w:sz="4" w:space="0" w:color="auto"/>
              <w:bottom w:val="single" w:sz="4" w:space="0" w:color="auto"/>
              <w:right w:val="single" w:sz="4" w:space="0" w:color="auto"/>
            </w:tcBorders>
          </w:tcPr>
          <w:p w:rsidR="00640FCB"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677,50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07</w:t>
            </w:r>
          </w:p>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5"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1</w:t>
            </w:r>
          </w:p>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01</w:t>
            </w:r>
          </w:p>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850"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r w:rsidRPr="00C21239">
              <w:rPr>
                <w:rFonts w:ascii="Times New Roman" w:hAnsi="Times New Roman" w:cs="Times New Roman"/>
              </w:rPr>
              <w:t>22280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АСГО</w:t>
            </w:r>
          </w:p>
          <w:p w:rsidR="00640FCB" w:rsidRPr="00C21239" w:rsidRDefault="00640FCB" w:rsidP="00640FCB">
            <w:pPr>
              <w:suppressAutoHyphens/>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spacing w:val="-2"/>
                <w:lang w:val="ru-RU"/>
              </w:rPr>
            </w:pPr>
            <w:r>
              <w:rPr>
                <w:rFonts w:ascii="Times New Roman" w:hAnsi="Times New Roman" w:cs="Times New Roman"/>
                <w:spacing w:val="-2"/>
                <w:lang w:val="ru-RU"/>
              </w:rPr>
              <w:t>192,43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93,67</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lang w:val="ru-RU"/>
              </w:rPr>
            </w:pPr>
            <w:r>
              <w:rPr>
                <w:rFonts w:ascii="Times New Roman" w:hAnsi="Times New Roman" w:cs="Times New Roman"/>
                <w:lang w:val="ru-RU"/>
              </w:rPr>
              <w:t>75,99</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EC5471" w:rsidRDefault="00640FCB" w:rsidP="00640FCB">
            <w:pPr>
              <w:jc w:val="center"/>
              <w:rPr>
                <w:rFonts w:ascii="Times New Roman" w:hAnsi="Times New Roman" w:cs="Times New Roman"/>
                <w:spacing w:val="-2"/>
                <w:lang w:val="ru-RU"/>
              </w:rPr>
            </w:pPr>
            <w:r>
              <w:rPr>
                <w:rFonts w:ascii="Times New Roman" w:hAnsi="Times New Roman" w:cs="Times New Roman"/>
                <w:lang w:val="ru-RU"/>
              </w:rPr>
              <w:t>7,77</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096B" w:rsidRDefault="00640FCB" w:rsidP="00640FCB">
            <w:pPr>
              <w:jc w:val="center"/>
              <w:rPr>
                <w:rFonts w:ascii="Times New Roman" w:hAnsi="Times New Roman" w:cs="Times New Roman"/>
                <w:spacing w:val="-2"/>
                <w:lang w:val="ru-RU"/>
              </w:rPr>
            </w:pPr>
            <w:r>
              <w:rPr>
                <w:rFonts w:ascii="Times New Roman" w:hAnsi="Times New Roman" w:cs="Times New Roman"/>
                <w:lang w:val="ru-RU"/>
              </w:rPr>
              <w:t>5,00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lang w:val="ru-RU"/>
              </w:rPr>
            </w:pPr>
            <w:r>
              <w:rPr>
                <w:rFonts w:ascii="Times New Roman" w:hAnsi="Times New Roman" w:cs="Times New Roman"/>
                <w:lang w:val="ru-RU"/>
              </w:rPr>
              <w:t>5,00</w:t>
            </w:r>
          </w:p>
        </w:tc>
        <w:tc>
          <w:tcPr>
            <w:tcW w:w="993" w:type="dxa"/>
            <w:tcBorders>
              <w:top w:val="single" w:sz="4" w:space="0" w:color="auto"/>
              <w:left w:val="single" w:sz="4" w:space="0" w:color="auto"/>
              <w:bottom w:val="single" w:sz="4" w:space="0" w:color="auto"/>
              <w:right w:val="single" w:sz="4" w:space="0" w:color="auto"/>
            </w:tcBorders>
          </w:tcPr>
          <w:p w:rsidR="00640FCB" w:rsidRDefault="00020A2D" w:rsidP="00640FCB">
            <w:pPr>
              <w:jc w:val="center"/>
              <w:rPr>
                <w:rFonts w:ascii="Times New Roman" w:hAnsi="Times New Roman" w:cs="Times New Roman"/>
                <w:lang w:val="ru-RU"/>
              </w:rPr>
            </w:pPr>
            <w:r>
              <w:rPr>
                <w:rFonts w:ascii="Times New Roman" w:hAnsi="Times New Roman" w:cs="Times New Roman"/>
                <w:lang w:val="ru-RU"/>
              </w:rPr>
              <w:t>5,00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
          <w:p w:rsidR="00640FCB" w:rsidRPr="00C21239" w:rsidRDefault="00640FCB" w:rsidP="00640FCB">
            <w:pPr>
              <w:suppressAutoHyphens/>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х. </w:t>
            </w:r>
            <w:proofErr w:type="spellStart"/>
            <w:r w:rsidRPr="00C21239">
              <w:rPr>
                <w:rFonts w:ascii="Times New Roman" w:hAnsi="Times New Roman" w:cs="Times New Roman"/>
              </w:rPr>
              <w:t>Восточный</w:t>
            </w:r>
            <w:proofErr w:type="spellEnd"/>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640FCB" w:rsidRPr="003E4A5C"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020A2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ind w:left="-108"/>
              <w:rPr>
                <w:rFonts w:ascii="Times New Roman" w:hAnsi="Times New Roman" w:cs="Times New Roman"/>
              </w:rPr>
            </w:pPr>
            <w:r w:rsidRPr="00C21239">
              <w:rPr>
                <w:rFonts w:ascii="Times New Roman" w:hAnsi="Times New Roman" w:cs="Times New Roman"/>
              </w:rPr>
              <w:t xml:space="preserve">ТО с. </w:t>
            </w:r>
            <w:proofErr w:type="spellStart"/>
            <w:r w:rsidRPr="00C21239">
              <w:rPr>
                <w:rFonts w:ascii="Times New Roman" w:hAnsi="Times New Roman" w:cs="Times New Roman"/>
              </w:rPr>
              <w:t>Правокумское</w:t>
            </w:r>
            <w:proofErr w:type="spellEnd"/>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640FCB" w:rsidRPr="003E4A5C"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020A2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с. </w:t>
            </w:r>
            <w:proofErr w:type="spellStart"/>
            <w:r w:rsidRPr="00C21239">
              <w:rPr>
                <w:rFonts w:ascii="Times New Roman" w:hAnsi="Times New Roman" w:cs="Times New Roman"/>
              </w:rPr>
              <w:t>Нины</w:t>
            </w:r>
            <w:proofErr w:type="spellEnd"/>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lang w:val="ru-RU"/>
              </w:rPr>
            </w:pPr>
            <w:r>
              <w:rPr>
                <w:rFonts w:ascii="Times New Roman" w:hAnsi="Times New Roman" w:cs="Times New Roman"/>
                <w:lang w:val="ru-RU"/>
              </w:rPr>
              <w:t>13,42</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2,1</w:t>
            </w:r>
            <w:r w:rsidRPr="00C21239">
              <w:rPr>
                <w:rFonts w:ascii="Times New Roman" w:hAnsi="Times New Roman" w:cs="Times New Roman"/>
                <w:lang w:val="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1,77</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lang w:val="ru-RU"/>
              </w:rPr>
            </w:pPr>
            <w:r>
              <w:rPr>
                <w:rFonts w:ascii="Times New Roman" w:hAnsi="Times New Roman" w:cs="Times New Roman"/>
                <w:lang w:val="ru-RU"/>
              </w:rPr>
              <w:t>2,02</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2,50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2,50</w:t>
            </w:r>
          </w:p>
        </w:tc>
        <w:tc>
          <w:tcPr>
            <w:tcW w:w="993" w:type="dxa"/>
            <w:tcBorders>
              <w:top w:val="single" w:sz="4" w:space="0" w:color="auto"/>
              <w:left w:val="single" w:sz="4" w:space="0" w:color="auto"/>
              <w:bottom w:val="single" w:sz="4" w:space="0" w:color="auto"/>
              <w:right w:val="single" w:sz="4" w:space="0" w:color="auto"/>
            </w:tcBorders>
          </w:tcPr>
          <w:p w:rsidR="00640FCB" w:rsidRDefault="00020A2D" w:rsidP="00640FCB">
            <w:pPr>
              <w:jc w:val="center"/>
              <w:rPr>
                <w:rFonts w:ascii="Times New Roman" w:hAnsi="Times New Roman" w:cs="Times New Roman"/>
                <w:lang w:val="ru-RU"/>
              </w:rPr>
            </w:pPr>
            <w:r>
              <w:rPr>
                <w:rFonts w:ascii="Times New Roman" w:hAnsi="Times New Roman" w:cs="Times New Roman"/>
                <w:lang w:val="ru-RU"/>
              </w:rPr>
              <w:t>2,50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1559" w:type="dxa"/>
            <w:vMerge w:val="restart"/>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с. </w:t>
            </w:r>
            <w:proofErr w:type="spellStart"/>
            <w:r w:rsidRPr="00C21239">
              <w:rPr>
                <w:rFonts w:ascii="Times New Roman" w:hAnsi="Times New Roman" w:cs="Times New Roman"/>
              </w:rPr>
              <w:t>Отказное</w:t>
            </w:r>
            <w:proofErr w:type="spellEnd"/>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lang w:val="ru-RU"/>
              </w:rPr>
            </w:pPr>
            <w:r>
              <w:rPr>
                <w:rFonts w:ascii="Times New Roman" w:hAnsi="Times New Roman" w:cs="Times New Roman"/>
                <w:lang w:val="ru-RU"/>
              </w:rPr>
              <w:t>1391,00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307,03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294,54</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219,43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lang w:val="ru-RU"/>
              </w:rPr>
            </w:pPr>
            <w:r>
              <w:rPr>
                <w:rFonts w:ascii="Times New Roman" w:hAnsi="Times New Roman" w:cs="Times New Roman"/>
                <w:lang w:val="ru-RU"/>
              </w:rPr>
              <w:t>190,00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lang w:val="ru-RU"/>
              </w:rPr>
            </w:pPr>
            <w:r>
              <w:rPr>
                <w:rFonts w:ascii="Times New Roman" w:hAnsi="Times New Roman" w:cs="Times New Roman"/>
                <w:lang w:val="ru-RU"/>
              </w:rPr>
              <w:t>190,00</w:t>
            </w:r>
          </w:p>
        </w:tc>
        <w:tc>
          <w:tcPr>
            <w:tcW w:w="993" w:type="dxa"/>
            <w:tcBorders>
              <w:top w:val="single" w:sz="4" w:space="0" w:color="auto"/>
              <w:left w:val="single" w:sz="4" w:space="0" w:color="auto"/>
              <w:bottom w:val="single" w:sz="4" w:space="0" w:color="auto"/>
              <w:right w:val="single" w:sz="4" w:space="0" w:color="auto"/>
            </w:tcBorders>
          </w:tcPr>
          <w:p w:rsidR="00640FCB" w:rsidRDefault="00020A2D" w:rsidP="00640FCB">
            <w:pPr>
              <w:jc w:val="center"/>
              <w:rPr>
                <w:rFonts w:ascii="Times New Roman" w:hAnsi="Times New Roman" w:cs="Times New Roman"/>
                <w:lang w:val="ru-RU"/>
              </w:rPr>
            </w:pPr>
            <w:r>
              <w:rPr>
                <w:rFonts w:ascii="Times New Roman" w:hAnsi="Times New Roman" w:cs="Times New Roman"/>
                <w:lang w:val="ru-RU"/>
              </w:rPr>
              <w:t>190,00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1559"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ind w:hanging="108"/>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lang w:val="ru-RU"/>
              </w:rPr>
            </w:pPr>
            <w:r w:rsidRPr="00C21239">
              <w:rPr>
                <w:rFonts w:ascii="Times New Roman" w:hAnsi="Times New Roman" w:cs="Times New Roman"/>
                <w:spacing w:val="-2"/>
                <w:lang w:val="ru-RU"/>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1559" w:type="dxa"/>
            <w:vMerge w:val="restart"/>
            <w:tcBorders>
              <w:top w:val="single" w:sz="4" w:space="0" w:color="auto"/>
              <w:left w:val="single" w:sz="4" w:space="0" w:color="auto"/>
              <w:right w:val="single" w:sz="4" w:space="0" w:color="auto"/>
            </w:tcBorders>
          </w:tcPr>
          <w:p w:rsidR="00640FCB" w:rsidRPr="00C21239" w:rsidRDefault="00640FCB" w:rsidP="00640FCB">
            <w:pPr>
              <w:suppressAutoHyphens/>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 xml:space="preserve">ТО </w:t>
            </w:r>
          </w:p>
          <w:p w:rsidR="00640FCB" w:rsidRPr="00C21239" w:rsidRDefault="00640FCB" w:rsidP="00640FCB">
            <w:pPr>
              <w:suppressAutoHyphens/>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 xml:space="preserve">с. </w:t>
            </w:r>
            <w:proofErr w:type="spellStart"/>
            <w:r w:rsidRPr="00C21239">
              <w:rPr>
                <w:rFonts w:ascii="Times New Roman" w:hAnsi="Times New Roman" w:cs="Times New Roman"/>
                <w:lang w:val="ru-RU"/>
              </w:rPr>
              <w:t>Солдато</w:t>
            </w:r>
            <w:proofErr w:type="spellEnd"/>
            <w:r w:rsidRPr="00C21239">
              <w:rPr>
                <w:rFonts w:ascii="Times New Roman" w:hAnsi="Times New Roman" w:cs="Times New Roman"/>
                <w:lang w:val="ru-RU"/>
              </w:rPr>
              <w:t>-</w:t>
            </w:r>
          </w:p>
          <w:p w:rsidR="00640FCB" w:rsidRPr="00C21239" w:rsidRDefault="00640FCB" w:rsidP="00640FCB">
            <w:pPr>
              <w:suppressAutoHyphens/>
              <w:autoSpaceDE w:val="0"/>
              <w:autoSpaceDN w:val="0"/>
              <w:adjustRightInd w:val="0"/>
              <w:ind w:right="-74" w:hanging="108"/>
              <w:rPr>
                <w:rFonts w:ascii="Times New Roman" w:hAnsi="Times New Roman" w:cs="Times New Roman"/>
                <w:lang w:val="ru-RU"/>
              </w:rPr>
            </w:pPr>
            <w:r w:rsidRPr="00C21239">
              <w:rPr>
                <w:rFonts w:ascii="Times New Roman" w:hAnsi="Times New Roman" w:cs="Times New Roman"/>
                <w:lang w:val="ru-RU"/>
              </w:rPr>
              <w:t>Александровское</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020A2D" w:rsidP="00640FCB">
            <w:pPr>
              <w:jc w:val="center"/>
              <w:rPr>
                <w:rFonts w:ascii="Times New Roman" w:hAnsi="Times New Roman" w:cs="Times New Roman"/>
                <w:lang w:val="ru-RU"/>
              </w:rPr>
            </w:pPr>
            <w:r>
              <w:rPr>
                <w:rFonts w:ascii="Times New Roman" w:hAnsi="Times New Roman" w:cs="Times New Roman"/>
                <w:lang w:val="ru-RU"/>
              </w:rPr>
              <w:t>2687,75</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173,48</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lang w:val="ru-RU"/>
              </w:rPr>
            </w:pPr>
            <w:r>
              <w:rPr>
                <w:rFonts w:ascii="Times New Roman" w:hAnsi="Times New Roman" w:cs="Times New Roman"/>
                <w:lang w:val="ru-RU"/>
              </w:rPr>
              <w:t>469,11</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lang w:val="ru-RU"/>
              </w:rPr>
            </w:pPr>
            <w:r>
              <w:rPr>
                <w:rFonts w:ascii="Times New Roman" w:hAnsi="Times New Roman" w:cs="Times New Roman"/>
                <w:lang w:val="ru-RU"/>
              </w:rPr>
              <w:t>635,16</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E4A5C" w:rsidRDefault="00EF4CBA" w:rsidP="00640FCB">
            <w:pPr>
              <w:jc w:val="center"/>
              <w:rPr>
                <w:rFonts w:ascii="Times New Roman" w:hAnsi="Times New Roman" w:cs="Times New Roman"/>
                <w:lang w:val="ru-RU"/>
              </w:rPr>
            </w:pPr>
            <w:r>
              <w:rPr>
                <w:rFonts w:ascii="Times New Roman" w:hAnsi="Times New Roman" w:cs="Times New Roman"/>
                <w:lang w:val="ru-RU"/>
              </w:rPr>
              <w:t>460,00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3E4A5C" w:rsidRDefault="00EF4CBA" w:rsidP="00640FCB">
            <w:pPr>
              <w:jc w:val="center"/>
              <w:rPr>
                <w:rFonts w:ascii="Times New Roman" w:hAnsi="Times New Roman" w:cs="Times New Roman"/>
                <w:lang w:val="ru-RU"/>
              </w:rPr>
            </w:pPr>
            <w:r>
              <w:rPr>
                <w:rFonts w:ascii="Times New Roman" w:hAnsi="Times New Roman" w:cs="Times New Roman"/>
                <w:lang w:val="ru-RU"/>
              </w:rPr>
              <w:t>470,00</w:t>
            </w:r>
          </w:p>
        </w:tc>
        <w:tc>
          <w:tcPr>
            <w:tcW w:w="993" w:type="dxa"/>
            <w:tcBorders>
              <w:top w:val="single" w:sz="4" w:space="0" w:color="auto"/>
              <w:left w:val="single" w:sz="4" w:space="0" w:color="auto"/>
              <w:bottom w:val="single" w:sz="4" w:space="0" w:color="auto"/>
              <w:right w:val="single" w:sz="4" w:space="0" w:color="auto"/>
            </w:tcBorders>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480,00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rPr>
            </w:pPr>
          </w:p>
        </w:tc>
        <w:tc>
          <w:tcPr>
            <w:tcW w:w="1559" w:type="dxa"/>
            <w:vMerge/>
            <w:tcBorders>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ind w:hanging="108"/>
              <w:rPr>
                <w:rFonts w:ascii="Times New Roman" w:hAnsi="Times New Roman" w:cs="Times New Roman"/>
                <w:lang w:val="ru-RU"/>
              </w:rPr>
            </w:pP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lang w:val="ru-RU"/>
              </w:rPr>
            </w:pPr>
            <w:r w:rsidRPr="00C21239">
              <w:rPr>
                <w:rFonts w:ascii="Times New Roman" w:hAnsi="Times New Roman" w:cs="Times New Roman"/>
                <w:spacing w:val="-2"/>
                <w:lang w:val="ru-RU"/>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rPr>
            </w:pPr>
            <w:r w:rsidRPr="003E4A5C">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rPr>
            </w:pPr>
            <w:r w:rsidRPr="003E4A5C">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640FCB" w:rsidRPr="00EF4CBA" w:rsidRDefault="00EF4CBA"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22290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ind w:left="-108"/>
              <w:rPr>
                <w:rFonts w:ascii="Times New Roman" w:hAnsi="Times New Roman" w:cs="Times New Roman"/>
              </w:rPr>
            </w:pPr>
            <w:r w:rsidRPr="00C21239">
              <w:rPr>
                <w:rFonts w:ascii="Times New Roman" w:hAnsi="Times New Roman" w:cs="Times New Roman"/>
              </w:rPr>
              <w:t xml:space="preserve">ТО </w:t>
            </w:r>
          </w:p>
          <w:p w:rsidR="00640FCB" w:rsidRPr="00C21239" w:rsidRDefault="00640FCB" w:rsidP="00640FCB">
            <w:pPr>
              <w:suppressAutoHyphens/>
              <w:autoSpaceDE w:val="0"/>
              <w:autoSpaceDN w:val="0"/>
              <w:adjustRightInd w:val="0"/>
              <w:ind w:left="-108"/>
              <w:rPr>
                <w:rFonts w:ascii="Times New Roman" w:hAnsi="Times New Roman" w:cs="Times New Roman"/>
              </w:rPr>
            </w:pPr>
            <w:r w:rsidRPr="00C21239">
              <w:rPr>
                <w:rFonts w:ascii="Times New Roman" w:hAnsi="Times New Roman" w:cs="Times New Roman"/>
              </w:rPr>
              <w:t xml:space="preserve">с. Г. </w:t>
            </w:r>
            <w:proofErr w:type="spellStart"/>
            <w:r w:rsidRPr="00C21239">
              <w:rPr>
                <w:rFonts w:ascii="Times New Roman" w:hAnsi="Times New Roman" w:cs="Times New Roman"/>
              </w:rPr>
              <w:t>Балка</w:t>
            </w:r>
            <w:proofErr w:type="spellEnd"/>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B150BF" w:rsidRDefault="00640FCB" w:rsidP="00640FCB">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rPr>
            </w:pPr>
            <w:r w:rsidRPr="003E4A5C">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rPr>
            </w:pPr>
            <w:r w:rsidRPr="003E4A5C">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640FCB" w:rsidRPr="00EF4CBA" w:rsidRDefault="00EF4CBA"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38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napToGrid w:val="0"/>
              <w:ind w:right="-156"/>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ind w:left="-108"/>
              <w:rPr>
                <w:rFonts w:ascii="Times New Roman" w:hAnsi="Times New Roman" w:cs="Times New Roman"/>
              </w:rPr>
            </w:pPr>
            <w:r w:rsidRPr="00C21239">
              <w:rPr>
                <w:rFonts w:ascii="Times New Roman" w:hAnsi="Times New Roman" w:cs="Times New Roman"/>
              </w:rPr>
              <w:t>ВИ</w:t>
            </w: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rPr>
            </w:pPr>
            <w:r w:rsidRPr="003E4A5C">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rPr>
            </w:pPr>
            <w:r w:rsidRPr="003E4A5C">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40FCB" w:rsidRPr="00EF4CBA" w:rsidRDefault="00EF4CBA"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3.1.2.</w:t>
            </w:r>
          </w:p>
        </w:tc>
        <w:tc>
          <w:tcPr>
            <w:tcW w:w="2126" w:type="dxa"/>
            <w:vMerge w:val="restart"/>
            <w:tcBorders>
              <w:left w:val="single" w:sz="4" w:space="0" w:color="auto"/>
              <w:right w:val="single" w:sz="4" w:space="0" w:color="auto"/>
            </w:tcBorders>
          </w:tcPr>
          <w:p w:rsidR="00640FCB" w:rsidRPr="00C21239" w:rsidRDefault="00640FCB" w:rsidP="00640FCB">
            <w:pPr>
              <w:suppressAutoHyphens/>
              <w:jc w:val="both"/>
              <w:rPr>
                <w:rFonts w:ascii="Times New Roman" w:hAnsi="Times New Roman" w:cs="Times New Roman"/>
                <w:spacing w:val="-2"/>
              </w:rPr>
            </w:pPr>
            <w:proofErr w:type="spellStart"/>
            <w:r w:rsidRPr="00C21239">
              <w:rPr>
                <w:rFonts w:ascii="Times New Roman" w:hAnsi="Times New Roman" w:cs="Times New Roman"/>
              </w:rPr>
              <w:t>Ремонткотельных</w:t>
            </w:r>
            <w:proofErr w:type="spellEnd"/>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640FCB" w:rsidRPr="00C21239" w:rsidRDefault="00640FCB" w:rsidP="00640FCB">
            <w:pPr>
              <w:suppressAutoHyphens/>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lastRenderedPageBreak/>
              <w:t xml:space="preserve">в том числе: </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B150BF"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rPr>
            </w:pPr>
            <w:r w:rsidRPr="003E4A5C">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3E4A5C" w:rsidRDefault="00640FCB" w:rsidP="00640FCB">
            <w:pPr>
              <w:jc w:val="center"/>
              <w:rPr>
                <w:rFonts w:ascii="Times New Roman" w:hAnsi="Times New Roman" w:cs="Times New Roman"/>
              </w:rPr>
            </w:pPr>
            <w:r w:rsidRPr="003E4A5C">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40FCB" w:rsidRPr="00F02096" w:rsidRDefault="00F02096"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ind w:left="-108"/>
              <w:rPr>
                <w:rFonts w:ascii="Times New Roman" w:hAnsi="Times New Roman" w:cs="Times New Roman"/>
              </w:rPr>
            </w:pPr>
            <w:r w:rsidRPr="00C21239">
              <w:rPr>
                <w:rFonts w:ascii="Times New Roman" w:hAnsi="Times New Roman" w:cs="Times New Roman"/>
              </w:rPr>
              <w:t>ВИ</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47460"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40FCB" w:rsidRPr="00F02096" w:rsidRDefault="00F02096"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3.1.3.</w:t>
            </w:r>
          </w:p>
        </w:tc>
        <w:tc>
          <w:tcPr>
            <w:tcW w:w="21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jc w:val="both"/>
              <w:rPr>
                <w:rFonts w:ascii="Times New Roman" w:hAnsi="Times New Roman" w:cs="Times New Roman"/>
                <w:lang w:val="ru-RU"/>
              </w:rPr>
            </w:pPr>
            <w:r w:rsidRPr="00C21239">
              <w:rPr>
                <w:rFonts w:ascii="Times New Roman" w:hAnsi="Times New Roman" w:cs="Times New Roman"/>
                <w:lang w:val="ru-RU"/>
              </w:rPr>
              <w:t xml:space="preserve">Строительство межмуниципального зонального </w:t>
            </w:r>
            <w:proofErr w:type="spellStart"/>
            <w:r w:rsidRPr="00C21239">
              <w:rPr>
                <w:rFonts w:ascii="Times New Roman" w:hAnsi="Times New Roman" w:cs="Times New Roman"/>
                <w:lang w:val="ru-RU"/>
              </w:rPr>
              <w:t>отходо-перерабатывающего</w:t>
            </w:r>
            <w:proofErr w:type="spellEnd"/>
            <w:r w:rsidRPr="00C21239">
              <w:rPr>
                <w:rFonts w:ascii="Times New Roman" w:hAnsi="Times New Roman" w:cs="Times New Roman"/>
                <w:lang w:val="ru-RU"/>
              </w:rPr>
              <w:t xml:space="preserve"> комплекса</w:t>
            </w: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640FCB" w:rsidRPr="00C21239" w:rsidRDefault="00640FCB" w:rsidP="00640FCB">
            <w:pPr>
              <w:suppressAutoHyphens/>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в том числе: </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40FCB" w:rsidRPr="00F02096" w:rsidRDefault="00F02096"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1</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autoSpaceDE w:val="0"/>
              <w:autoSpaceDN w:val="0"/>
              <w:adjustRightInd w:val="0"/>
              <w:ind w:left="-108"/>
              <w:rPr>
                <w:rFonts w:ascii="Times New Roman" w:hAnsi="Times New Roman" w:cs="Times New Roman"/>
              </w:rPr>
            </w:pPr>
            <w:r w:rsidRPr="00C21239">
              <w:rPr>
                <w:rFonts w:ascii="Times New Roman" w:hAnsi="Times New Roman" w:cs="Times New Roman"/>
              </w:rPr>
              <w:t>ВИ</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40FCB" w:rsidRPr="00F02096" w:rsidRDefault="00F02096"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w:t>
            </w:r>
          </w:p>
        </w:tc>
        <w:tc>
          <w:tcPr>
            <w:tcW w:w="2126" w:type="dxa"/>
            <w:vMerge w:val="restart"/>
            <w:tcBorders>
              <w:left w:val="single" w:sz="4" w:space="0" w:color="auto"/>
              <w:right w:val="single" w:sz="4" w:space="0" w:color="auto"/>
            </w:tcBorders>
          </w:tcPr>
          <w:p w:rsidR="00640FCB" w:rsidRPr="00C21239" w:rsidRDefault="00640FCB" w:rsidP="008E3C14">
            <w:pPr>
              <w:suppressAutoHyphens/>
              <w:rPr>
                <w:rFonts w:ascii="Times New Roman" w:hAnsi="Times New Roman" w:cs="Times New Roman"/>
                <w:lang w:val="ru-RU"/>
              </w:rPr>
            </w:pPr>
            <w:r w:rsidRPr="00C21239">
              <w:rPr>
                <w:rFonts w:ascii="Times New Roman" w:hAnsi="Times New Roman" w:cs="Times New Roman"/>
                <w:b/>
                <w:lang w:val="ru-RU"/>
              </w:rPr>
              <w:t xml:space="preserve">Подпрограмма </w:t>
            </w:r>
            <w:r w:rsidRPr="00C21239">
              <w:rPr>
                <w:rFonts w:ascii="Times New Roman" w:hAnsi="Times New Roman" w:cs="Times New Roman"/>
                <w:lang w:val="ru-RU"/>
              </w:rPr>
              <w:t xml:space="preserve">«Содержание, текущий ремонт систем коммунальной инфраструктуры  Советского </w:t>
            </w:r>
            <w:r w:rsidR="008E3C14">
              <w:rPr>
                <w:rFonts w:ascii="Times New Roman" w:hAnsi="Times New Roman" w:cs="Times New Roman"/>
                <w:lang w:val="ru-RU"/>
              </w:rPr>
              <w:t xml:space="preserve">муниципального </w:t>
            </w:r>
            <w:r w:rsidRPr="00C21239">
              <w:rPr>
                <w:rFonts w:ascii="Times New Roman" w:hAnsi="Times New Roman" w:cs="Times New Roman"/>
                <w:lang w:val="ru-RU"/>
              </w:rPr>
              <w:t xml:space="preserve"> округа Ставропольского края»</w:t>
            </w: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в том числе: </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jc w:val="center"/>
              <w:rPr>
                <w:rFonts w:ascii="Times New Roman" w:hAnsi="Times New Roman" w:cs="Times New Roman"/>
                <w:spacing w:val="-2"/>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8E3C14" w:rsidP="00640FCB">
            <w:pPr>
              <w:jc w:val="center"/>
              <w:rPr>
                <w:rFonts w:ascii="Times New Roman" w:hAnsi="Times New Roman" w:cs="Times New Roman"/>
                <w:spacing w:val="-2"/>
                <w:lang w:val="ru-RU"/>
              </w:rPr>
            </w:pPr>
            <w:r>
              <w:rPr>
                <w:rFonts w:ascii="Times New Roman" w:hAnsi="Times New Roman" w:cs="Times New Roman"/>
                <w:spacing w:val="-2"/>
                <w:lang w:val="ru-RU"/>
              </w:rPr>
              <w:t>385967,99</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52259,85</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38487,91</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B50091" w:rsidP="00640FCB">
            <w:pPr>
              <w:jc w:val="center"/>
              <w:rPr>
                <w:rFonts w:ascii="Times New Roman" w:hAnsi="Times New Roman" w:cs="Times New Roman"/>
                <w:lang w:val="ru-RU"/>
              </w:rPr>
            </w:pPr>
            <w:r>
              <w:rPr>
                <w:rFonts w:ascii="Times New Roman" w:hAnsi="Times New Roman" w:cs="Times New Roman"/>
                <w:lang w:val="ru-RU"/>
              </w:rPr>
              <w:t>38427,80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8E3C14" w:rsidP="00640FCB">
            <w:pPr>
              <w:jc w:val="center"/>
              <w:rPr>
                <w:rFonts w:ascii="Times New Roman" w:hAnsi="Times New Roman" w:cs="Times New Roman"/>
                <w:lang w:val="ru-RU"/>
              </w:rPr>
            </w:pPr>
            <w:r>
              <w:rPr>
                <w:rFonts w:ascii="Times New Roman" w:hAnsi="Times New Roman" w:cs="Times New Roman"/>
                <w:lang w:val="ru-RU"/>
              </w:rPr>
              <w:t>92323,19</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81860,96</w:t>
            </w:r>
          </w:p>
        </w:tc>
        <w:tc>
          <w:tcPr>
            <w:tcW w:w="993" w:type="dxa"/>
            <w:tcBorders>
              <w:top w:val="single" w:sz="4" w:space="0" w:color="auto"/>
              <w:left w:val="single" w:sz="4" w:space="0" w:color="auto"/>
              <w:bottom w:val="single" w:sz="4" w:space="0" w:color="auto"/>
              <w:right w:val="single" w:sz="4" w:space="0" w:color="auto"/>
            </w:tcBorders>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82608,28</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b/>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tcBorders>
              <w:left w:val="single" w:sz="4" w:space="0" w:color="auto"/>
              <w:right w:val="single" w:sz="4" w:space="0" w:color="auto"/>
            </w:tcBorders>
          </w:tcPr>
          <w:p w:rsidR="00640FCB" w:rsidRPr="00770624" w:rsidRDefault="00640FCB" w:rsidP="00640FCB">
            <w:pPr>
              <w:suppressAutoHyphens/>
              <w:autoSpaceDE w:val="0"/>
              <w:autoSpaceDN w:val="0"/>
              <w:adjustRightInd w:val="0"/>
              <w:rPr>
                <w:rFonts w:ascii="Times New Roman" w:hAnsi="Times New Roman" w:cs="Times New Roman"/>
                <w:b/>
              </w:rPr>
            </w:pPr>
          </w:p>
        </w:tc>
        <w:tc>
          <w:tcPr>
            <w:tcW w:w="1559" w:type="dxa"/>
            <w:vMerge w:val="restart"/>
            <w:tcBorders>
              <w:top w:val="single" w:sz="4" w:space="0" w:color="auto"/>
              <w:left w:val="single" w:sz="4" w:space="0" w:color="auto"/>
              <w:right w:val="single" w:sz="4" w:space="0" w:color="auto"/>
            </w:tcBorders>
          </w:tcPr>
          <w:p w:rsidR="00640FCB" w:rsidRPr="00C21239" w:rsidRDefault="008E3C14"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АСМ</w:t>
            </w:r>
            <w:r w:rsidR="00640FCB" w:rsidRPr="00C21239">
              <w:rPr>
                <w:rFonts w:ascii="Times New Roman" w:hAnsi="Times New Roman" w:cs="Times New Roman"/>
                <w:lang w:val="ru-RU"/>
              </w:rPr>
              <w:t xml:space="preserve">О </w:t>
            </w:r>
          </w:p>
          <w:p w:rsidR="00640FCB" w:rsidRPr="00C21239" w:rsidRDefault="00640FCB"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770624"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308,15</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308,15</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770624"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770624"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EF4CBA"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b/>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tcPr>
          <w:p w:rsidR="00640FCB" w:rsidRPr="00770624" w:rsidRDefault="00640FCB" w:rsidP="00640FCB">
            <w:pPr>
              <w:suppressAutoHyphens/>
              <w:autoSpaceDE w:val="0"/>
              <w:autoSpaceDN w:val="0"/>
              <w:adjustRightInd w:val="0"/>
              <w:rPr>
                <w:rFonts w:ascii="Times New Roman" w:hAnsi="Times New Roman" w:cs="Times New Roman"/>
                <w:b/>
              </w:rPr>
            </w:pPr>
            <w:r w:rsidRPr="00770624">
              <w:rPr>
                <w:rFonts w:ascii="Times New Roman" w:hAnsi="Times New Roman" w:cs="Times New Roman"/>
                <w:b/>
              </w:rPr>
              <w:t>00000</w:t>
            </w:r>
          </w:p>
        </w:tc>
        <w:tc>
          <w:tcPr>
            <w:tcW w:w="1559" w:type="dxa"/>
            <w:vMerge/>
            <w:tcBorders>
              <w:left w:val="single" w:sz="4" w:space="0" w:color="auto"/>
              <w:right w:val="single" w:sz="4" w:space="0" w:color="auto"/>
            </w:tcBorders>
          </w:tcPr>
          <w:p w:rsidR="00640FCB" w:rsidRPr="00C21239" w:rsidRDefault="00640FCB" w:rsidP="00640FCB">
            <w:pPr>
              <w:autoSpaceDE w:val="0"/>
              <w:autoSpaceDN w:val="0"/>
              <w:adjustRightInd w:val="0"/>
              <w:ind w:hanging="108"/>
              <w:rPr>
                <w:rFonts w:ascii="Times New Roman" w:hAnsi="Times New Roman" w:cs="Times New Roman"/>
                <w:lang w:val="ru-RU"/>
              </w:rPr>
            </w:pP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EF4CBA" w:rsidP="00640FCB">
            <w:pPr>
              <w:jc w:val="center"/>
              <w:rPr>
                <w:rFonts w:ascii="Times New Roman" w:hAnsi="Times New Roman" w:cs="Times New Roman"/>
                <w:spacing w:val="-2"/>
                <w:lang w:val="ru-RU"/>
              </w:rPr>
            </w:pPr>
            <w:r>
              <w:rPr>
                <w:rFonts w:ascii="Times New Roman" w:hAnsi="Times New Roman" w:cs="Times New Roman"/>
                <w:spacing w:val="-2"/>
                <w:lang w:val="ru-RU"/>
              </w:rPr>
              <w:t>8950,00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3054,05</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spacing w:val="-2"/>
                <w:lang w:val="ru-RU"/>
              </w:rPr>
              <w:t>2310,46</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FF6F3D" w:rsidRDefault="00640FCB" w:rsidP="00640FCB">
            <w:pPr>
              <w:jc w:val="center"/>
              <w:rPr>
                <w:rFonts w:ascii="Times New Roman" w:hAnsi="Times New Roman" w:cs="Times New Roman"/>
                <w:lang w:val="ru-RU"/>
              </w:rPr>
            </w:pPr>
            <w:r>
              <w:rPr>
                <w:rFonts w:ascii="Times New Roman" w:hAnsi="Times New Roman" w:cs="Times New Roman"/>
                <w:spacing w:val="-2"/>
                <w:lang w:val="ru-RU"/>
              </w:rPr>
              <w:t>1504,90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EF4CBA" w:rsidRDefault="00EF4CBA" w:rsidP="00640FCB">
            <w:pPr>
              <w:jc w:val="center"/>
              <w:rPr>
                <w:rFonts w:ascii="Times New Roman" w:hAnsi="Times New Roman" w:cs="Times New Roman"/>
                <w:lang w:val="ru-RU"/>
              </w:rPr>
            </w:pPr>
            <w:r>
              <w:rPr>
                <w:rFonts w:ascii="Times New Roman" w:hAnsi="Times New Roman" w:cs="Times New Roman"/>
                <w:spacing w:val="-2"/>
                <w:lang w:val="ru-RU"/>
              </w:rPr>
              <w:t>2080,59</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FF6F3D"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EF4CBA"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287"/>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b/>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22310</w:t>
            </w:r>
          </w:p>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22320</w:t>
            </w:r>
          </w:p>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22330</w:t>
            </w:r>
          </w:p>
        </w:tc>
        <w:tc>
          <w:tcPr>
            <w:tcW w:w="1559" w:type="dxa"/>
            <w:vMerge/>
            <w:tcBorders>
              <w:left w:val="single" w:sz="4" w:space="0" w:color="auto"/>
              <w:right w:val="single" w:sz="4" w:space="0" w:color="auto"/>
            </w:tcBorders>
            <w:vAlign w:val="center"/>
          </w:tcPr>
          <w:p w:rsidR="00640FCB" w:rsidRPr="00C21239" w:rsidRDefault="00640FCB" w:rsidP="00640FCB">
            <w:pPr>
              <w:autoSpaceDE w:val="0"/>
              <w:autoSpaceDN w:val="0"/>
              <w:adjustRightInd w:val="0"/>
              <w:ind w:hanging="108"/>
              <w:jc w:val="center"/>
              <w:rPr>
                <w:rFonts w:ascii="Times New Roman" w:hAnsi="Times New Roman" w:cs="Times New Roman"/>
              </w:rPr>
            </w:pPr>
          </w:p>
        </w:tc>
        <w:tc>
          <w:tcPr>
            <w:tcW w:w="567"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right w:val="single" w:sz="4" w:space="0" w:color="auto"/>
            </w:tcBorders>
            <w:vAlign w:val="center"/>
          </w:tcPr>
          <w:p w:rsidR="00640FCB" w:rsidRPr="00C21239" w:rsidRDefault="00B50091" w:rsidP="00640FCB">
            <w:pPr>
              <w:rPr>
                <w:rFonts w:ascii="Times New Roman" w:hAnsi="Times New Roman" w:cs="Times New Roman"/>
                <w:spacing w:val="-2"/>
                <w:lang w:val="ru-RU"/>
              </w:rPr>
            </w:pPr>
            <w:r>
              <w:rPr>
                <w:rFonts w:ascii="Times New Roman" w:hAnsi="Times New Roman" w:cs="Times New Roman"/>
                <w:spacing w:val="-2"/>
                <w:lang w:val="ru-RU"/>
              </w:rPr>
              <w:t>278881,56</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26878,50</w:t>
            </w:r>
          </w:p>
        </w:tc>
        <w:tc>
          <w:tcPr>
            <w:tcW w:w="1134"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19883,35</w:t>
            </w:r>
          </w:p>
        </w:tc>
        <w:tc>
          <w:tcPr>
            <w:tcW w:w="1134" w:type="dxa"/>
            <w:tcBorders>
              <w:top w:val="single" w:sz="4" w:space="0" w:color="auto"/>
              <w:left w:val="single" w:sz="4" w:space="0" w:color="auto"/>
              <w:right w:val="single" w:sz="4" w:space="0" w:color="auto"/>
            </w:tcBorders>
            <w:vAlign w:val="center"/>
          </w:tcPr>
          <w:p w:rsidR="00640FCB" w:rsidRPr="00C21239" w:rsidRDefault="00B50091" w:rsidP="00640FCB">
            <w:pPr>
              <w:jc w:val="center"/>
              <w:rPr>
                <w:rFonts w:ascii="Times New Roman" w:hAnsi="Times New Roman" w:cs="Times New Roman"/>
                <w:lang w:val="ru-RU"/>
              </w:rPr>
            </w:pPr>
            <w:r>
              <w:rPr>
                <w:rFonts w:ascii="Times New Roman" w:hAnsi="Times New Roman" w:cs="Times New Roman"/>
                <w:lang w:val="ru-RU"/>
              </w:rPr>
              <w:t>16268,34</w:t>
            </w:r>
          </w:p>
        </w:tc>
        <w:tc>
          <w:tcPr>
            <w:tcW w:w="1134" w:type="dxa"/>
            <w:tcBorders>
              <w:top w:val="single" w:sz="4" w:space="0" w:color="auto"/>
              <w:left w:val="single" w:sz="4" w:space="0" w:color="auto"/>
              <w:right w:val="single" w:sz="4" w:space="0" w:color="auto"/>
            </w:tcBorders>
            <w:vAlign w:val="center"/>
          </w:tcPr>
          <w:p w:rsidR="00640FCB" w:rsidRPr="00C21239" w:rsidRDefault="00EF4CBA" w:rsidP="00640FCB">
            <w:pPr>
              <w:jc w:val="center"/>
              <w:rPr>
                <w:rFonts w:ascii="Times New Roman" w:hAnsi="Times New Roman" w:cs="Times New Roman"/>
                <w:lang w:val="ru-RU"/>
              </w:rPr>
            </w:pPr>
            <w:r>
              <w:rPr>
                <w:rFonts w:ascii="Times New Roman" w:hAnsi="Times New Roman" w:cs="Times New Roman"/>
                <w:lang w:val="ru-RU"/>
              </w:rPr>
              <w:t>71703,17</w:t>
            </w:r>
          </w:p>
        </w:tc>
        <w:tc>
          <w:tcPr>
            <w:tcW w:w="993" w:type="dxa"/>
            <w:tcBorders>
              <w:top w:val="single" w:sz="4" w:space="0" w:color="auto"/>
              <w:left w:val="single" w:sz="4" w:space="0" w:color="auto"/>
              <w:right w:val="single" w:sz="4" w:space="0" w:color="auto"/>
            </w:tcBorders>
            <w:vAlign w:val="center"/>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71713,43</w:t>
            </w:r>
          </w:p>
        </w:tc>
        <w:tc>
          <w:tcPr>
            <w:tcW w:w="993" w:type="dxa"/>
            <w:tcBorders>
              <w:top w:val="single" w:sz="4" w:space="0" w:color="auto"/>
              <w:left w:val="single" w:sz="4" w:space="0" w:color="auto"/>
              <w:right w:val="single" w:sz="4" w:space="0" w:color="auto"/>
            </w:tcBorders>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72434,77</w:t>
            </w:r>
          </w:p>
        </w:tc>
      </w:tr>
      <w:tr w:rsidR="00640FCB" w:rsidRPr="00C21239" w:rsidTr="00640FCB">
        <w:trPr>
          <w:trHeight w:val="287"/>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b/>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G 6420</w:t>
            </w:r>
          </w:p>
        </w:tc>
        <w:tc>
          <w:tcPr>
            <w:tcW w:w="1559" w:type="dxa"/>
            <w:tcBorders>
              <w:left w:val="single" w:sz="4" w:space="0" w:color="auto"/>
              <w:right w:val="single" w:sz="4" w:space="0" w:color="auto"/>
            </w:tcBorders>
            <w:vAlign w:val="center"/>
          </w:tcPr>
          <w:p w:rsidR="00640FCB" w:rsidRPr="00C21239" w:rsidRDefault="00640FCB"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изних</w:t>
            </w:r>
            <w:proofErr w:type="spellEnd"/>
            <w:r w:rsidRPr="00C21239">
              <w:rPr>
                <w:rFonts w:ascii="Times New Roman" w:hAnsi="Times New Roman" w:cs="Times New Roman"/>
              </w:rPr>
              <w:t>:</w:t>
            </w:r>
          </w:p>
          <w:p w:rsidR="00640FCB" w:rsidRPr="00C21239" w:rsidRDefault="00640FCB" w:rsidP="00640FCB">
            <w:pPr>
              <w:autoSpaceDE w:val="0"/>
              <w:autoSpaceDN w:val="0"/>
              <w:adjustRightInd w:val="0"/>
              <w:ind w:left="-108"/>
              <w:rPr>
                <w:rFonts w:ascii="Times New Roman" w:hAnsi="Times New Roman" w:cs="Times New Roman"/>
              </w:rPr>
            </w:pPr>
            <w:proofErr w:type="spellStart"/>
            <w:r>
              <w:rPr>
                <w:rFonts w:ascii="Times New Roman" w:hAnsi="Times New Roman" w:cs="Times New Roman"/>
              </w:rPr>
              <w:t>иные</w:t>
            </w:r>
            <w:r w:rsidRPr="00C21239">
              <w:rPr>
                <w:rFonts w:ascii="Times New Roman" w:hAnsi="Times New Roman" w:cs="Times New Roman"/>
              </w:rPr>
              <w:t>источники</w:t>
            </w:r>
            <w:proofErr w:type="spellEnd"/>
          </w:p>
        </w:tc>
        <w:tc>
          <w:tcPr>
            <w:tcW w:w="567" w:type="dxa"/>
            <w:tcBorders>
              <w:top w:val="single" w:sz="4" w:space="0" w:color="auto"/>
              <w:left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right w:val="single" w:sz="4" w:space="0" w:color="auto"/>
            </w:tcBorders>
            <w:vAlign w:val="center"/>
          </w:tcPr>
          <w:p w:rsidR="00640FCB" w:rsidRDefault="00EF4CBA" w:rsidP="00640FCB">
            <w:pPr>
              <w:rPr>
                <w:rFonts w:ascii="Times New Roman" w:hAnsi="Times New Roman" w:cs="Times New Roman"/>
                <w:spacing w:val="-2"/>
                <w:lang w:val="ru-RU"/>
              </w:rPr>
            </w:pPr>
            <w:r>
              <w:rPr>
                <w:rFonts w:ascii="Times New Roman" w:hAnsi="Times New Roman" w:cs="Times New Roman"/>
                <w:spacing w:val="-2"/>
                <w:lang w:val="ru-RU"/>
              </w:rPr>
              <w:t>1149,80</w:t>
            </w:r>
          </w:p>
        </w:tc>
        <w:tc>
          <w:tcPr>
            <w:tcW w:w="1134" w:type="dxa"/>
            <w:tcBorders>
              <w:top w:val="single" w:sz="4" w:space="0" w:color="auto"/>
              <w:left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331,60</w:t>
            </w:r>
          </w:p>
        </w:tc>
        <w:tc>
          <w:tcPr>
            <w:tcW w:w="1134" w:type="dxa"/>
            <w:tcBorders>
              <w:top w:val="single" w:sz="4" w:space="0" w:color="auto"/>
              <w:left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331,20</w:t>
            </w:r>
          </w:p>
        </w:tc>
        <w:tc>
          <w:tcPr>
            <w:tcW w:w="1134" w:type="dxa"/>
            <w:tcBorders>
              <w:top w:val="single" w:sz="4" w:space="0" w:color="auto"/>
              <w:left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232,00</w:t>
            </w:r>
          </w:p>
        </w:tc>
        <w:tc>
          <w:tcPr>
            <w:tcW w:w="1134" w:type="dxa"/>
            <w:tcBorders>
              <w:top w:val="single" w:sz="4" w:space="0" w:color="auto"/>
              <w:left w:val="single" w:sz="4" w:space="0" w:color="auto"/>
              <w:right w:val="single" w:sz="4" w:space="0" w:color="auto"/>
            </w:tcBorders>
            <w:vAlign w:val="center"/>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255,00</w:t>
            </w:r>
          </w:p>
        </w:tc>
        <w:tc>
          <w:tcPr>
            <w:tcW w:w="993" w:type="dxa"/>
            <w:tcBorders>
              <w:top w:val="single" w:sz="4" w:space="0" w:color="auto"/>
              <w:left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right w:val="single" w:sz="4" w:space="0" w:color="auto"/>
            </w:tcBorders>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509"/>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b/>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vMerge w:val="restart"/>
            <w:tcBorders>
              <w:left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tc>
        <w:tc>
          <w:tcPr>
            <w:tcW w:w="567" w:type="dxa"/>
            <w:tcBorders>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КБ</w:t>
            </w:r>
          </w:p>
        </w:tc>
        <w:tc>
          <w:tcPr>
            <w:tcW w:w="1276" w:type="dxa"/>
            <w:tcBorders>
              <w:left w:val="single" w:sz="4" w:space="0" w:color="auto"/>
              <w:bottom w:val="single" w:sz="4" w:space="0" w:color="auto"/>
              <w:right w:val="single" w:sz="4" w:space="0" w:color="auto"/>
            </w:tcBorders>
            <w:vAlign w:val="center"/>
          </w:tcPr>
          <w:p w:rsidR="00640FCB" w:rsidRPr="00C21239" w:rsidRDefault="00EF4CBA" w:rsidP="00640FCB">
            <w:pPr>
              <w:jc w:val="center"/>
              <w:rPr>
                <w:rFonts w:ascii="Times New Roman" w:hAnsi="Times New Roman" w:cs="Times New Roman"/>
                <w:spacing w:val="-2"/>
                <w:lang w:val="ru-RU"/>
              </w:rPr>
            </w:pPr>
            <w:r>
              <w:rPr>
                <w:rFonts w:ascii="Times New Roman" w:hAnsi="Times New Roman" w:cs="Times New Roman"/>
                <w:spacing w:val="-2"/>
                <w:lang w:val="ru-RU"/>
              </w:rPr>
              <w:t>19185,82</w:t>
            </w:r>
          </w:p>
        </w:tc>
        <w:tc>
          <w:tcPr>
            <w:tcW w:w="1134" w:type="dxa"/>
            <w:tcBorders>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6123,57</w:t>
            </w:r>
          </w:p>
        </w:tc>
        <w:tc>
          <w:tcPr>
            <w:tcW w:w="1134" w:type="dxa"/>
            <w:tcBorders>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spacing w:val="-2"/>
                <w:lang w:val="ru-RU"/>
              </w:rPr>
              <w:t>2438,05</w:t>
            </w:r>
          </w:p>
        </w:tc>
        <w:tc>
          <w:tcPr>
            <w:tcW w:w="1134" w:type="dxa"/>
            <w:tcBorders>
              <w:left w:val="single" w:sz="4" w:space="0" w:color="auto"/>
              <w:bottom w:val="single" w:sz="4" w:space="0" w:color="auto"/>
              <w:right w:val="single" w:sz="4" w:space="0" w:color="auto"/>
            </w:tcBorders>
            <w:vAlign w:val="center"/>
          </w:tcPr>
          <w:p w:rsidR="00640FCB" w:rsidRPr="00FF6F3D" w:rsidRDefault="00640FCB" w:rsidP="00640FCB">
            <w:pPr>
              <w:jc w:val="center"/>
              <w:rPr>
                <w:rFonts w:ascii="Times New Roman" w:hAnsi="Times New Roman" w:cs="Times New Roman"/>
                <w:lang w:val="ru-RU"/>
              </w:rPr>
            </w:pPr>
            <w:r>
              <w:rPr>
                <w:rFonts w:ascii="Times New Roman" w:hAnsi="Times New Roman" w:cs="Times New Roman"/>
                <w:lang w:val="ru-RU"/>
              </w:rPr>
              <w:t>4827,39</w:t>
            </w:r>
          </w:p>
        </w:tc>
        <w:tc>
          <w:tcPr>
            <w:tcW w:w="1134" w:type="dxa"/>
            <w:tcBorders>
              <w:left w:val="single" w:sz="4" w:space="0" w:color="auto"/>
              <w:bottom w:val="single" w:sz="4" w:space="0" w:color="auto"/>
              <w:right w:val="single" w:sz="4" w:space="0" w:color="auto"/>
            </w:tcBorders>
            <w:vAlign w:val="center"/>
          </w:tcPr>
          <w:p w:rsidR="00640FCB" w:rsidRPr="00FF6F3D" w:rsidRDefault="00EF4CBA" w:rsidP="00640FCB">
            <w:pPr>
              <w:jc w:val="center"/>
              <w:rPr>
                <w:rFonts w:ascii="Times New Roman" w:hAnsi="Times New Roman" w:cs="Times New Roman"/>
                <w:lang w:val="ru-RU"/>
              </w:rPr>
            </w:pPr>
            <w:r>
              <w:rPr>
                <w:rFonts w:ascii="Times New Roman" w:hAnsi="Times New Roman" w:cs="Times New Roman"/>
                <w:lang w:val="ru-RU"/>
              </w:rPr>
              <w:t>5796,81</w:t>
            </w:r>
          </w:p>
        </w:tc>
        <w:tc>
          <w:tcPr>
            <w:tcW w:w="993" w:type="dxa"/>
            <w:tcBorders>
              <w:left w:val="single" w:sz="4" w:space="0" w:color="auto"/>
              <w:bottom w:val="single" w:sz="4" w:space="0" w:color="auto"/>
              <w:right w:val="single" w:sz="4" w:space="0" w:color="auto"/>
            </w:tcBorders>
            <w:vAlign w:val="center"/>
          </w:tcPr>
          <w:p w:rsidR="00640FCB" w:rsidRPr="00FF6F3D"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left w:val="single" w:sz="4" w:space="0" w:color="auto"/>
              <w:bottom w:val="single" w:sz="4" w:space="0" w:color="auto"/>
              <w:right w:val="single" w:sz="4" w:space="0" w:color="auto"/>
            </w:tcBorders>
          </w:tcPr>
          <w:p w:rsidR="00640FCB" w:rsidRDefault="00EF4CBA"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286"/>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b/>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S 6420</w:t>
            </w:r>
          </w:p>
        </w:tc>
        <w:tc>
          <w:tcPr>
            <w:tcW w:w="1559" w:type="dxa"/>
            <w:vMerge/>
            <w:tcBorders>
              <w:left w:val="single" w:sz="4" w:space="0" w:color="auto"/>
              <w:bottom w:val="single" w:sz="4" w:space="0" w:color="auto"/>
              <w:right w:val="single" w:sz="4" w:space="0" w:color="auto"/>
            </w:tcBorders>
            <w:vAlign w:val="center"/>
          </w:tcPr>
          <w:p w:rsidR="00640FCB" w:rsidRPr="00C21239" w:rsidRDefault="00640FCB" w:rsidP="00640FCB">
            <w:pPr>
              <w:autoSpaceDE w:val="0"/>
              <w:autoSpaceDN w:val="0"/>
              <w:adjustRightInd w:val="0"/>
              <w:ind w:left="-108"/>
              <w:jc w:val="center"/>
              <w:rPr>
                <w:rFonts w:ascii="Times New Roman" w:hAnsi="Times New Roman" w:cs="Times New Roman"/>
              </w:rPr>
            </w:pPr>
          </w:p>
        </w:tc>
        <w:tc>
          <w:tcPr>
            <w:tcW w:w="567" w:type="dxa"/>
            <w:tcBorders>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left w:val="single" w:sz="4" w:space="0" w:color="auto"/>
              <w:bottom w:val="single" w:sz="4" w:space="0" w:color="auto"/>
              <w:right w:val="single" w:sz="4" w:space="0" w:color="auto"/>
            </w:tcBorders>
            <w:vAlign w:val="center"/>
          </w:tcPr>
          <w:p w:rsidR="00640FCB" w:rsidRPr="00C21239" w:rsidRDefault="00B50091" w:rsidP="00640FCB">
            <w:pPr>
              <w:jc w:val="center"/>
              <w:rPr>
                <w:rFonts w:ascii="Times New Roman" w:hAnsi="Times New Roman" w:cs="Times New Roman"/>
                <w:spacing w:val="-2"/>
                <w:lang w:val="ru-RU"/>
              </w:rPr>
            </w:pPr>
            <w:r>
              <w:rPr>
                <w:rFonts w:ascii="Times New Roman" w:hAnsi="Times New Roman" w:cs="Times New Roman"/>
                <w:spacing w:val="-2"/>
                <w:lang w:val="ru-RU"/>
              </w:rPr>
              <w:t>78642,45</w:t>
            </w:r>
          </w:p>
        </w:tc>
        <w:tc>
          <w:tcPr>
            <w:tcW w:w="1134" w:type="dxa"/>
            <w:tcBorders>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15895,58</w:t>
            </w:r>
          </w:p>
        </w:tc>
        <w:tc>
          <w:tcPr>
            <w:tcW w:w="1134" w:type="dxa"/>
            <w:tcBorders>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13856,05</w:t>
            </w:r>
          </w:p>
        </w:tc>
        <w:tc>
          <w:tcPr>
            <w:tcW w:w="1134" w:type="dxa"/>
            <w:tcBorders>
              <w:left w:val="single" w:sz="4" w:space="0" w:color="auto"/>
              <w:bottom w:val="single" w:sz="4" w:space="0" w:color="auto"/>
              <w:right w:val="single" w:sz="4" w:space="0" w:color="auto"/>
            </w:tcBorders>
            <w:vAlign w:val="center"/>
          </w:tcPr>
          <w:p w:rsidR="00640FCB" w:rsidRPr="00C21239" w:rsidRDefault="00B50091" w:rsidP="00640FCB">
            <w:pPr>
              <w:jc w:val="center"/>
              <w:rPr>
                <w:rFonts w:ascii="Times New Roman" w:hAnsi="Times New Roman" w:cs="Times New Roman"/>
                <w:lang w:val="ru-RU"/>
              </w:rPr>
            </w:pPr>
            <w:r>
              <w:rPr>
                <w:rFonts w:ascii="Times New Roman" w:hAnsi="Times New Roman" w:cs="Times New Roman"/>
                <w:lang w:val="ru-RU"/>
              </w:rPr>
              <w:t>15827,17</w:t>
            </w:r>
          </w:p>
        </w:tc>
        <w:tc>
          <w:tcPr>
            <w:tcW w:w="1134" w:type="dxa"/>
            <w:tcBorders>
              <w:left w:val="single" w:sz="4" w:space="0" w:color="auto"/>
              <w:bottom w:val="single" w:sz="4" w:space="0" w:color="auto"/>
              <w:right w:val="single" w:sz="4" w:space="0" w:color="auto"/>
            </w:tcBorders>
            <w:vAlign w:val="center"/>
          </w:tcPr>
          <w:p w:rsidR="00640FCB" w:rsidRPr="00C21239" w:rsidRDefault="008E3C14" w:rsidP="00640FCB">
            <w:pPr>
              <w:jc w:val="center"/>
              <w:rPr>
                <w:rFonts w:ascii="Times New Roman" w:hAnsi="Times New Roman" w:cs="Times New Roman"/>
                <w:lang w:val="ru-RU"/>
              </w:rPr>
            </w:pPr>
            <w:r>
              <w:rPr>
                <w:rFonts w:ascii="Times New Roman" w:hAnsi="Times New Roman" w:cs="Times New Roman"/>
                <w:lang w:val="ru-RU"/>
              </w:rPr>
              <w:t>12742,62</w:t>
            </w:r>
          </w:p>
        </w:tc>
        <w:tc>
          <w:tcPr>
            <w:tcW w:w="993" w:type="dxa"/>
            <w:tcBorders>
              <w:left w:val="single" w:sz="4" w:space="0" w:color="auto"/>
              <w:bottom w:val="single" w:sz="4" w:space="0" w:color="auto"/>
              <w:right w:val="single" w:sz="4" w:space="0" w:color="auto"/>
            </w:tcBorders>
            <w:vAlign w:val="center"/>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10147,53</w:t>
            </w:r>
          </w:p>
        </w:tc>
        <w:tc>
          <w:tcPr>
            <w:tcW w:w="993" w:type="dxa"/>
            <w:tcBorders>
              <w:left w:val="single" w:sz="4" w:space="0" w:color="auto"/>
              <w:bottom w:val="single" w:sz="4" w:space="0" w:color="auto"/>
              <w:right w:val="single" w:sz="4" w:space="0" w:color="auto"/>
            </w:tcBorders>
          </w:tcPr>
          <w:p w:rsidR="00640FCB" w:rsidRDefault="00EF4CBA" w:rsidP="00640FCB">
            <w:pPr>
              <w:jc w:val="center"/>
              <w:rPr>
                <w:rFonts w:ascii="Times New Roman" w:hAnsi="Times New Roman" w:cs="Times New Roman"/>
                <w:lang w:val="ru-RU"/>
              </w:rPr>
            </w:pPr>
            <w:r>
              <w:rPr>
                <w:rFonts w:ascii="Times New Roman" w:hAnsi="Times New Roman" w:cs="Times New Roman"/>
                <w:lang w:val="ru-RU"/>
              </w:rPr>
              <w:t>10173,51</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rPr>
                <w:rFonts w:ascii="Times New Roman" w:hAnsi="Times New Roman" w:cs="Times New Roman"/>
                <w:b/>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G 6420</w:t>
            </w:r>
          </w:p>
        </w:tc>
        <w:tc>
          <w:tcPr>
            <w:tcW w:w="1559" w:type="dxa"/>
            <w:tcBorders>
              <w:top w:val="single" w:sz="4" w:space="0" w:color="auto"/>
              <w:left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изних</w:t>
            </w:r>
            <w:proofErr w:type="spellEnd"/>
            <w:r w:rsidRPr="00C21239">
              <w:rPr>
                <w:rFonts w:ascii="Times New Roman" w:hAnsi="Times New Roman" w:cs="Times New Roman"/>
              </w:rPr>
              <w:t>:</w:t>
            </w:r>
          </w:p>
          <w:p w:rsidR="00640FCB" w:rsidRPr="00C21239" w:rsidRDefault="00640FCB"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иныеисточники</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spacing w:val="-2"/>
              </w:rPr>
            </w:pPr>
            <w:r w:rsidRPr="00C21239">
              <w:rPr>
                <w:rFonts w:ascii="Times New Roman" w:hAnsi="Times New Roman" w:cs="Times New Roman"/>
                <w:spacing w:val="-2"/>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4064DD" w:rsidP="00640FCB">
            <w:pPr>
              <w:jc w:val="center"/>
              <w:rPr>
                <w:rFonts w:ascii="Times New Roman" w:hAnsi="Times New Roman" w:cs="Times New Roman"/>
                <w:spacing w:val="-2"/>
                <w:lang w:val="ru-RU"/>
              </w:rPr>
            </w:pPr>
            <w:r>
              <w:rPr>
                <w:rFonts w:ascii="Times New Roman" w:hAnsi="Times New Roman" w:cs="Times New Roman"/>
                <w:spacing w:val="-2"/>
                <w:lang w:val="ru-RU"/>
              </w:rPr>
              <w:t>4413,23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1949,40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spacing w:val="-2"/>
                <w:lang w:val="ru-RU"/>
              </w:rPr>
              <w:t>570,00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1D2389" w:rsidRDefault="00640FCB" w:rsidP="00640FCB">
            <w:pPr>
              <w:jc w:val="center"/>
              <w:rPr>
                <w:rFonts w:ascii="Times New Roman" w:hAnsi="Times New Roman" w:cs="Times New Roman"/>
                <w:lang w:val="ru-RU"/>
              </w:rPr>
            </w:pPr>
            <w:r>
              <w:rPr>
                <w:rFonts w:ascii="Times New Roman" w:hAnsi="Times New Roman" w:cs="Times New Roman"/>
                <w:spacing w:val="-2"/>
                <w:lang w:val="ru-RU"/>
              </w:rPr>
              <w:t>849,33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4064DD" w:rsidRDefault="004064DD" w:rsidP="00640FCB">
            <w:pPr>
              <w:jc w:val="center"/>
              <w:rPr>
                <w:rFonts w:ascii="Times New Roman" w:hAnsi="Times New Roman" w:cs="Times New Roman"/>
                <w:lang w:val="ru-RU"/>
              </w:rPr>
            </w:pPr>
            <w:r>
              <w:rPr>
                <w:rFonts w:ascii="Times New Roman" w:hAnsi="Times New Roman" w:cs="Times New Roman"/>
                <w:spacing w:val="-2"/>
                <w:lang w:val="ru-RU"/>
              </w:rPr>
              <w:t>1044,50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1D2389"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4064DD"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4.1.</w:t>
            </w:r>
          </w:p>
        </w:tc>
        <w:tc>
          <w:tcPr>
            <w:tcW w:w="21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roofErr w:type="spellStart"/>
            <w:r w:rsidRPr="00C21239">
              <w:rPr>
                <w:rFonts w:ascii="Times New Roman" w:hAnsi="Times New Roman" w:cs="Times New Roman"/>
              </w:rPr>
              <w:t>Основноемероприятие</w:t>
            </w:r>
            <w:proofErr w:type="spellEnd"/>
            <w:r w:rsidRPr="00C21239">
              <w:rPr>
                <w:rFonts w:ascii="Times New Roman" w:hAnsi="Times New Roman" w:cs="Times New Roman"/>
              </w:rPr>
              <w:t xml:space="preserve">. </w:t>
            </w:r>
            <w:proofErr w:type="spellStart"/>
            <w:r w:rsidRPr="00C21239">
              <w:rPr>
                <w:rFonts w:ascii="Times New Roman" w:hAnsi="Times New Roman" w:cs="Times New Roman"/>
              </w:rPr>
              <w:t>Озеленение</w:t>
            </w:r>
            <w:proofErr w:type="spellEnd"/>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640FCB" w:rsidRPr="00C21239" w:rsidRDefault="00640FCB" w:rsidP="00640FCB">
            <w:pPr>
              <w:autoSpaceDE w:val="0"/>
              <w:autoSpaceDN w:val="0"/>
              <w:adjustRightInd w:val="0"/>
              <w:ind w:left="-108"/>
              <w:rPr>
                <w:rFonts w:ascii="Times New Roman" w:hAnsi="Times New Roman" w:cs="Times New Roman"/>
                <w:color w:val="FF0000"/>
                <w:lang w:val="ru-RU"/>
              </w:rPr>
            </w:pPr>
            <w:r w:rsidRPr="00C21239">
              <w:rPr>
                <w:rFonts w:ascii="Times New Roman" w:hAnsi="Times New Roman" w:cs="Times New Roman"/>
                <w:lang w:val="ru-RU"/>
              </w:rPr>
              <w:t xml:space="preserve">в том числе: </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color w:val="FF0000"/>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4064DD" w:rsidP="00640FCB">
            <w:pPr>
              <w:suppressAutoHyphens/>
              <w:jc w:val="center"/>
              <w:rPr>
                <w:rFonts w:ascii="Times New Roman" w:hAnsi="Times New Roman" w:cs="Times New Roman"/>
                <w:lang w:val="ru-RU"/>
              </w:rPr>
            </w:pPr>
            <w:r>
              <w:rPr>
                <w:rFonts w:ascii="Times New Roman" w:hAnsi="Times New Roman" w:cs="Times New Roman"/>
                <w:lang w:val="ru-RU"/>
              </w:rPr>
              <w:t>1165,43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1125,44</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Pr>
                <w:rFonts w:ascii="Times New Roman" w:hAnsi="Times New Roman" w:cs="Times New Roman"/>
                <w:lang w:val="ru-RU"/>
              </w:rPr>
              <w:t>39,99</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640FCB" w:rsidRPr="004064DD" w:rsidRDefault="004064D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22310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8E3C14"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АСМ</w:t>
            </w:r>
            <w:r w:rsidR="00640FCB" w:rsidRPr="00C21239">
              <w:rPr>
                <w:rFonts w:ascii="Times New Roman" w:hAnsi="Times New Roman" w:cs="Times New Roman"/>
                <w:lang w:val="ru-RU"/>
              </w:rPr>
              <w:t>О</w:t>
            </w:r>
          </w:p>
          <w:p w:rsidR="00640FCB" w:rsidRPr="00C21239" w:rsidRDefault="00640FCB"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vMerge w:val="restart"/>
            <w:tcBorders>
              <w:top w:val="single" w:sz="4" w:space="0" w:color="auto"/>
              <w:left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4064DD" w:rsidP="00640FCB">
            <w:pPr>
              <w:suppressAutoHyphens/>
              <w:jc w:val="center"/>
              <w:rPr>
                <w:rFonts w:ascii="Times New Roman" w:hAnsi="Times New Roman" w:cs="Times New Roman"/>
                <w:lang w:val="ru-RU"/>
              </w:rPr>
            </w:pPr>
            <w:r>
              <w:rPr>
                <w:rFonts w:ascii="Times New Roman" w:hAnsi="Times New Roman" w:cs="Times New Roman"/>
                <w:lang w:val="ru-RU"/>
              </w:rPr>
              <w:t>1108,03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1068,04</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39,99</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640FCB" w:rsidRPr="004064DD" w:rsidRDefault="004064D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ТО</w:t>
            </w:r>
          </w:p>
          <w:p w:rsidR="00640FCB" w:rsidRPr="00C21239" w:rsidRDefault="00640FCB"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с. </w:t>
            </w:r>
            <w:proofErr w:type="spellStart"/>
            <w:r w:rsidRPr="00C21239">
              <w:rPr>
                <w:rFonts w:ascii="Times New Roman" w:hAnsi="Times New Roman" w:cs="Times New Roman"/>
              </w:rPr>
              <w:t>Правокумское</w:t>
            </w:r>
            <w:proofErr w:type="spellEnd"/>
          </w:p>
        </w:tc>
        <w:tc>
          <w:tcPr>
            <w:tcW w:w="567" w:type="dxa"/>
            <w:vMerge/>
            <w:tcBorders>
              <w:left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4064DD" w:rsidP="00640FCB">
            <w:pPr>
              <w:suppressAutoHyphens/>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640FCB" w:rsidRPr="004064DD" w:rsidRDefault="004064D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 xml:space="preserve">ТО </w:t>
            </w:r>
          </w:p>
          <w:p w:rsidR="00640FCB" w:rsidRPr="00C21239" w:rsidRDefault="00640FCB"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с. Отказное</w:t>
            </w:r>
          </w:p>
        </w:tc>
        <w:tc>
          <w:tcPr>
            <w:tcW w:w="567" w:type="dxa"/>
            <w:vMerge/>
            <w:tcBorders>
              <w:left w:val="single" w:sz="4" w:space="0" w:color="auto"/>
              <w:bottom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lang w:val="ru-RU"/>
              </w:rPr>
            </w:pPr>
            <w:r w:rsidRPr="00C21239">
              <w:rPr>
                <w:rFonts w:ascii="Times New Roman" w:hAnsi="Times New Roman" w:cs="Times New Roman"/>
                <w:lang w:val="ru-RU"/>
              </w:rPr>
              <w:t>57,40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57,40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640FCB" w:rsidRPr="004064DD" w:rsidRDefault="004064DD" w:rsidP="00640FCB">
            <w:pPr>
              <w:jc w:val="center"/>
              <w:rPr>
                <w:rFonts w:ascii="Times New Roman" w:hAnsi="Times New Roman" w:cs="Times New Roman"/>
                <w:lang w:val="ru-RU"/>
              </w:rPr>
            </w:pPr>
            <w:r>
              <w:rPr>
                <w:rFonts w:ascii="Times New Roman" w:hAnsi="Times New Roman" w:cs="Times New Roman"/>
                <w:lang w:val="ru-RU"/>
              </w:rPr>
              <w:t>0,00</w:t>
            </w:r>
          </w:p>
        </w:tc>
      </w:tr>
      <w:tr w:rsidR="00640FCB" w:rsidRPr="00C21239" w:rsidTr="00640FCB">
        <w:trPr>
          <w:trHeight w:val="518"/>
        </w:trPr>
        <w:tc>
          <w:tcPr>
            <w:tcW w:w="489"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lastRenderedPageBreak/>
              <w:t>4.2.</w:t>
            </w:r>
          </w:p>
        </w:tc>
        <w:tc>
          <w:tcPr>
            <w:tcW w:w="21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Основное мероприятие.</w:t>
            </w:r>
          </w:p>
          <w:p w:rsidR="00640FCB" w:rsidRPr="00C21239" w:rsidRDefault="00640FCB"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Содержание мест захоронения</w:t>
            </w: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02</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в том числе: </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7606,64</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921,26</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1289,07</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3E742F" w:rsidP="00640FCB">
            <w:pPr>
              <w:jc w:val="center"/>
              <w:rPr>
                <w:rFonts w:ascii="Times New Roman" w:hAnsi="Times New Roman" w:cs="Times New Roman"/>
                <w:lang w:val="ru-RU"/>
              </w:rPr>
            </w:pPr>
            <w:r>
              <w:rPr>
                <w:rFonts w:ascii="Times New Roman" w:hAnsi="Times New Roman" w:cs="Times New Roman"/>
                <w:lang w:val="ru-RU"/>
              </w:rPr>
              <w:t>1347,63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4064DD" w:rsidP="00640FCB">
            <w:pPr>
              <w:jc w:val="center"/>
              <w:rPr>
                <w:rFonts w:ascii="Times New Roman" w:hAnsi="Times New Roman" w:cs="Times New Roman"/>
                <w:lang w:val="ru-RU"/>
              </w:rPr>
            </w:pPr>
            <w:r>
              <w:rPr>
                <w:rFonts w:ascii="Times New Roman" w:hAnsi="Times New Roman" w:cs="Times New Roman"/>
                <w:lang w:val="ru-RU"/>
              </w:rPr>
              <w:t>1337,22</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Default="004064DD" w:rsidP="00640FCB">
            <w:pPr>
              <w:jc w:val="center"/>
              <w:rPr>
                <w:rFonts w:ascii="Times New Roman" w:hAnsi="Times New Roman" w:cs="Times New Roman"/>
                <w:lang w:val="ru-RU"/>
              </w:rPr>
            </w:pPr>
            <w:r>
              <w:rPr>
                <w:rFonts w:ascii="Times New Roman" w:hAnsi="Times New Roman" w:cs="Times New Roman"/>
                <w:lang w:val="ru-RU"/>
              </w:rPr>
              <w:t>1349,13</w:t>
            </w:r>
          </w:p>
        </w:tc>
        <w:tc>
          <w:tcPr>
            <w:tcW w:w="993" w:type="dxa"/>
            <w:tcBorders>
              <w:top w:val="single" w:sz="4" w:space="0" w:color="auto"/>
              <w:left w:val="single" w:sz="4" w:space="0" w:color="auto"/>
              <w:bottom w:val="single" w:sz="4" w:space="0" w:color="auto"/>
              <w:right w:val="single" w:sz="4" w:space="0" w:color="auto"/>
            </w:tcBorders>
          </w:tcPr>
          <w:p w:rsidR="00640FCB" w:rsidRDefault="004064DD" w:rsidP="00640FCB">
            <w:pPr>
              <w:jc w:val="center"/>
              <w:rPr>
                <w:rFonts w:ascii="Times New Roman" w:hAnsi="Times New Roman" w:cs="Times New Roman"/>
                <w:lang w:val="ru-RU"/>
              </w:rPr>
            </w:pPr>
            <w:r>
              <w:rPr>
                <w:rFonts w:ascii="Times New Roman" w:hAnsi="Times New Roman" w:cs="Times New Roman"/>
                <w:lang w:val="ru-RU"/>
              </w:rPr>
              <w:t>1362,33</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02</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22320</w:t>
            </w:r>
          </w:p>
        </w:tc>
        <w:tc>
          <w:tcPr>
            <w:tcW w:w="1559"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 xml:space="preserve">АСГО </w:t>
            </w:r>
          </w:p>
          <w:p w:rsidR="00640FCB" w:rsidRPr="00C21239" w:rsidRDefault="00640FCB"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4064DD" w:rsidP="00640FCB">
            <w:pPr>
              <w:suppressAutoHyphens/>
              <w:jc w:val="center"/>
              <w:rPr>
                <w:rFonts w:ascii="Times New Roman" w:hAnsi="Times New Roman" w:cs="Times New Roman"/>
                <w:lang w:val="ru-RU"/>
              </w:rPr>
            </w:pPr>
            <w:r>
              <w:rPr>
                <w:rFonts w:ascii="Times New Roman" w:hAnsi="Times New Roman" w:cs="Times New Roman"/>
                <w:lang w:val="ru-RU"/>
              </w:rPr>
              <w:t>5992,63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921,26</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1032,92</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1036,80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4064DD" w:rsidP="00640FCB">
            <w:pPr>
              <w:jc w:val="center"/>
              <w:rPr>
                <w:rFonts w:ascii="Times New Roman" w:hAnsi="Times New Roman" w:cs="Times New Roman"/>
                <w:lang w:val="ru-RU"/>
              </w:rPr>
            </w:pPr>
            <w:r>
              <w:rPr>
                <w:rFonts w:ascii="Times New Roman" w:hAnsi="Times New Roman" w:cs="Times New Roman"/>
                <w:lang w:val="ru-RU"/>
              </w:rPr>
              <w:t>10</w:t>
            </w:r>
            <w:r w:rsidR="00640FCB" w:rsidRPr="00C21239">
              <w:rPr>
                <w:rFonts w:ascii="Times New Roman" w:hAnsi="Times New Roman" w:cs="Times New Roman"/>
                <w:lang w:val="ru-RU"/>
              </w:rPr>
              <w:t>00,00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C21239" w:rsidRDefault="004064DD" w:rsidP="00640FCB">
            <w:pPr>
              <w:jc w:val="center"/>
              <w:rPr>
                <w:rFonts w:ascii="Times New Roman" w:hAnsi="Times New Roman" w:cs="Times New Roman"/>
                <w:lang w:val="ru-RU"/>
              </w:rPr>
            </w:pPr>
            <w:r>
              <w:rPr>
                <w:rFonts w:ascii="Times New Roman" w:hAnsi="Times New Roman" w:cs="Times New Roman"/>
                <w:lang w:val="ru-RU"/>
              </w:rPr>
              <w:t>1000,53</w:t>
            </w:r>
          </w:p>
        </w:tc>
        <w:tc>
          <w:tcPr>
            <w:tcW w:w="993" w:type="dxa"/>
            <w:tcBorders>
              <w:top w:val="single" w:sz="4" w:space="0" w:color="auto"/>
              <w:left w:val="single" w:sz="4" w:space="0" w:color="auto"/>
              <w:bottom w:val="single" w:sz="4" w:space="0" w:color="auto"/>
              <w:right w:val="single" w:sz="4" w:space="0" w:color="auto"/>
            </w:tcBorders>
          </w:tcPr>
          <w:p w:rsidR="00640FCB" w:rsidRDefault="004064DD" w:rsidP="00640FCB">
            <w:pPr>
              <w:jc w:val="center"/>
              <w:rPr>
                <w:rFonts w:ascii="Times New Roman" w:hAnsi="Times New Roman" w:cs="Times New Roman"/>
                <w:lang w:val="ru-RU"/>
              </w:rPr>
            </w:pPr>
            <w:r>
              <w:rPr>
                <w:rFonts w:ascii="Times New Roman" w:hAnsi="Times New Roman" w:cs="Times New Roman"/>
                <w:lang w:val="ru-RU"/>
              </w:rPr>
              <w:t>1001,12</w:t>
            </w:r>
          </w:p>
        </w:tc>
      </w:tr>
      <w:tr w:rsidR="00640FCB" w:rsidRPr="000005CF"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ТО</w:t>
            </w:r>
          </w:p>
          <w:p w:rsidR="00640FCB" w:rsidRPr="00C21239" w:rsidRDefault="00640FCB"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 xml:space="preserve"> х. Восточный</w:t>
            </w: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0005CF" w:rsidRDefault="00640FCB" w:rsidP="00640FCB">
            <w:pPr>
              <w:suppressAutoHyphens/>
              <w:jc w:val="center"/>
              <w:rPr>
                <w:rFonts w:ascii="Times New Roman" w:hAnsi="Times New Roman" w:cs="Times New Roman"/>
                <w:lang w:val="ru-RU"/>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Default="004064DD" w:rsidP="00640FCB">
            <w:pPr>
              <w:suppressAutoHyphens/>
              <w:jc w:val="center"/>
              <w:rPr>
                <w:rFonts w:ascii="Times New Roman" w:hAnsi="Times New Roman" w:cs="Times New Roman"/>
                <w:lang w:val="ru-RU"/>
              </w:rPr>
            </w:pPr>
            <w:r>
              <w:rPr>
                <w:rFonts w:ascii="Times New Roman" w:hAnsi="Times New Roman" w:cs="Times New Roman"/>
                <w:lang w:val="ru-RU"/>
              </w:rPr>
              <w:t>785,50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121,15</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159,06</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4064DD" w:rsidP="00640FCB">
            <w:pPr>
              <w:jc w:val="center"/>
              <w:rPr>
                <w:rFonts w:ascii="Times New Roman" w:hAnsi="Times New Roman" w:cs="Times New Roman"/>
                <w:lang w:val="ru-RU"/>
              </w:rPr>
            </w:pPr>
            <w:r>
              <w:rPr>
                <w:rFonts w:ascii="Times New Roman" w:hAnsi="Times New Roman" w:cs="Times New Roman"/>
                <w:lang w:val="ru-RU"/>
              </w:rPr>
              <w:t>164,62</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Default="004064DD" w:rsidP="00640FCB">
            <w:pPr>
              <w:jc w:val="center"/>
              <w:rPr>
                <w:rFonts w:ascii="Times New Roman" w:hAnsi="Times New Roman" w:cs="Times New Roman"/>
                <w:lang w:val="ru-RU"/>
              </w:rPr>
            </w:pPr>
            <w:r>
              <w:rPr>
                <w:rFonts w:ascii="Times New Roman" w:hAnsi="Times New Roman" w:cs="Times New Roman"/>
                <w:lang w:val="ru-RU"/>
              </w:rPr>
              <w:t>168,30</w:t>
            </w:r>
          </w:p>
        </w:tc>
        <w:tc>
          <w:tcPr>
            <w:tcW w:w="993" w:type="dxa"/>
            <w:tcBorders>
              <w:top w:val="single" w:sz="4" w:space="0" w:color="auto"/>
              <w:left w:val="single" w:sz="4" w:space="0" w:color="auto"/>
              <w:bottom w:val="single" w:sz="4" w:space="0" w:color="auto"/>
              <w:right w:val="single" w:sz="4" w:space="0" w:color="auto"/>
            </w:tcBorders>
          </w:tcPr>
          <w:p w:rsidR="00640FCB" w:rsidRDefault="004064DD" w:rsidP="00640FCB">
            <w:pPr>
              <w:jc w:val="center"/>
              <w:rPr>
                <w:rFonts w:ascii="Times New Roman" w:hAnsi="Times New Roman" w:cs="Times New Roman"/>
                <w:lang w:val="ru-RU"/>
              </w:rPr>
            </w:pPr>
            <w:r>
              <w:rPr>
                <w:rFonts w:ascii="Times New Roman" w:hAnsi="Times New Roman" w:cs="Times New Roman"/>
                <w:lang w:val="ru-RU"/>
              </w:rPr>
              <w:t>172,37</w:t>
            </w:r>
          </w:p>
        </w:tc>
      </w:tr>
      <w:tr w:rsidR="00640FCB" w:rsidRPr="000005CF"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 xml:space="preserve">ТО </w:t>
            </w:r>
            <w:proofErr w:type="gramStart"/>
            <w:r>
              <w:rPr>
                <w:rFonts w:ascii="Times New Roman" w:hAnsi="Times New Roman" w:cs="Times New Roman"/>
                <w:lang w:val="ru-RU"/>
              </w:rPr>
              <w:t>с</w:t>
            </w:r>
            <w:proofErr w:type="gramEnd"/>
            <w:r>
              <w:rPr>
                <w:rFonts w:ascii="Times New Roman" w:hAnsi="Times New Roman" w:cs="Times New Roman"/>
                <w:lang w:val="ru-RU"/>
              </w:rPr>
              <w:t>. Отказное</w:t>
            </w: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3B4333" w:rsidRDefault="00640FCB" w:rsidP="00640FCB">
            <w:pPr>
              <w:suppressAutoHyphens/>
              <w:jc w:val="center"/>
              <w:rPr>
                <w:rFonts w:ascii="Times New Roman" w:hAnsi="Times New Roman" w:cs="Times New Roman"/>
                <w:lang w:val="ru-RU"/>
              </w:rPr>
            </w:pPr>
            <w:r>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Default="004064DD" w:rsidP="00640FCB">
            <w:pPr>
              <w:suppressAutoHyphens/>
              <w:jc w:val="center"/>
              <w:rPr>
                <w:rFonts w:ascii="Times New Roman" w:hAnsi="Times New Roman" w:cs="Times New Roman"/>
                <w:lang w:val="ru-RU"/>
              </w:rPr>
            </w:pPr>
            <w:r>
              <w:rPr>
                <w:rFonts w:ascii="Times New Roman" w:hAnsi="Times New Roman" w:cs="Times New Roman"/>
                <w:lang w:val="ru-RU"/>
              </w:rPr>
              <w:t>141,83</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30,27</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Default="004064DD" w:rsidP="00640FCB">
            <w:pPr>
              <w:jc w:val="center"/>
              <w:rPr>
                <w:rFonts w:ascii="Times New Roman" w:hAnsi="Times New Roman" w:cs="Times New Roman"/>
                <w:lang w:val="ru-RU"/>
              </w:rPr>
            </w:pPr>
            <w:r>
              <w:rPr>
                <w:rFonts w:ascii="Times New Roman" w:hAnsi="Times New Roman" w:cs="Times New Roman"/>
                <w:lang w:val="ru-RU"/>
              </w:rPr>
              <w:t>33,50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Default="004064DD" w:rsidP="00640FCB">
            <w:pPr>
              <w:jc w:val="center"/>
              <w:rPr>
                <w:rFonts w:ascii="Times New Roman" w:hAnsi="Times New Roman" w:cs="Times New Roman"/>
                <w:lang w:val="ru-RU"/>
              </w:rPr>
            </w:pPr>
            <w:r>
              <w:rPr>
                <w:rFonts w:ascii="Times New Roman" w:hAnsi="Times New Roman" w:cs="Times New Roman"/>
                <w:lang w:val="ru-RU"/>
              </w:rPr>
              <w:t>37,06</w:t>
            </w:r>
          </w:p>
        </w:tc>
        <w:tc>
          <w:tcPr>
            <w:tcW w:w="993" w:type="dxa"/>
            <w:tcBorders>
              <w:top w:val="single" w:sz="4" w:space="0" w:color="auto"/>
              <w:left w:val="single" w:sz="4" w:space="0" w:color="auto"/>
              <w:bottom w:val="single" w:sz="4" w:space="0" w:color="auto"/>
              <w:right w:val="single" w:sz="4" w:space="0" w:color="auto"/>
            </w:tcBorders>
          </w:tcPr>
          <w:p w:rsidR="00640FCB" w:rsidRDefault="004064DD" w:rsidP="00640FCB">
            <w:pPr>
              <w:jc w:val="center"/>
              <w:rPr>
                <w:rFonts w:ascii="Times New Roman" w:hAnsi="Times New Roman" w:cs="Times New Roman"/>
                <w:lang w:val="ru-RU"/>
              </w:rPr>
            </w:pPr>
            <w:r>
              <w:rPr>
                <w:rFonts w:ascii="Times New Roman" w:hAnsi="Times New Roman" w:cs="Times New Roman"/>
                <w:lang w:val="ru-RU"/>
              </w:rPr>
              <w:t>41,00</w:t>
            </w:r>
          </w:p>
        </w:tc>
      </w:tr>
      <w:tr w:rsidR="00640FCB" w:rsidRPr="000005CF" w:rsidTr="00640FCB">
        <w:trPr>
          <w:trHeight w:val="518"/>
        </w:trPr>
        <w:tc>
          <w:tcPr>
            <w:tcW w:w="489" w:type="dxa"/>
            <w:vMerge/>
            <w:tcBorders>
              <w:left w:val="single" w:sz="4" w:space="0" w:color="auto"/>
              <w:right w:val="single" w:sz="4" w:space="0" w:color="auto"/>
            </w:tcBorders>
          </w:tcPr>
          <w:p w:rsidR="00640FCB" w:rsidRPr="000005CF" w:rsidRDefault="00640FCB"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640FCB" w:rsidRPr="000005CF" w:rsidRDefault="00640FCB"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640FCB" w:rsidRPr="000005CF" w:rsidRDefault="00640FCB"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640FCB" w:rsidRPr="000005CF" w:rsidRDefault="00640FCB"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640FCB" w:rsidRPr="000005CF" w:rsidRDefault="00640FCB"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640FCB" w:rsidRPr="000005CF" w:rsidRDefault="00640FCB" w:rsidP="00640FCB">
            <w:pPr>
              <w:suppressAutoHyphens/>
              <w:autoSpaceDE w:val="0"/>
              <w:autoSpaceDN w:val="0"/>
              <w:adjustRightInd w:val="0"/>
              <w:rPr>
                <w:rFonts w:ascii="Times New Roman" w:hAnsi="Times New Roman" w:cs="Times New Roman"/>
                <w:lang w:val="ru-RU"/>
              </w:rPr>
            </w:pPr>
          </w:p>
        </w:tc>
        <w:tc>
          <w:tcPr>
            <w:tcW w:w="1559" w:type="dxa"/>
            <w:tcBorders>
              <w:top w:val="single" w:sz="4" w:space="0" w:color="auto"/>
              <w:left w:val="single" w:sz="4" w:space="0" w:color="auto"/>
              <w:bottom w:val="single" w:sz="4" w:space="0" w:color="auto"/>
              <w:right w:val="single" w:sz="4" w:space="0" w:color="auto"/>
            </w:tcBorders>
            <w:vAlign w:val="center"/>
          </w:tcPr>
          <w:p w:rsidR="00640FCB" w:rsidRPr="000005CF" w:rsidRDefault="00640FCB" w:rsidP="00640FCB">
            <w:pPr>
              <w:autoSpaceDE w:val="0"/>
              <w:autoSpaceDN w:val="0"/>
              <w:adjustRightInd w:val="0"/>
              <w:ind w:hanging="108"/>
              <w:rPr>
                <w:rFonts w:ascii="Times New Roman" w:hAnsi="Times New Roman" w:cs="Times New Roman"/>
                <w:lang w:val="ru-RU"/>
              </w:rPr>
            </w:pPr>
            <w:r w:rsidRPr="000005CF">
              <w:rPr>
                <w:rFonts w:ascii="Times New Roman" w:hAnsi="Times New Roman" w:cs="Times New Roman"/>
                <w:lang w:val="ru-RU"/>
              </w:rPr>
              <w:t>ТО</w:t>
            </w:r>
          </w:p>
          <w:p w:rsidR="00640FCB" w:rsidRPr="00C21239" w:rsidRDefault="00640FCB" w:rsidP="00640FCB">
            <w:pPr>
              <w:autoSpaceDE w:val="0"/>
              <w:autoSpaceDN w:val="0"/>
              <w:adjustRightInd w:val="0"/>
              <w:ind w:hanging="108"/>
              <w:rPr>
                <w:rFonts w:ascii="Times New Roman" w:hAnsi="Times New Roman" w:cs="Times New Roman"/>
                <w:lang w:val="ru-RU"/>
              </w:rPr>
            </w:pPr>
            <w:r w:rsidRPr="000005CF">
              <w:rPr>
                <w:rFonts w:ascii="Times New Roman" w:hAnsi="Times New Roman" w:cs="Times New Roman"/>
                <w:lang w:val="ru-RU"/>
              </w:rPr>
              <w:t xml:space="preserve">с. </w:t>
            </w:r>
            <w:proofErr w:type="spellStart"/>
            <w:r w:rsidRPr="000005CF">
              <w:rPr>
                <w:rFonts w:ascii="Times New Roman" w:hAnsi="Times New Roman" w:cs="Times New Roman"/>
                <w:lang w:val="ru-RU"/>
              </w:rPr>
              <w:t>Правокумское</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640FCB" w:rsidRPr="000005CF" w:rsidRDefault="00640FCB" w:rsidP="00640FCB">
            <w:pPr>
              <w:suppressAutoHyphens/>
              <w:jc w:val="center"/>
              <w:rPr>
                <w:rFonts w:ascii="Times New Roman" w:hAnsi="Times New Roman" w:cs="Times New Roman"/>
                <w:lang w:val="ru-RU"/>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686,68</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Default="00640FCB" w:rsidP="00640FCB">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135,00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3E742F" w:rsidP="00640FCB">
            <w:pPr>
              <w:jc w:val="center"/>
              <w:rPr>
                <w:rFonts w:ascii="Times New Roman" w:hAnsi="Times New Roman" w:cs="Times New Roman"/>
                <w:lang w:val="ru-RU"/>
              </w:rPr>
            </w:pPr>
            <w:r>
              <w:rPr>
                <w:rFonts w:ascii="Times New Roman" w:hAnsi="Times New Roman" w:cs="Times New Roman"/>
                <w:lang w:val="ru-RU"/>
              </w:rPr>
              <w:t>121,50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35762F" w:rsidP="00640FCB">
            <w:pPr>
              <w:jc w:val="center"/>
              <w:rPr>
                <w:rFonts w:ascii="Times New Roman" w:hAnsi="Times New Roman" w:cs="Times New Roman"/>
                <w:lang w:val="ru-RU"/>
              </w:rPr>
            </w:pPr>
            <w:r>
              <w:rPr>
                <w:rFonts w:ascii="Times New Roman" w:hAnsi="Times New Roman" w:cs="Times New Roman"/>
                <w:lang w:val="ru-RU"/>
              </w:rPr>
              <w:t>139,10</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Default="0035762F" w:rsidP="00640FCB">
            <w:pPr>
              <w:jc w:val="center"/>
              <w:rPr>
                <w:rFonts w:ascii="Times New Roman" w:hAnsi="Times New Roman" w:cs="Times New Roman"/>
                <w:lang w:val="ru-RU"/>
              </w:rPr>
            </w:pPr>
            <w:r>
              <w:rPr>
                <w:rFonts w:ascii="Times New Roman" w:hAnsi="Times New Roman" w:cs="Times New Roman"/>
                <w:lang w:val="ru-RU"/>
              </w:rPr>
              <w:t>143,24</w:t>
            </w:r>
          </w:p>
        </w:tc>
        <w:tc>
          <w:tcPr>
            <w:tcW w:w="993" w:type="dxa"/>
            <w:tcBorders>
              <w:top w:val="single" w:sz="4" w:space="0" w:color="auto"/>
              <w:left w:val="single" w:sz="4" w:space="0" w:color="auto"/>
              <w:bottom w:val="single" w:sz="4" w:space="0" w:color="auto"/>
              <w:right w:val="single" w:sz="4" w:space="0" w:color="auto"/>
            </w:tcBorders>
          </w:tcPr>
          <w:p w:rsidR="00640FCB" w:rsidRDefault="0035762F" w:rsidP="00640FCB">
            <w:pPr>
              <w:jc w:val="center"/>
              <w:rPr>
                <w:rFonts w:ascii="Times New Roman" w:hAnsi="Times New Roman" w:cs="Times New Roman"/>
                <w:lang w:val="ru-RU"/>
              </w:rPr>
            </w:pPr>
            <w:r>
              <w:rPr>
                <w:rFonts w:ascii="Times New Roman" w:hAnsi="Times New Roman" w:cs="Times New Roman"/>
                <w:lang w:val="ru-RU"/>
              </w:rPr>
              <w:t>147,84</w:t>
            </w:r>
          </w:p>
        </w:tc>
      </w:tr>
      <w:tr w:rsidR="00640FCB" w:rsidRPr="00C21239" w:rsidTr="0035762F">
        <w:trPr>
          <w:trHeight w:val="518"/>
        </w:trPr>
        <w:tc>
          <w:tcPr>
            <w:tcW w:w="489" w:type="dxa"/>
            <w:vMerge w:val="restart"/>
            <w:tcBorders>
              <w:left w:val="single" w:sz="4" w:space="0" w:color="auto"/>
              <w:right w:val="single" w:sz="4" w:space="0" w:color="auto"/>
            </w:tcBorders>
          </w:tcPr>
          <w:p w:rsidR="00640FCB" w:rsidRPr="000005CF" w:rsidRDefault="00640FCB" w:rsidP="00640FCB">
            <w:pPr>
              <w:suppressAutoHyphens/>
              <w:autoSpaceDE w:val="0"/>
              <w:autoSpaceDN w:val="0"/>
              <w:adjustRightInd w:val="0"/>
              <w:rPr>
                <w:rFonts w:ascii="Times New Roman" w:hAnsi="Times New Roman" w:cs="Times New Roman"/>
                <w:lang w:val="ru-RU"/>
              </w:rPr>
            </w:pPr>
            <w:r w:rsidRPr="000005CF">
              <w:rPr>
                <w:rFonts w:ascii="Times New Roman" w:hAnsi="Times New Roman" w:cs="Times New Roman"/>
                <w:lang w:val="ru-RU"/>
              </w:rPr>
              <w:t xml:space="preserve">4.3. </w:t>
            </w:r>
          </w:p>
        </w:tc>
        <w:tc>
          <w:tcPr>
            <w:tcW w:w="21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Основное мероприятие. Реализация проектов развития территорий муниципальных образований, основанных на местных инициативах</w:t>
            </w:r>
            <w:r>
              <w:rPr>
                <w:rFonts w:ascii="Times New Roman" w:hAnsi="Times New Roman" w:cs="Times New Roman"/>
                <w:lang w:val="ru-RU"/>
              </w:rPr>
              <w:t xml:space="preserve"> (реализация инициативного проекта)</w:t>
            </w:r>
          </w:p>
        </w:tc>
        <w:tc>
          <w:tcPr>
            <w:tcW w:w="567"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640FCB" w:rsidRPr="00C21239" w:rsidRDefault="00640FCB"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в том числе: </w:t>
            </w:r>
          </w:p>
        </w:tc>
        <w:tc>
          <w:tcPr>
            <w:tcW w:w="567" w:type="dxa"/>
            <w:tcBorders>
              <w:top w:val="single" w:sz="4" w:space="0" w:color="auto"/>
              <w:left w:val="single" w:sz="4" w:space="0" w:color="auto"/>
              <w:bottom w:val="single" w:sz="4" w:space="0" w:color="auto"/>
              <w:right w:val="single" w:sz="4" w:space="0" w:color="auto"/>
            </w:tcBorders>
          </w:tcPr>
          <w:p w:rsidR="00640FCB" w:rsidRPr="00C21239" w:rsidRDefault="00640FCB"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424B8" w:rsidRDefault="0035762F" w:rsidP="00640FCB">
            <w:pPr>
              <w:suppressAutoHyphens/>
              <w:jc w:val="center"/>
              <w:rPr>
                <w:rFonts w:ascii="Times New Roman" w:hAnsi="Times New Roman" w:cs="Times New Roman"/>
                <w:lang w:val="ru-RU"/>
              </w:rPr>
            </w:pPr>
            <w:r>
              <w:rPr>
                <w:rFonts w:ascii="Times New Roman" w:hAnsi="Times New Roman" w:cs="Times New Roman"/>
                <w:lang w:val="ru-RU"/>
              </w:rPr>
              <w:t>49930,67</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424B8" w:rsidRDefault="00640FCB" w:rsidP="00640FCB">
            <w:pPr>
              <w:jc w:val="center"/>
              <w:rPr>
                <w:rFonts w:ascii="Times New Roman" w:hAnsi="Times New Roman" w:cs="Times New Roman"/>
                <w:lang w:val="ru-RU"/>
              </w:rPr>
            </w:pPr>
            <w:r w:rsidRPr="00C424B8">
              <w:rPr>
                <w:rFonts w:ascii="Times New Roman" w:hAnsi="Times New Roman" w:cs="Times New Roman"/>
                <w:lang w:val="ru-RU"/>
              </w:rPr>
              <w:t>16427,80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424B8" w:rsidRDefault="00640FCB" w:rsidP="00640FCB">
            <w:pPr>
              <w:jc w:val="center"/>
              <w:rPr>
                <w:rFonts w:ascii="Times New Roman" w:hAnsi="Times New Roman" w:cs="Times New Roman"/>
                <w:lang w:val="ru-RU"/>
              </w:rPr>
            </w:pPr>
            <w:r w:rsidRPr="00C424B8">
              <w:rPr>
                <w:rFonts w:ascii="Times New Roman" w:hAnsi="Times New Roman" w:cs="Times New Roman"/>
                <w:lang w:val="ru-RU"/>
              </w:rPr>
              <w:t>9016,91</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424B8" w:rsidRDefault="00640FCB" w:rsidP="00640FCB">
            <w:pPr>
              <w:jc w:val="center"/>
              <w:rPr>
                <w:rFonts w:ascii="Times New Roman" w:hAnsi="Times New Roman" w:cs="Times New Roman"/>
                <w:lang w:val="ru-RU"/>
              </w:rPr>
            </w:pPr>
            <w:r>
              <w:rPr>
                <w:rFonts w:ascii="Times New Roman" w:hAnsi="Times New Roman" w:cs="Times New Roman"/>
                <w:lang w:val="ru-RU"/>
              </w:rPr>
              <w:t>11105,20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5762F" w:rsidRDefault="0035762F" w:rsidP="00640FCB">
            <w:pPr>
              <w:jc w:val="center"/>
              <w:rPr>
                <w:rFonts w:ascii="Times New Roman" w:hAnsi="Times New Roman" w:cs="Times New Roman"/>
                <w:lang w:val="ru-RU"/>
              </w:rPr>
            </w:pPr>
            <w:r>
              <w:rPr>
                <w:rFonts w:ascii="Times New Roman" w:hAnsi="Times New Roman" w:cs="Times New Roman"/>
                <w:spacing w:val="-2"/>
                <w:lang w:val="ru-RU"/>
              </w:rPr>
              <w:t>13380,76</w:t>
            </w:r>
          </w:p>
        </w:tc>
        <w:tc>
          <w:tcPr>
            <w:tcW w:w="993" w:type="dxa"/>
            <w:tcBorders>
              <w:top w:val="single" w:sz="4" w:space="0" w:color="auto"/>
              <w:left w:val="single" w:sz="4" w:space="0" w:color="auto"/>
              <w:bottom w:val="single" w:sz="4" w:space="0" w:color="auto"/>
              <w:right w:val="single" w:sz="4" w:space="0" w:color="auto"/>
            </w:tcBorders>
            <w:vAlign w:val="center"/>
          </w:tcPr>
          <w:p w:rsidR="00640FCB" w:rsidRPr="00A427D5" w:rsidRDefault="00640FCB" w:rsidP="0035762F">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35762F"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vMerge w:val="restart"/>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S6420</w:t>
            </w:r>
          </w:p>
        </w:tc>
        <w:tc>
          <w:tcPr>
            <w:tcW w:w="1559" w:type="dxa"/>
            <w:vMerge w:val="restart"/>
            <w:tcBorders>
              <w:top w:val="single" w:sz="4" w:space="0" w:color="auto"/>
              <w:left w:val="single" w:sz="4" w:space="0" w:color="auto"/>
              <w:right w:val="single" w:sz="4" w:space="0" w:color="auto"/>
            </w:tcBorders>
          </w:tcPr>
          <w:p w:rsidR="00640FCB" w:rsidRPr="00C21239" w:rsidRDefault="007F4426"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АСМ</w:t>
            </w:r>
            <w:r w:rsidR="00640FCB" w:rsidRPr="00C21239">
              <w:rPr>
                <w:rFonts w:ascii="Times New Roman" w:hAnsi="Times New Roman" w:cs="Times New Roman"/>
                <w:lang w:val="ru-RU"/>
              </w:rPr>
              <w:t xml:space="preserve">О </w:t>
            </w:r>
          </w:p>
          <w:p w:rsidR="00640FCB" w:rsidRPr="00C21239" w:rsidRDefault="00640FCB"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p w:rsidR="00640FCB" w:rsidRPr="00C21239" w:rsidRDefault="00640FCB" w:rsidP="00640FCB">
            <w:pPr>
              <w:autoSpaceDE w:val="0"/>
              <w:autoSpaceDN w:val="0"/>
              <w:adjustRightInd w:val="0"/>
              <w:jc w:val="cente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35762F" w:rsidP="00640FCB">
            <w:pPr>
              <w:suppressAutoHyphens/>
              <w:jc w:val="center"/>
              <w:rPr>
                <w:rFonts w:ascii="Times New Roman" w:hAnsi="Times New Roman" w:cs="Times New Roman"/>
                <w:lang w:val="ru-RU"/>
              </w:rPr>
            </w:pPr>
            <w:r>
              <w:rPr>
                <w:rFonts w:ascii="Times New Roman" w:hAnsi="Times New Roman" w:cs="Times New Roman"/>
                <w:lang w:val="ru-RU"/>
              </w:rPr>
              <w:t>6784,67</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sidRPr="00C21239">
              <w:rPr>
                <w:rFonts w:ascii="Times New Roman" w:hAnsi="Times New Roman" w:cs="Times New Roman"/>
                <w:lang w:val="ru-RU"/>
              </w:rPr>
              <w:t>2256,7</w:t>
            </w:r>
            <w:r>
              <w:rPr>
                <w:rFonts w:ascii="Times New Roman" w:hAnsi="Times New Roman" w:cs="Times New Roman"/>
                <w:lang w:val="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2067,54</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A427D5" w:rsidRDefault="00640FCB" w:rsidP="00640FCB">
            <w:pPr>
              <w:jc w:val="center"/>
              <w:rPr>
                <w:rFonts w:ascii="Times New Roman" w:hAnsi="Times New Roman" w:cs="Times New Roman"/>
                <w:lang w:val="ru-RU"/>
              </w:rPr>
            </w:pPr>
            <w:r>
              <w:rPr>
                <w:rFonts w:ascii="Times New Roman" w:hAnsi="Times New Roman" w:cs="Times New Roman"/>
                <w:spacing w:val="-2"/>
                <w:lang w:val="ru-RU"/>
              </w:rPr>
              <w:t>1060,28</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5762F" w:rsidRDefault="0035762F" w:rsidP="00640FCB">
            <w:pPr>
              <w:jc w:val="center"/>
              <w:rPr>
                <w:rFonts w:ascii="Times New Roman" w:hAnsi="Times New Roman" w:cs="Times New Roman"/>
                <w:lang w:val="ru-RU"/>
              </w:rPr>
            </w:pPr>
            <w:r>
              <w:rPr>
                <w:rFonts w:ascii="Times New Roman" w:hAnsi="Times New Roman" w:cs="Times New Roman"/>
                <w:spacing w:val="-2"/>
                <w:lang w:val="ru-RU"/>
              </w:rPr>
              <w:t>1400,13</w:t>
            </w:r>
          </w:p>
        </w:tc>
        <w:tc>
          <w:tcPr>
            <w:tcW w:w="993" w:type="dxa"/>
            <w:tcBorders>
              <w:top w:val="single" w:sz="4" w:space="0" w:color="auto"/>
              <w:left w:val="single" w:sz="4" w:space="0" w:color="auto"/>
              <w:bottom w:val="single" w:sz="4" w:space="0" w:color="auto"/>
              <w:right w:val="single" w:sz="4" w:space="0" w:color="auto"/>
            </w:tcBorders>
          </w:tcPr>
          <w:p w:rsidR="00640FCB" w:rsidRPr="00A427D5"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35762F"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40FCB" w:rsidRPr="00C21239" w:rsidTr="00640FCB">
        <w:trPr>
          <w:trHeight w:val="518"/>
        </w:trPr>
        <w:tc>
          <w:tcPr>
            <w:tcW w:w="489"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567"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5"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426"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850" w:type="dxa"/>
            <w:vMerge/>
            <w:tcBorders>
              <w:left w:val="single" w:sz="4" w:space="0" w:color="auto"/>
              <w:right w:val="single" w:sz="4" w:space="0" w:color="auto"/>
            </w:tcBorders>
          </w:tcPr>
          <w:p w:rsidR="00640FCB" w:rsidRPr="00C21239" w:rsidRDefault="00640FCB" w:rsidP="00640FCB">
            <w:pPr>
              <w:suppressAutoHyphens/>
              <w:autoSpaceDE w:val="0"/>
              <w:autoSpaceDN w:val="0"/>
              <w:adjustRightInd w:val="0"/>
              <w:rPr>
                <w:rFonts w:ascii="Times New Roman" w:hAnsi="Times New Roman" w:cs="Times New Roman"/>
              </w:rPr>
            </w:pPr>
          </w:p>
        </w:tc>
        <w:tc>
          <w:tcPr>
            <w:tcW w:w="1559" w:type="dxa"/>
            <w:vMerge/>
            <w:tcBorders>
              <w:left w:val="single" w:sz="4" w:space="0" w:color="auto"/>
              <w:right w:val="single" w:sz="4" w:space="0" w:color="auto"/>
            </w:tcBorders>
            <w:vAlign w:val="center"/>
          </w:tcPr>
          <w:p w:rsidR="00640FCB" w:rsidRPr="00C21239" w:rsidRDefault="00640FCB" w:rsidP="00640FCB">
            <w:pPr>
              <w:autoSpaceDE w:val="0"/>
              <w:autoSpaceDN w:val="0"/>
              <w:adjustRightInd w:val="0"/>
              <w:ind w:hanging="108"/>
              <w:jc w:val="cente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suppressAutoHyphens/>
              <w:jc w:val="center"/>
              <w:rPr>
                <w:rFonts w:ascii="Times New Roman" w:hAnsi="Times New Roman" w:cs="Times New Roman"/>
              </w:rPr>
            </w:pPr>
            <w:r w:rsidRPr="00C21239">
              <w:rPr>
                <w:rFonts w:ascii="Times New Roman" w:hAnsi="Times New Roman" w:cs="Times New Roman"/>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640FCB" w:rsidRPr="00C21239" w:rsidRDefault="0035762F" w:rsidP="00640FCB">
            <w:pPr>
              <w:suppressAutoHyphens/>
              <w:jc w:val="center"/>
              <w:rPr>
                <w:rFonts w:ascii="Times New Roman" w:hAnsi="Times New Roman" w:cs="Times New Roman"/>
                <w:lang w:val="ru-RU"/>
              </w:rPr>
            </w:pPr>
            <w:r>
              <w:rPr>
                <w:rFonts w:ascii="Times New Roman" w:hAnsi="Times New Roman" w:cs="Times New Roman"/>
                <w:lang w:val="ru-RU"/>
              </w:rPr>
              <w:t>7724,46</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3051,25</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C21239" w:rsidRDefault="00640FCB" w:rsidP="00640FCB">
            <w:pPr>
              <w:jc w:val="center"/>
              <w:rPr>
                <w:rFonts w:ascii="Times New Roman" w:hAnsi="Times New Roman" w:cs="Times New Roman"/>
                <w:lang w:val="ru-RU"/>
              </w:rPr>
            </w:pPr>
            <w:r>
              <w:rPr>
                <w:rFonts w:ascii="Times New Roman" w:hAnsi="Times New Roman" w:cs="Times New Roman"/>
                <w:lang w:val="ru-RU"/>
              </w:rPr>
              <w:t>1087,72</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A427D5" w:rsidRDefault="00640FCB" w:rsidP="00640FCB">
            <w:pPr>
              <w:jc w:val="center"/>
              <w:rPr>
                <w:rFonts w:ascii="Times New Roman" w:hAnsi="Times New Roman" w:cs="Times New Roman"/>
                <w:lang w:val="ru-RU"/>
              </w:rPr>
            </w:pPr>
            <w:r>
              <w:rPr>
                <w:rFonts w:ascii="Times New Roman" w:hAnsi="Times New Roman" w:cs="Times New Roman"/>
                <w:spacing w:val="-2"/>
                <w:lang w:val="ru-RU"/>
              </w:rPr>
              <w:t>1504,90</w:t>
            </w:r>
          </w:p>
        </w:tc>
        <w:tc>
          <w:tcPr>
            <w:tcW w:w="1134" w:type="dxa"/>
            <w:tcBorders>
              <w:top w:val="single" w:sz="4" w:space="0" w:color="auto"/>
              <w:left w:val="single" w:sz="4" w:space="0" w:color="auto"/>
              <w:bottom w:val="single" w:sz="4" w:space="0" w:color="auto"/>
              <w:right w:val="single" w:sz="4" w:space="0" w:color="auto"/>
            </w:tcBorders>
            <w:vAlign w:val="center"/>
          </w:tcPr>
          <w:p w:rsidR="00640FCB" w:rsidRPr="0035762F" w:rsidRDefault="0035762F" w:rsidP="00640FCB">
            <w:pPr>
              <w:jc w:val="center"/>
              <w:rPr>
                <w:rFonts w:ascii="Times New Roman" w:hAnsi="Times New Roman" w:cs="Times New Roman"/>
                <w:lang w:val="ru-RU"/>
              </w:rPr>
            </w:pPr>
            <w:r>
              <w:rPr>
                <w:rFonts w:ascii="Times New Roman" w:hAnsi="Times New Roman" w:cs="Times New Roman"/>
                <w:spacing w:val="-2"/>
                <w:lang w:val="ru-RU"/>
              </w:rPr>
              <w:t>2080,59</w:t>
            </w:r>
          </w:p>
        </w:tc>
        <w:tc>
          <w:tcPr>
            <w:tcW w:w="993" w:type="dxa"/>
            <w:tcBorders>
              <w:top w:val="single" w:sz="4" w:space="0" w:color="auto"/>
              <w:left w:val="single" w:sz="4" w:space="0" w:color="auto"/>
              <w:bottom w:val="single" w:sz="4" w:space="0" w:color="auto"/>
              <w:right w:val="single" w:sz="4" w:space="0" w:color="auto"/>
            </w:tcBorders>
          </w:tcPr>
          <w:p w:rsidR="00640FCB" w:rsidRPr="00A427D5" w:rsidRDefault="00640FCB"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640FCB" w:rsidRDefault="0035762F"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7F4426" w:rsidRPr="00C21239" w:rsidTr="00640FCB">
        <w:trPr>
          <w:trHeight w:val="518"/>
        </w:trPr>
        <w:tc>
          <w:tcPr>
            <w:tcW w:w="489"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567" w:type="dxa"/>
            <w:vMerge w:val="restart"/>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vMerge w:val="restart"/>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vMerge w:val="restart"/>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vMerge w:val="restart"/>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S6420</w:t>
            </w:r>
          </w:p>
        </w:tc>
        <w:tc>
          <w:tcPr>
            <w:tcW w:w="1559" w:type="dxa"/>
            <w:vMerge w:val="restart"/>
            <w:tcBorders>
              <w:top w:val="single" w:sz="4" w:space="0" w:color="auto"/>
              <w:left w:val="single" w:sz="4" w:space="0" w:color="auto"/>
              <w:right w:val="single" w:sz="4" w:space="0" w:color="auto"/>
            </w:tcBorders>
          </w:tcPr>
          <w:p w:rsidR="007F4426" w:rsidRPr="00C21239" w:rsidRDefault="007F4426" w:rsidP="00640FCB">
            <w:pPr>
              <w:autoSpaceDE w:val="0"/>
              <w:autoSpaceDN w:val="0"/>
              <w:adjustRightInd w:val="0"/>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suppressAutoHyphens/>
              <w:jc w:val="center"/>
              <w:rPr>
                <w:rFonts w:ascii="Times New Roman" w:hAnsi="Times New Roman" w:cs="Times New Roman"/>
                <w:lang w:val="ru-RU"/>
              </w:rPr>
            </w:pPr>
            <w:r>
              <w:rPr>
                <w:rFonts w:ascii="Times New Roman" w:hAnsi="Times New Roman" w:cs="Times New Roman"/>
                <w:lang w:val="ru-RU"/>
              </w:rPr>
              <w:t>16235,72</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lang w:val="ru-RU"/>
              </w:rPr>
            </w:pPr>
            <w:r>
              <w:rPr>
                <w:rFonts w:ascii="Times New Roman" w:hAnsi="Times New Roman" w:cs="Times New Roman"/>
                <w:lang w:val="ru-RU"/>
              </w:rPr>
              <w:t>4996,26</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lang w:val="ru-RU"/>
              </w:rPr>
            </w:pPr>
            <w:r>
              <w:rPr>
                <w:rFonts w:ascii="Times New Roman" w:hAnsi="Times New Roman" w:cs="Times New Roman"/>
                <w:lang w:val="ru-RU"/>
              </w:rPr>
              <w:t>3423,60</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671630" w:rsidRDefault="007F4426" w:rsidP="00640FCB">
            <w:pPr>
              <w:jc w:val="center"/>
              <w:rPr>
                <w:rFonts w:ascii="Times New Roman" w:hAnsi="Times New Roman" w:cs="Times New Roman"/>
                <w:lang w:val="ru-RU"/>
              </w:rPr>
            </w:pPr>
            <w:r>
              <w:rPr>
                <w:rFonts w:ascii="Times New Roman" w:hAnsi="Times New Roman" w:cs="Times New Roman"/>
                <w:spacing w:val="-2"/>
                <w:lang w:val="ru-RU"/>
              </w:rPr>
              <w:t>3712,63</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7F4426" w:rsidRDefault="007F4426" w:rsidP="00640FCB">
            <w:pPr>
              <w:jc w:val="center"/>
              <w:rPr>
                <w:rFonts w:ascii="Times New Roman" w:hAnsi="Times New Roman" w:cs="Times New Roman"/>
                <w:lang w:val="ru-RU"/>
              </w:rPr>
            </w:pPr>
            <w:r>
              <w:rPr>
                <w:rFonts w:ascii="Times New Roman" w:hAnsi="Times New Roman" w:cs="Times New Roman"/>
                <w:spacing w:val="-2"/>
                <w:lang w:val="ru-RU"/>
              </w:rPr>
              <w:t>4103,23</w:t>
            </w:r>
          </w:p>
        </w:tc>
        <w:tc>
          <w:tcPr>
            <w:tcW w:w="993" w:type="dxa"/>
            <w:tcBorders>
              <w:top w:val="single" w:sz="4" w:space="0" w:color="auto"/>
              <w:left w:val="single" w:sz="4" w:space="0" w:color="auto"/>
              <w:bottom w:val="single" w:sz="4" w:space="0" w:color="auto"/>
              <w:right w:val="single" w:sz="4" w:space="0" w:color="auto"/>
            </w:tcBorders>
          </w:tcPr>
          <w:p w:rsidR="007F4426" w:rsidRPr="00671630" w:rsidRDefault="007F4426"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7F4426" w:rsidRPr="00671630" w:rsidRDefault="007F4426" w:rsidP="008A1910">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7F4426" w:rsidRPr="00C21239" w:rsidTr="00640FCB">
        <w:trPr>
          <w:trHeight w:val="518"/>
        </w:trPr>
        <w:tc>
          <w:tcPr>
            <w:tcW w:w="489"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567"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425"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426"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850"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1559" w:type="dxa"/>
            <w:vMerge/>
            <w:tcBorders>
              <w:left w:val="single" w:sz="4" w:space="0" w:color="auto"/>
              <w:right w:val="single" w:sz="4" w:space="0" w:color="auto"/>
            </w:tcBorders>
            <w:vAlign w:val="center"/>
          </w:tcPr>
          <w:p w:rsidR="007F4426" w:rsidRPr="00C21239" w:rsidRDefault="007F4426" w:rsidP="00640FCB">
            <w:pPr>
              <w:autoSpaceDE w:val="0"/>
              <w:autoSpaceDN w:val="0"/>
              <w:adjustRightInd w:val="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suppressAutoHyphens/>
              <w:jc w:val="center"/>
              <w:rPr>
                <w:rFonts w:ascii="Times New Roman" w:hAnsi="Times New Roman" w:cs="Times New Roman"/>
              </w:rPr>
            </w:pPr>
            <w:r w:rsidRPr="00C21239">
              <w:rPr>
                <w:rFonts w:ascii="Times New Roman" w:hAnsi="Times New Roman" w:cs="Times New Roman"/>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suppressAutoHyphens/>
              <w:jc w:val="center"/>
              <w:rPr>
                <w:rFonts w:ascii="Times New Roman" w:hAnsi="Times New Roman" w:cs="Times New Roman"/>
                <w:lang w:val="ru-RU"/>
              </w:rPr>
            </w:pPr>
            <w:r>
              <w:rPr>
                <w:rFonts w:ascii="Times New Roman" w:hAnsi="Times New Roman" w:cs="Times New Roman"/>
                <w:lang w:val="ru-RU"/>
              </w:rPr>
              <w:t>19185,82</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lang w:val="ru-RU"/>
              </w:rPr>
            </w:pPr>
            <w:r>
              <w:rPr>
                <w:rFonts w:ascii="Times New Roman" w:hAnsi="Times New Roman" w:cs="Times New Roman"/>
                <w:lang w:val="ru-RU"/>
              </w:rPr>
              <w:t>6123,57</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lang w:val="ru-RU"/>
              </w:rPr>
            </w:pPr>
            <w:r>
              <w:rPr>
                <w:rFonts w:ascii="Times New Roman" w:hAnsi="Times New Roman" w:cs="Times New Roman"/>
                <w:lang w:val="ru-RU"/>
              </w:rPr>
              <w:t>2438,05</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671630" w:rsidRDefault="007F4426" w:rsidP="00640FCB">
            <w:pPr>
              <w:jc w:val="center"/>
              <w:rPr>
                <w:rFonts w:ascii="Times New Roman" w:hAnsi="Times New Roman" w:cs="Times New Roman"/>
                <w:lang w:val="ru-RU"/>
              </w:rPr>
            </w:pPr>
            <w:r>
              <w:rPr>
                <w:rFonts w:ascii="Times New Roman" w:hAnsi="Times New Roman" w:cs="Times New Roman"/>
                <w:spacing w:val="-2"/>
                <w:lang w:val="ru-RU"/>
              </w:rPr>
              <w:t>4827,39</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B07432" w:rsidRDefault="007F4426" w:rsidP="00640FCB">
            <w:pPr>
              <w:jc w:val="center"/>
              <w:rPr>
                <w:rFonts w:ascii="Times New Roman" w:hAnsi="Times New Roman" w:cs="Times New Roman"/>
                <w:lang w:val="ru-RU"/>
              </w:rPr>
            </w:pPr>
            <w:r>
              <w:rPr>
                <w:rFonts w:ascii="Times New Roman" w:hAnsi="Times New Roman" w:cs="Times New Roman"/>
                <w:spacing w:val="-2"/>
                <w:lang w:val="ru-RU"/>
              </w:rPr>
              <w:t>5796,81</w:t>
            </w:r>
          </w:p>
        </w:tc>
        <w:tc>
          <w:tcPr>
            <w:tcW w:w="993" w:type="dxa"/>
            <w:tcBorders>
              <w:top w:val="single" w:sz="4" w:space="0" w:color="auto"/>
              <w:left w:val="single" w:sz="4" w:space="0" w:color="auto"/>
              <w:bottom w:val="single" w:sz="4" w:space="0" w:color="auto"/>
              <w:right w:val="single" w:sz="4" w:space="0" w:color="auto"/>
            </w:tcBorders>
          </w:tcPr>
          <w:p w:rsidR="007F4426" w:rsidRPr="00671630" w:rsidRDefault="007F4426"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7F4426" w:rsidRPr="00671630" w:rsidRDefault="007F4426" w:rsidP="008A1910">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7F4426" w:rsidRPr="00C21239" w:rsidTr="00640FCB">
        <w:trPr>
          <w:trHeight w:val="518"/>
        </w:trPr>
        <w:tc>
          <w:tcPr>
            <w:tcW w:w="489"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G6420</w:t>
            </w:r>
          </w:p>
        </w:tc>
        <w:tc>
          <w:tcPr>
            <w:tcW w:w="1559" w:type="dxa"/>
            <w:tcBorders>
              <w:top w:val="single" w:sz="4" w:space="0" w:color="auto"/>
              <w:left w:val="single" w:sz="4" w:space="0" w:color="auto"/>
              <w:right w:val="single" w:sz="4" w:space="0" w:color="auto"/>
            </w:tcBorders>
          </w:tcPr>
          <w:p w:rsidR="007F4426" w:rsidRPr="00C21239" w:rsidRDefault="007F4426"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изних</w:t>
            </w:r>
            <w:proofErr w:type="spellEnd"/>
            <w:r w:rsidRPr="00C21239">
              <w:rPr>
                <w:rFonts w:ascii="Times New Roman" w:hAnsi="Times New Roman" w:cs="Times New Roman"/>
              </w:rPr>
              <w:t>:</w:t>
            </w:r>
          </w:p>
          <w:p w:rsidR="007F4426" w:rsidRPr="00C21239" w:rsidRDefault="007F4426"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иныеисточники</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lang w:val="ru-RU"/>
              </w:rPr>
            </w:pPr>
            <w:r>
              <w:rPr>
                <w:rFonts w:ascii="Times New Roman" w:hAnsi="Times New Roman" w:cs="Times New Roman"/>
                <w:lang w:val="ru-RU"/>
              </w:rPr>
              <w:t>5563,03</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lang w:val="ru-RU"/>
              </w:rPr>
            </w:pPr>
            <w:r w:rsidRPr="00C21239">
              <w:rPr>
                <w:rFonts w:ascii="Times New Roman" w:hAnsi="Times New Roman" w:cs="Times New Roman"/>
                <w:lang w:val="ru-RU"/>
              </w:rPr>
              <w:t>2281,00</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lang w:val="ru-RU"/>
              </w:rPr>
            </w:pPr>
            <w:r w:rsidRPr="00C21239">
              <w:rPr>
                <w:rFonts w:ascii="Times New Roman" w:hAnsi="Times New Roman" w:cs="Times New Roman"/>
                <w:spacing w:val="-2"/>
                <w:lang w:val="ru-RU"/>
              </w:rPr>
              <w:t>901,20</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671630" w:rsidRDefault="007F4426" w:rsidP="00640FCB">
            <w:pPr>
              <w:jc w:val="center"/>
              <w:rPr>
                <w:rFonts w:ascii="Times New Roman" w:hAnsi="Times New Roman" w:cs="Times New Roman"/>
                <w:lang w:val="ru-RU"/>
              </w:rPr>
            </w:pPr>
            <w:r>
              <w:rPr>
                <w:rFonts w:ascii="Times New Roman" w:hAnsi="Times New Roman" w:cs="Times New Roman"/>
                <w:spacing w:val="-2"/>
                <w:lang w:val="ru-RU"/>
              </w:rPr>
              <w:t>1081,33</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B07432" w:rsidRDefault="007F4426" w:rsidP="00640FCB">
            <w:pPr>
              <w:jc w:val="center"/>
              <w:rPr>
                <w:rFonts w:ascii="Times New Roman" w:hAnsi="Times New Roman" w:cs="Times New Roman"/>
                <w:lang w:val="ru-RU"/>
              </w:rPr>
            </w:pPr>
            <w:r>
              <w:rPr>
                <w:rFonts w:ascii="Times New Roman" w:hAnsi="Times New Roman" w:cs="Times New Roman"/>
                <w:spacing w:val="-2"/>
                <w:lang w:val="ru-RU"/>
              </w:rPr>
              <w:t>1299,50</w:t>
            </w:r>
          </w:p>
        </w:tc>
        <w:tc>
          <w:tcPr>
            <w:tcW w:w="993" w:type="dxa"/>
            <w:tcBorders>
              <w:top w:val="single" w:sz="4" w:space="0" w:color="auto"/>
              <w:left w:val="single" w:sz="4" w:space="0" w:color="auto"/>
              <w:bottom w:val="single" w:sz="4" w:space="0" w:color="auto"/>
              <w:right w:val="single" w:sz="4" w:space="0" w:color="auto"/>
            </w:tcBorders>
          </w:tcPr>
          <w:p w:rsidR="007F4426" w:rsidRPr="00671630" w:rsidRDefault="007F4426"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7F4426" w:rsidRPr="00671630" w:rsidRDefault="007F4426" w:rsidP="008A1910">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7F4426" w:rsidRPr="001E0B3D" w:rsidTr="00640FCB">
        <w:trPr>
          <w:trHeight w:val="2542"/>
        </w:trPr>
        <w:tc>
          <w:tcPr>
            <w:tcW w:w="489" w:type="dxa"/>
            <w:vMerge w:val="restart"/>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4.3.1.</w:t>
            </w:r>
          </w:p>
        </w:tc>
        <w:tc>
          <w:tcPr>
            <w:tcW w:w="2126" w:type="dxa"/>
            <w:vMerge w:val="restart"/>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u w:val="single"/>
                <w:lang w:val="ru-RU"/>
              </w:rPr>
              <w:t>г. Зеленокумск</w:t>
            </w:r>
            <w:r w:rsidRPr="00C21239">
              <w:rPr>
                <w:rFonts w:ascii="Times New Roman" w:hAnsi="Times New Roman" w:cs="Times New Roman"/>
                <w:lang w:val="ru-RU"/>
              </w:rPr>
              <w:t>:</w:t>
            </w:r>
          </w:p>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1. Общественное кладбище «Элеватор»;</w:t>
            </w:r>
          </w:p>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 Нижний парк (детский игровой комплекс);</w:t>
            </w:r>
          </w:p>
          <w:p w:rsidR="007F4426" w:rsidRPr="00C21239" w:rsidRDefault="007F4426" w:rsidP="00640FCB">
            <w:pPr>
              <w:suppressAutoHyphens/>
              <w:autoSpaceDE w:val="0"/>
              <w:autoSpaceDN w:val="0"/>
              <w:adjustRightInd w:val="0"/>
              <w:rPr>
                <w:rFonts w:ascii="Times New Roman" w:hAnsi="Times New Roman" w:cs="Times New Roman"/>
                <w:b/>
                <w:lang w:val="ru-RU"/>
              </w:rPr>
            </w:pPr>
            <w:r w:rsidRPr="00C21239">
              <w:rPr>
                <w:rFonts w:ascii="Times New Roman" w:hAnsi="Times New Roman" w:cs="Times New Roman"/>
                <w:b/>
                <w:lang w:val="ru-RU"/>
              </w:rPr>
              <w:t>2020</w:t>
            </w:r>
          </w:p>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3. Сквер на пл.1 Мая;</w:t>
            </w:r>
          </w:p>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4. Общественное муниципальное кладбище «Отрезок»;</w:t>
            </w:r>
          </w:p>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5. Д/</w:t>
            </w:r>
            <w:proofErr w:type="gramStart"/>
            <w:r w:rsidRPr="00C21239">
              <w:rPr>
                <w:rFonts w:ascii="Times New Roman" w:hAnsi="Times New Roman" w:cs="Times New Roman"/>
                <w:lang w:val="ru-RU"/>
              </w:rPr>
              <w:t>с</w:t>
            </w:r>
            <w:proofErr w:type="gramEnd"/>
            <w:r w:rsidRPr="00C21239">
              <w:rPr>
                <w:rFonts w:ascii="Times New Roman" w:hAnsi="Times New Roman" w:cs="Times New Roman"/>
                <w:lang w:val="ru-RU"/>
              </w:rPr>
              <w:t xml:space="preserve"> «</w:t>
            </w:r>
            <w:proofErr w:type="gramStart"/>
            <w:r w:rsidRPr="00C21239">
              <w:rPr>
                <w:rFonts w:ascii="Times New Roman" w:hAnsi="Times New Roman" w:cs="Times New Roman"/>
                <w:lang w:val="ru-RU"/>
              </w:rPr>
              <w:t>Отрада</w:t>
            </w:r>
            <w:proofErr w:type="gramEnd"/>
            <w:r w:rsidRPr="00C21239">
              <w:rPr>
                <w:rFonts w:ascii="Times New Roman" w:hAnsi="Times New Roman" w:cs="Times New Roman"/>
                <w:lang w:val="ru-RU"/>
              </w:rPr>
              <w:t xml:space="preserve"> и </w:t>
            </w:r>
            <w:r w:rsidRPr="00C21239">
              <w:rPr>
                <w:rFonts w:ascii="Times New Roman" w:hAnsi="Times New Roman" w:cs="Times New Roman"/>
                <w:lang w:val="ru-RU"/>
              </w:rPr>
              <w:lastRenderedPageBreak/>
              <w:t>утешение»</w:t>
            </w:r>
          </w:p>
          <w:p w:rsidR="007F4426" w:rsidRPr="00C21239" w:rsidRDefault="007F4426" w:rsidP="00640FCB">
            <w:pPr>
              <w:suppressAutoHyphens/>
              <w:autoSpaceDE w:val="0"/>
              <w:autoSpaceDN w:val="0"/>
              <w:adjustRightInd w:val="0"/>
              <w:rPr>
                <w:rFonts w:ascii="Times New Roman" w:hAnsi="Times New Roman" w:cs="Times New Roman"/>
                <w:b/>
                <w:lang w:val="ru-RU"/>
              </w:rPr>
            </w:pPr>
            <w:r w:rsidRPr="00C21239">
              <w:rPr>
                <w:rFonts w:ascii="Times New Roman" w:hAnsi="Times New Roman" w:cs="Times New Roman"/>
                <w:b/>
                <w:lang w:val="ru-RU"/>
              </w:rPr>
              <w:t>2021</w:t>
            </w:r>
          </w:p>
          <w:p w:rsidR="007F4426" w:rsidRPr="00CA0231" w:rsidRDefault="007F4426" w:rsidP="00640FCB">
            <w:pPr>
              <w:rPr>
                <w:rFonts w:ascii="Times New Roman" w:hAnsi="Times New Roman"/>
                <w:sz w:val="24"/>
                <w:szCs w:val="24"/>
                <w:lang w:val="ru-RU"/>
              </w:rPr>
            </w:pPr>
            <w:r w:rsidRPr="00C21239">
              <w:rPr>
                <w:rFonts w:ascii="Times New Roman" w:hAnsi="Times New Roman" w:cs="Times New Roman"/>
                <w:lang w:val="ru-RU"/>
              </w:rPr>
              <w:t>6</w:t>
            </w:r>
            <w:r w:rsidRPr="00CA0231">
              <w:rPr>
                <w:rFonts w:ascii="Times New Roman" w:hAnsi="Times New Roman" w:cs="Times New Roman"/>
                <w:lang w:val="ru-RU"/>
              </w:rPr>
              <w:t xml:space="preserve">. </w:t>
            </w:r>
            <w:r w:rsidRPr="00CA0231">
              <w:rPr>
                <w:rFonts w:ascii="Times New Roman" w:hAnsi="Times New Roman"/>
                <w:lang w:val="ru-RU"/>
              </w:rPr>
              <w:t>Благоустройство сквера на площади 1 Мая в районе МОУ СОШ № 3 (2 этап)</w:t>
            </w:r>
            <w:r w:rsidRPr="00CA0231">
              <w:rPr>
                <w:rFonts w:ascii="Times New Roman" w:hAnsi="Times New Roman"/>
                <w:sz w:val="24"/>
                <w:szCs w:val="24"/>
                <w:lang w:val="ru-RU"/>
              </w:rPr>
              <w:t>;</w:t>
            </w:r>
          </w:p>
          <w:p w:rsidR="007F4426" w:rsidRPr="00CA0231" w:rsidRDefault="007F4426" w:rsidP="00640FCB">
            <w:pPr>
              <w:suppressAutoHyphens/>
              <w:autoSpaceDE w:val="0"/>
              <w:autoSpaceDN w:val="0"/>
              <w:adjustRightInd w:val="0"/>
              <w:rPr>
                <w:rFonts w:ascii="Times New Roman" w:hAnsi="Times New Roman"/>
                <w:lang w:val="ru-RU"/>
              </w:rPr>
            </w:pPr>
            <w:r w:rsidRPr="00CA0231">
              <w:rPr>
                <w:rFonts w:ascii="Times New Roman" w:hAnsi="Times New Roman"/>
                <w:lang w:val="ru-RU"/>
              </w:rPr>
              <w:t>7. Приобретение коммунальной техники для уборки дорог общего пользования местного значения и площадей</w:t>
            </w:r>
          </w:p>
          <w:p w:rsidR="007F4426" w:rsidRPr="00CA0231" w:rsidRDefault="007F4426" w:rsidP="00640FCB">
            <w:pPr>
              <w:suppressAutoHyphens/>
              <w:autoSpaceDE w:val="0"/>
              <w:autoSpaceDN w:val="0"/>
              <w:adjustRightInd w:val="0"/>
              <w:rPr>
                <w:rFonts w:ascii="Times New Roman" w:hAnsi="Times New Roman"/>
                <w:b/>
                <w:lang w:val="ru-RU"/>
              </w:rPr>
            </w:pPr>
            <w:r w:rsidRPr="00CA0231">
              <w:rPr>
                <w:rFonts w:ascii="Times New Roman" w:hAnsi="Times New Roman"/>
                <w:b/>
                <w:lang w:val="ru-RU"/>
              </w:rPr>
              <w:t>2022</w:t>
            </w:r>
          </w:p>
          <w:p w:rsidR="007F4426" w:rsidRDefault="007F4426" w:rsidP="00640FCB">
            <w:pPr>
              <w:suppressAutoHyphens/>
              <w:autoSpaceDE w:val="0"/>
              <w:autoSpaceDN w:val="0"/>
              <w:adjustRightInd w:val="0"/>
              <w:rPr>
                <w:rFonts w:ascii="Times New Roman" w:eastAsia="Times New Roman" w:hAnsi="Times New Roman" w:cs="Times New Roman"/>
                <w:lang w:val="ru-RU" w:eastAsia="ru-RU" w:bidi="ar-SA"/>
              </w:rPr>
            </w:pPr>
            <w:r w:rsidRPr="00CA0231">
              <w:rPr>
                <w:rFonts w:ascii="Times New Roman" w:hAnsi="Times New Roman"/>
                <w:lang w:val="ru-RU"/>
              </w:rPr>
              <w:t>8.</w:t>
            </w:r>
            <w:r w:rsidRPr="00CA0231">
              <w:rPr>
                <w:rFonts w:ascii="Times New Roman" w:eastAsia="Times New Roman" w:hAnsi="Times New Roman" w:cs="Times New Roman"/>
                <w:lang w:val="ru-RU" w:eastAsia="ru-RU" w:bidi="ar-SA"/>
              </w:rPr>
              <w:t>Благоустройство общественного кладбища "</w:t>
            </w:r>
            <w:proofErr w:type="spellStart"/>
            <w:r w:rsidRPr="00CA0231">
              <w:rPr>
                <w:rFonts w:ascii="Times New Roman" w:eastAsia="Times New Roman" w:hAnsi="Times New Roman" w:cs="Times New Roman"/>
                <w:lang w:val="ru-RU" w:eastAsia="ru-RU" w:bidi="ar-SA"/>
              </w:rPr>
              <w:t>Дормаш</w:t>
            </w:r>
            <w:proofErr w:type="spellEnd"/>
            <w:r w:rsidRPr="00CA0231">
              <w:rPr>
                <w:rFonts w:ascii="Times New Roman" w:eastAsia="Times New Roman" w:hAnsi="Times New Roman" w:cs="Times New Roman"/>
                <w:lang w:val="ru-RU" w:eastAsia="ru-RU" w:bidi="ar-SA"/>
              </w:rPr>
              <w:t>" и прилегающей к нему территории города Зеленокумска Советского городского округа Ставропольского края.</w:t>
            </w:r>
          </w:p>
          <w:p w:rsidR="007F4426" w:rsidRDefault="007F4426" w:rsidP="00640FCB">
            <w:pPr>
              <w:suppressAutoHyphens/>
              <w:autoSpaceDE w:val="0"/>
              <w:autoSpaceDN w:val="0"/>
              <w:adjustRightInd w:val="0"/>
              <w:rPr>
                <w:rFonts w:ascii="Times New Roman" w:hAnsi="Times New Roman"/>
                <w:b/>
                <w:lang w:val="ru-RU"/>
              </w:rPr>
            </w:pPr>
            <w:r w:rsidRPr="001E0B3D">
              <w:rPr>
                <w:rFonts w:ascii="Times New Roman" w:eastAsia="Times New Roman" w:hAnsi="Times New Roman" w:cs="Times New Roman"/>
                <w:b/>
                <w:lang w:val="ru-RU" w:eastAsia="ru-RU" w:bidi="ar-SA"/>
              </w:rPr>
              <w:t>2023</w:t>
            </w:r>
          </w:p>
          <w:p w:rsidR="007F4426" w:rsidRPr="001E0B3D" w:rsidRDefault="007F4426" w:rsidP="00640FCB">
            <w:pPr>
              <w:suppressAutoHyphens/>
              <w:autoSpaceDE w:val="0"/>
              <w:autoSpaceDN w:val="0"/>
              <w:adjustRightInd w:val="0"/>
              <w:rPr>
                <w:rFonts w:ascii="Times New Roman" w:hAnsi="Times New Roman" w:cs="Times New Roman"/>
                <w:lang w:val="ru-RU"/>
              </w:rPr>
            </w:pPr>
            <w:r w:rsidRPr="001E0B3D">
              <w:rPr>
                <w:rFonts w:ascii="Times New Roman" w:hAnsi="Times New Roman"/>
                <w:lang w:val="ru-RU"/>
              </w:rPr>
              <w:t>9.</w:t>
            </w:r>
            <w:r>
              <w:rPr>
                <w:rFonts w:ascii="Times New Roman" w:hAnsi="Times New Roman"/>
                <w:lang w:val="ru-RU"/>
              </w:rPr>
              <w:t xml:space="preserve"> Обустройство сквера со спортивной и детской игровой площадками в районе православного </w:t>
            </w:r>
            <w:proofErr w:type="spellStart"/>
            <w:r>
              <w:rPr>
                <w:rFonts w:ascii="Times New Roman" w:hAnsi="Times New Roman"/>
                <w:lang w:val="ru-RU"/>
              </w:rPr>
              <w:t>д</w:t>
            </w:r>
            <w:proofErr w:type="spellEnd"/>
            <w:r>
              <w:rPr>
                <w:rFonts w:ascii="Times New Roman" w:hAnsi="Times New Roman"/>
                <w:lang w:val="ru-RU"/>
              </w:rPr>
              <w:t xml:space="preserve">/сада (пересечение ул. Пугачева и пер. Партизанского) в                  </w:t>
            </w:r>
            <w:proofErr w:type="gramStart"/>
            <w:r>
              <w:rPr>
                <w:rFonts w:ascii="Times New Roman" w:hAnsi="Times New Roman"/>
                <w:lang w:val="ru-RU"/>
              </w:rPr>
              <w:t>г</w:t>
            </w:r>
            <w:proofErr w:type="gramEnd"/>
            <w:r>
              <w:rPr>
                <w:rFonts w:ascii="Times New Roman" w:hAnsi="Times New Roman"/>
                <w:lang w:val="ru-RU"/>
              </w:rPr>
              <w:t>. Зеленокумске</w:t>
            </w:r>
          </w:p>
          <w:p w:rsidR="007F4426" w:rsidRPr="00C21239" w:rsidRDefault="007F4426"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lastRenderedPageBreak/>
              <w:t>07</w:t>
            </w:r>
          </w:p>
        </w:tc>
        <w:tc>
          <w:tcPr>
            <w:tcW w:w="425"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00000</w:t>
            </w:r>
          </w:p>
        </w:tc>
        <w:tc>
          <w:tcPr>
            <w:tcW w:w="1559" w:type="dxa"/>
            <w:tcBorders>
              <w:top w:val="single" w:sz="4" w:space="0" w:color="auto"/>
              <w:left w:val="single" w:sz="4" w:space="0" w:color="auto"/>
              <w:bottom w:val="single" w:sz="4" w:space="0" w:color="auto"/>
              <w:right w:val="single" w:sz="4" w:space="0" w:color="auto"/>
            </w:tcBorders>
          </w:tcPr>
          <w:p w:rsidR="007F4426" w:rsidRPr="00C21239" w:rsidRDefault="007F4426" w:rsidP="00640FCB">
            <w:pPr>
              <w:autoSpaceDE w:val="0"/>
              <w:autoSpaceDN w:val="0"/>
              <w:adjustRightInd w:val="0"/>
              <w:ind w:left="-108"/>
              <w:rPr>
                <w:rFonts w:ascii="Times New Roman" w:hAnsi="Times New Roman" w:cs="Times New Roman"/>
                <w:lang w:val="ru-RU"/>
              </w:rPr>
            </w:pPr>
            <w:r>
              <w:rPr>
                <w:rFonts w:ascii="Times New Roman" w:hAnsi="Times New Roman" w:cs="Times New Roman"/>
                <w:lang w:val="ru-RU"/>
              </w:rPr>
              <w:t>Всего,</w:t>
            </w:r>
          </w:p>
          <w:p w:rsidR="007F4426" w:rsidRPr="00C21239" w:rsidRDefault="007F4426"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том числе:</w:t>
            </w:r>
          </w:p>
        </w:tc>
        <w:tc>
          <w:tcPr>
            <w:tcW w:w="567" w:type="dxa"/>
            <w:tcBorders>
              <w:top w:val="single" w:sz="4" w:space="0" w:color="auto"/>
              <w:left w:val="single" w:sz="4" w:space="0" w:color="auto"/>
              <w:bottom w:val="single" w:sz="4" w:space="0" w:color="auto"/>
              <w:right w:val="single" w:sz="4" w:space="0" w:color="auto"/>
            </w:tcBorders>
          </w:tcPr>
          <w:p w:rsidR="007F4426" w:rsidRPr="00C21239" w:rsidRDefault="007F4426"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tcPr>
          <w:p w:rsidR="007F4426" w:rsidRPr="00C21239"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14509,13</w:t>
            </w:r>
          </w:p>
        </w:tc>
        <w:tc>
          <w:tcPr>
            <w:tcW w:w="1134" w:type="dxa"/>
            <w:tcBorders>
              <w:top w:val="single" w:sz="4" w:space="0" w:color="auto"/>
              <w:left w:val="single" w:sz="4" w:space="0" w:color="auto"/>
              <w:bottom w:val="single" w:sz="4" w:space="0" w:color="auto"/>
              <w:right w:val="single" w:sz="4" w:space="0" w:color="auto"/>
            </w:tcBorders>
          </w:tcPr>
          <w:p w:rsidR="007F4426" w:rsidRPr="00C21239" w:rsidRDefault="007F4426" w:rsidP="00640FCB">
            <w:pPr>
              <w:jc w:val="center"/>
              <w:rPr>
                <w:rFonts w:ascii="Times New Roman" w:hAnsi="Times New Roman" w:cs="Times New Roman"/>
                <w:lang w:val="ru-RU"/>
              </w:rPr>
            </w:pPr>
            <w:r>
              <w:rPr>
                <w:rFonts w:ascii="Times New Roman" w:hAnsi="Times New Roman" w:cs="Times New Roman"/>
                <w:lang w:val="ru-RU"/>
              </w:rPr>
              <w:t>5307,97</w:t>
            </w:r>
          </w:p>
        </w:tc>
        <w:tc>
          <w:tcPr>
            <w:tcW w:w="1134" w:type="dxa"/>
            <w:tcBorders>
              <w:top w:val="single" w:sz="4" w:space="0" w:color="auto"/>
              <w:left w:val="single" w:sz="4" w:space="0" w:color="auto"/>
              <w:bottom w:val="single" w:sz="4" w:space="0" w:color="auto"/>
              <w:right w:val="single" w:sz="4" w:space="0" w:color="auto"/>
            </w:tcBorders>
          </w:tcPr>
          <w:p w:rsidR="007F4426" w:rsidRPr="00C21239" w:rsidRDefault="007F4426" w:rsidP="00640FCB">
            <w:pPr>
              <w:jc w:val="center"/>
              <w:rPr>
                <w:rFonts w:ascii="Times New Roman" w:hAnsi="Times New Roman" w:cs="Times New Roman"/>
                <w:lang w:val="ru-RU"/>
              </w:rPr>
            </w:pPr>
            <w:r>
              <w:rPr>
                <w:rFonts w:ascii="Times New Roman" w:hAnsi="Times New Roman" w:cs="Times New Roman"/>
                <w:lang w:val="ru-RU"/>
              </w:rPr>
              <w:t>3155,26</w:t>
            </w:r>
          </w:p>
        </w:tc>
        <w:tc>
          <w:tcPr>
            <w:tcW w:w="1134" w:type="dxa"/>
            <w:tcBorders>
              <w:top w:val="single" w:sz="4" w:space="0" w:color="auto"/>
              <w:left w:val="single" w:sz="4" w:space="0" w:color="auto"/>
              <w:bottom w:val="single" w:sz="4" w:space="0" w:color="auto"/>
              <w:right w:val="single" w:sz="4" w:space="0" w:color="auto"/>
            </w:tcBorders>
          </w:tcPr>
          <w:p w:rsidR="007F4426" w:rsidRPr="00C21239" w:rsidRDefault="007F4426" w:rsidP="00640FCB">
            <w:pPr>
              <w:jc w:val="center"/>
              <w:rPr>
                <w:rFonts w:ascii="Times New Roman" w:hAnsi="Times New Roman" w:cs="Times New Roman"/>
                <w:lang w:val="ru-RU"/>
              </w:rPr>
            </w:pPr>
            <w:r>
              <w:rPr>
                <w:rFonts w:ascii="Times New Roman" w:hAnsi="Times New Roman" w:cs="Times New Roman"/>
                <w:spacing w:val="-2"/>
                <w:lang w:val="ru-RU"/>
              </w:rPr>
              <w:t>2565,19</w:t>
            </w:r>
          </w:p>
        </w:tc>
        <w:tc>
          <w:tcPr>
            <w:tcW w:w="1134" w:type="dxa"/>
            <w:tcBorders>
              <w:top w:val="single" w:sz="4" w:space="0" w:color="auto"/>
              <w:left w:val="single" w:sz="4" w:space="0" w:color="auto"/>
              <w:bottom w:val="single" w:sz="4" w:space="0" w:color="auto"/>
              <w:right w:val="single" w:sz="4" w:space="0" w:color="auto"/>
            </w:tcBorders>
          </w:tcPr>
          <w:p w:rsidR="007F4426" w:rsidRPr="00C21239" w:rsidRDefault="008A1910" w:rsidP="00640FCB">
            <w:pPr>
              <w:jc w:val="center"/>
              <w:rPr>
                <w:rFonts w:ascii="Times New Roman" w:hAnsi="Times New Roman" w:cs="Times New Roman"/>
                <w:lang w:val="ru-RU"/>
              </w:rPr>
            </w:pPr>
            <w:r>
              <w:rPr>
                <w:rFonts w:ascii="Times New Roman" w:hAnsi="Times New Roman" w:cs="Times New Roman"/>
                <w:spacing w:val="-2"/>
                <w:lang w:val="ru-RU"/>
              </w:rPr>
              <w:t>3480,72</w:t>
            </w:r>
          </w:p>
        </w:tc>
        <w:tc>
          <w:tcPr>
            <w:tcW w:w="993" w:type="dxa"/>
            <w:tcBorders>
              <w:top w:val="single" w:sz="4" w:space="0" w:color="auto"/>
              <w:left w:val="single" w:sz="4" w:space="0" w:color="auto"/>
              <w:bottom w:val="single" w:sz="4" w:space="0" w:color="auto"/>
              <w:right w:val="single" w:sz="4" w:space="0" w:color="auto"/>
            </w:tcBorders>
          </w:tcPr>
          <w:p w:rsidR="007F4426" w:rsidRPr="00C21239" w:rsidRDefault="007F4426"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7F4426" w:rsidRPr="00C21239" w:rsidRDefault="007F4426" w:rsidP="008A1910">
            <w:pPr>
              <w:jc w:val="center"/>
              <w:rPr>
                <w:rFonts w:ascii="Times New Roman" w:hAnsi="Times New Roman" w:cs="Times New Roman"/>
                <w:lang w:val="ru-RU"/>
              </w:rPr>
            </w:pPr>
            <w:r w:rsidRPr="00C21239">
              <w:rPr>
                <w:rFonts w:ascii="Times New Roman" w:hAnsi="Times New Roman" w:cs="Times New Roman"/>
                <w:spacing w:val="-2"/>
                <w:lang w:val="ru-RU"/>
              </w:rPr>
              <w:t>0,00</w:t>
            </w:r>
          </w:p>
        </w:tc>
      </w:tr>
      <w:tr w:rsidR="007F4426" w:rsidRPr="00C21239" w:rsidTr="00640FCB">
        <w:trPr>
          <w:trHeight w:val="518"/>
        </w:trPr>
        <w:tc>
          <w:tcPr>
            <w:tcW w:w="489"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rPr>
              <w:t>S</w:t>
            </w:r>
            <w:r w:rsidRPr="00C21239">
              <w:rPr>
                <w:rFonts w:ascii="Times New Roman" w:hAnsi="Times New Roman" w:cs="Times New Roman"/>
                <w:lang w:val="ru-RU"/>
              </w:rPr>
              <w:t>6420</w:t>
            </w:r>
          </w:p>
        </w:tc>
        <w:tc>
          <w:tcPr>
            <w:tcW w:w="1559" w:type="dxa"/>
            <w:vMerge w:val="restart"/>
            <w:tcBorders>
              <w:top w:val="single" w:sz="4" w:space="0" w:color="auto"/>
              <w:left w:val="single" w:sz="4" w:space="0" w:color="auto"/>
              <w:right w:val="single" w:sz="4" w:space="0" w:color="auto"/>
            </w:tcBorders>
          </w:tcPr>
          <w:p w:rsidR="007F4426" w:rsidRPr="00C21239" w:rsidRDefault="008E3C14"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АСМ</w:t>
            </w:r>
            <w:r w:rsidR="007F4426" w:rsidRPr="00C21239">
              <w:rPr>
                <w:rFonts w:ascii="Times New Roman" w:hAnsi="Times New Roman" w:cs="Times New Roman"/>
                <w:lang w:val="ru-RU"/>
              </w:rPr>
              <w:t>О</w:t>
            </w:r>
          </w:p>
          <w:p w:rsidR="007F4426" w:rsidRPr="00C21239" w:rsidRDefault="007F4426"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lang w:val="ru-RU"/>
              </w:rPr>
              <w:t>г</w:t>
            </w:r>
            <w:proofErr w:type="gramEnd"/>
            <w:r w:rsidRPr="00C21239">
              <w:rPr>
                <w:rFonts w:ascii="Times New Roman" w:hAnsi="Times New Roman" w:cs="Times New Roman"/>
                <w:lang w:val="ru-RU"/>
              </w:rPr>
              <w:t>. Зелен</w:t>
            </w:r>
            <w:proofErr w:type="spellStart"/>
            <w:r w:rsidRPr="00C21239">
              <w:rPr>
                <w:rFonts w:ascii="Times New Roman" w:hAnsi="Times New Roman" w:cs="Times New Roman"/>
              </w:rPr>
              <w:t>окумск</w:t>
            </w:r>
            <w:proofErr w:type="spellEnd"/>
            <w:r w:rsidRPr="00C21239">
              <w:rPr>
                <w:rFonts w:ascii="Times New Roman" w:hAnsi="Times New Roman" w:cs="Times New Roman"/>
                <w:lang w:val="ru-RU"/>
              </w:rPr>
              <w:t>)</w:t>
            </w:r>
          </w:p>
          <w:p w:rsidR="007F4426" w:rsidRPr="00C21239" w:rsidRDefault="007F4426" w:rsidP="00640FCB">
            <w:pPr>
              <w:autoSpaceDE w:val="0"/>
              <w:autoSpaceDN w:val="0"/>
              <w:adjustRightInd w:val="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suppressAutoHyphens/>
              <w:jc w:val="center"/>
              <w:rPr>
                <w:rFonts w:ascii="Times New Roman" w:hAnsi="Times New Roman" w:cs="Times New Roman"/>
              </w:rPr>
            </w:pPr>
            <w:r w:rsidRPr="00C21239">
              <w:rPr>
                <w:rFonts w:ascii="Times New Roman" w:hAnsi="Times New Roman" w:cs="Times New Roman"/>
              </w:rPr>
              <w:lastRenderedPageBreak/>
              <w:t>КБ</w:t>
            </w:r>
          </w:p>
        </w:tc>
        <w:tc>
          <w:tcPr>
            <w:tcW w:w="1276" w:type="dxa"/>
            <w:tcBorders>
              <w:top w:val="single" w:sz="4" w:space="0" w:color="auto"/>
              <w:left w:val="single" w:sz="4" w:space="0" w:color="auto"/>
              <w:bottom w:val="single" w:sz="4" w:space="0" w:color="auto"/>
              <w:right w:val="single" w:sz="4" w:space="0" w:color="auto"/>
            </w:tcBorders>
            <w:vAlign w:val="center"/>
          </w:tcPr>
          <w:p w:rsidR="007F4426" w:rsidRPr="008A1910" w:rsidRDefault="007F4426" w:rsidP="00640FCB">
            <w:pPr>
              <w:suppressAutoHyphens/>
              <w:jc w:val="center"/>
              <w:rPr>
                <w:rFonts w:ascii="Times New Roman" w:hAnsi="Times New Roman" w:cs="Times New Roman"/>
                <w:lang w:val="ru-RU"/>
              </w:rPr>
            </w:pPr>
            <w:r w:rsidRPr="008A1910">
              <w:rPr>
                <w:rFonts w:ascii="Times New Roman" w:hAnsi="Times New Roman" w:cs="Times New Roman"/>
                <w:lang w:val="ru-RU"/>
              </w:rPr>
              <w:t>7724,46</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8A1910" w:rsidRDefault="007F4426" w:rsidP="00640FCB">
            <w:pPr>
              <w:jc w:val="center"/>
              <w:rPr>
                <w:rFonts w:ascii="Times New Roman" w:hAnsi="Times New Roman" w:cs="Times New Roman"/>
                <w:lang w:val="ru-RU"/>
              </w:rPr>
            </w:pPr>
            <w:r w:rsidRPr="008A1910">
              <w:rPr>
                <w:rFonts w:ascii="Times New Roman" w:hAnsi="Times New Roman" w:cs="Times New Roman"/>
                <w:lang w:val="ru-RU"/>
              </w:rPr>
              <w:t>3051,25</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8A1910" w:rsidRDefault="007F4426" w:rsidP="00640FCB">
            <w:pPr>
              <w:jc w:val="center"/>
              <w:rPr>
                <w:rFonts w:ascii="Times New Roman" w:hAnsi="Times New Roman" w:cs="Times New Roman"/>
                <w:lang w:val="ru-RU"/>
              </w:rPr>
            </w:pPr>
            <w:r w:rsidRPr="008A1910">
              <w:rPr>
                <w:rFonts w:ascii="Times New Roman" w:hAnsi="Times New Roman" w:cs="Times New Roman"/>
                <w:lang w:val="ru-RU"/>
              </w:rPr>
              <w:t>1087,72</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8A1910" w:rsidRDefault="007F4426" w:rsidP="00640FCB">
            <w:pPr>
              <w:jc w:val="center"/>
              <w:rPr>
                <w:rFonts w:ascii="Times New Roman" w:hAnsi="Times New Roman" w:cs="Times New Roman"/>
                <w:lang w:val="ru-RU"/>
              </w:rPr>
            </w:pPr>
            <w:r w:rsidRPr="008A1910">
              <w:rPr>
                <w:rFonts w:ascii="Times New Roman" w:hAnsi="Times New Roman" w:cs="Times New Roman"/>
                <w:spacing w:val="-2"/>
                <w:lang w:val="ru-RU"/>
              </w:rPr>
              <w:t>1504,91</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8A1910" w:rsidRDefault="007F4426" w:rsidP="00640FCB">
            <w:pPr>
              <w:jc w:val="center"/>
              <w:rPr>
                <w:rFonts w:ascii="Times New Roman" w:hAnsi="Times New Roman" w:cs="Times New Roman"/>
                <w:lang w:val="ru-RU"/>
              </w:rPr>
            </w:pPr>
            <w:r w:rsidRPr="008A1910">
              <w:rPr>
                <w:rFonts w:ascii="Times New Roman" w:hAnsi="Times New Roman" w:cs="Times New Roman"/>
                <w:spacing w:val="-2"/>
                <w:lang w:val="ru-RU"/>
              </w:rPr>
              <w:t>2080,59</w:t>
            </w:r>
          </w:p>
        </w:tc>
        <w:tc>
          <w:tcPr>
            <w:tcW w:w="993" w:type="dxa"/>
            <w:tcBorders>
              <w:top w:val="single" w:sz="4" w:space="0" w:color="auto"/>
              <w:left w:val="single" w:sz="4" w:space="0" w:color="auto"/>
              <w:bottom w:val="single" w:sz="4" w:space="0" w:color="auto"/>
              <w:right w:val="single" w:sz="4" w:space="0" w:color="auto"/>
            </w:tcBorders>
            <w:vAlign w:val="center"/>
          </w:tcPr>
          <w:p w:rsidR="007F4426" w:rsidRPr="008A1910" w:rsidRDefault="007F4426" w:rsidP="00640FCB">
            <w:pPr>
              <w:jc w:val="center"/>
              <w:rPr>
                <w:rFonts w:ascii="Times New Roman" w:hAnsi="Times New Roman" w:cs="Times New Roman"/>
              </w:rPr>
            </w:pPr>
            <w:r w:rsidRPr="008A1910">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7F4426" w:rsidRPr="00C21239" w:rsidRDefault="007F4426" w:rsidP="00640FCB">
            <w:pPr>
              <w:jc w:val="center"/>
              <w:rPr>
                <w:rFonts w:ascii="Times New Roman" w:hAnsi="Times New Roman" w:cs="Times New Roman"/>
                <w:spacing w:val="-2"/>
              </w:rPr>
            </w:pPr>
          </w:p>
        </w:tc>
      </w:tr>
      <w:tr w:rsidR="007F4426" w:rsidRPr="00C21239" w:rsidTr="00640FCB">
        <w:trPr>
          <w:trHeight w:val="518"/>
        </w:trPr>
        <w:tc>
          <w:tcPr>
            <w:tcW w:w="489"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S 6420</w:t>
            </w:r>
          </w:p>
        </w:tc>
        <w:tc>
          <w:tcPr>
            <w:tcW w:w="1559" w:type="dxa"/>
            <w:vMerge/>
            <w:tcBorders>
              <w:left w:val="single" w:sz="4" w:space="0" w:color="auto"/>
              <w:bottom w:val="single" w:sz="4" w:space="0" w:color="auto"/>
              <w:right w:val="single" w:sz="4" w:space="0" w:color="auto"/>
            </w:tcBorders>
          </w:tcPr>
          <w:p w:rsidR="007F4426" w:rsidRPr="00C21239" w:rsidRDefault="007F4426" w:rsidP="00640FCB">
            <w:pPr>
              <w:autoSpaceDE w:val="0"/>
              <w:autoSpaceDN w:val="0"/>
              <w:adjustRightInd w:val="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F4426" w:rsidRPr="00C21239" w:rsidRDefault="008A1910" w:rsidP="00640FCB">
            <w:pPr>
              <w:suppressAutoHyphens/>
              <w:jc w:val="center"/>
              <w:rPr>
                <w:rFonts w:ascii="Times New Roman" w:hAnsi="Times New Roman" w:cs="Times New Roman"/>
                <w:lang w:val="ru-RU"/>
              </w:rPr>
            </w:pPr>
            <w:r>
              <w:rPr>
                <w:rFonts w:ascii="Times New Roman" w:hAnsi="Times New Roman" w:cs="Times New Roman"/>
                <w:lang w:val="ru-RU"/>
              </w:rPr>
              <w:t>6784,67</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lang w:val="ru-RU"/>
              </w:rPr>
            </w:pPr>
            <w:r w:rsidRPr="00C21239">
              <w:rPr>
                <w:rFonts w:ascii="Times New Roman" w:hAnsi="Times New Roman" w:cs="Times New Roman"/>
                <w:lang w:val="ru-RU"/>
              </w:rPr>
              <w:t>2256,7</w:t>
            </w:r>
            <w:r>
              <w:rPr>
                <w:rFonts w:ascii="Times New Roman" w:hAnsi="Times New Roman" w:cs="Times New Roman"/>
                <w:lang w:val="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lang w:val="ru-RU"/>
              </w:rPr>
            </w:pPr>
            <w:r>
              <w:rPr>
                <w:rFonts w:ascii="Times New Roman" w:hAnsi="Times New Roman" w:cs="Times New Roman"/>
                <w:lang w:val="ru-RU"/>
              </w:rPr>
              <w:t>2067,54</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1E0B3D" w:rsidRDefault="007F4426" w:rsidP="00640FCB">
            <w:pPr>
              <w:jc w:val="center"/>
              <w:rPr>
                <w:rFonts w:ascii="Times New Roman" w:hAnsi="Times New Roman" w:cs="Times New Roman"/>
                <w:lang w:val="ru-RU"/>
              </w:rPr>
            </w:pPr>
            <w:r>
              <w:rPr>
                <w:rFonts w:ascii="Times New Roman" w:hAnsi="Times New Roman" w:cs="Times New Roman"/>
                <w:spacing w:val="-2"/>
                <w:lang w:val="ru-RU"/>
              </w:rPr>
              <w:t>1060,28</w:t>
            </w:r>
          </w:p>
        </w:tc>
        <w:tc>
          <w:tcPr>
            <w:tcW w:w="1134" w:type="dxa"/>
            <w:tcBorders>
              <w:top w:val="single" w:sz="4" w:space="0" w:color="auto"/>
              <w:left w:val="single" w:sz="4" w:space="0" w:color="auto"/>
              <w:bottom w:val="single" w:sz="4" w:space="0" w:color="auto"/>
              <w:right w:val="single" w:sz="4" w:space="0" w:color="auto"/>
            </w:tcBorders>
            <w:vAlign w:val="center"/>
          </w:tcPr>
          <w:p w:rsidR="007F4426" w:rsidRPr="008A1910" w:rsidRDefault="008A1910" w:rsidP="00640FCB">
            <w:pPr>
              <w:jc w:val="center"/>
              <w:rPr>
                <w:rFonts w:ascii="Times New Roman" w:hAnsi="Times New Roman" w:cs="Times New Roman"/>
                <w:lang w:val="ru-RU"/>
              </w:rPr>
            </w:pPr>
            <w:r>
              <w:rPr>
                <w:rFonts w:ascii="Times New Roman" w:hAnsi="Times New Roman" w:cs="Times New Roman"/>
                <w:spacing w:val="-2"/>
                <w:lang w:val="ru-RU"/>
              </w:rPr>
              <w:t>1400,13</w:t>
            </w:r>
          </w:p>
        </w:tc>
        <w:tc>
          <w:tcPr>
            <w:tcW w:w="993" w:type="dxa"/>
            <w:tcBorders>
              <w:top w:val="single" w:sz="4" w:space="0" w:color="auto"/>
              <w:left w:val="single" w:sz="4" w:space="0" w:color="auto"/>
              <w:bottom w:val="single" w:sz="4" w:space="0" w:color="auto"/>
              <w:right w:val="single" w:sz="4" w:space="0" w:color="auto"/>
            </w:tcBorders>
            <w:vAlign w:val="center"/>
          </w:tcPr>
          <w:p w:rsidR="007F4426" w:rsidRPr="00C21239" w:rsidRDefault="007F4426"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7F4426" w:rsidRPr="00C21239" w:rsidRDefault="007F4426" w:rsidP="00640FCB">
            <w:pPr>
              <w:jc w:val="center"/>
              <w:rPr>
                <w:rFonts w:ascii="Times New Roman" w:hAnsi="Times New Roman" w:cs="Times New Roman"/>
                <w:spacing w:val="-2"/>
              </w:rPr>
            </w:pPr>
          </w:p>
        </w:tc>
      </w:tr>
      <w:tr w:rsidR="007F4426" w:rsidRPr="00C21239" w:rsidTr="00640FCB">
        <w:trPr>
          <w:trHeight w:val="1372"/>
        </w:trPr>
        <w:tc>
          <w:tcPr>
            <w:tcW w:w="489"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7F4426" w:rsidRPr="00C21239" w:rsidRDefault="007F4426"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G6420</w:t>
            </w:r>
          </w:p>
        </w:tc>
        <w:tc>
          <w:tcPr>
            <w:tcW w:w="1559" w:type="dxa"/>
            <w:tcBorders>
              <w:top w:val="single" w:sz="4" w:space="0" w:color="auto"/>
              <w:left w:val="single" w:sz="4" w:space="0" w:color="auto"/>
              <w:right w:val="single" w:sz="4" w:space="0" w:color="auto"/>
            </w:tcBorders>
          </w:tcPr>
          <w:p w:rsidR="007F4426" w:rsidRPr="00C21239" w:rsidRDefault="007F4426"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изних</w:t>
            </w:r>
            <w:proofErr w:type="spellEnd"/>
            <w:r w:rsidRPr="00C21239">
              <w:rPr>
                <w:rFonts w:ascii="Times New Roman" w:hAnsi="Times New Roman" w:cs="Times New Roman"/>
              </w:rPr>
              <w:t>:</w:t>
            </w:r>
          </w:p>
          <w:p w:rsidR="007F4426" w:rsidRPr="00C21239" w:rsidRDefault="007F4426"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иныеисточники</w:t>
            </w:r>
            <w:proofErr w:type="spellEnd"/>
          </w:p>
        </w:tc>
        <w:tc>
          <w:tcPr>
            <w:tcW w:w="567" w:type="dxa"/>
            <w:tcBorders>
              <w:top w:val="single" w:sz="4" w:space="0" w:color="auto"/>
              <w:left w:val="single" w:sz="4" w:space="0" w:color="auto"/>
              <w:right w:val="single" w:sz="4" w:space="0" w:color="auto"/>
            </w:tcBorders>
          </w:tcPr>
          <w:p w:rsidR="007F4426" w:rsidRPr="00C21239" w:rsidRDefault="007F4426"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right w:val="single" w:sz="4" w:space="0" w:color="auto"/>
            </w:tcBorders>
          </w:tcPr>
          <w:p w:rsidR="007F4426" w:rsidRPr="00C21239"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1149,80</w:t>
            </w:r>
          </w:p>
        </w:tc>
        <w:tc>
          <w:tcPr>
            <w:tcW w:w="1134" w:type="dxa"/>
            <w:tcBorders>
              <w:top w:val="single" w:sz="4" w:space="0" w:color="auto"/>
              <w:left w:val="single" w:sz="4" w:space="0" w:color="auto"/>
              <w:right w:val="single" w:sz="4" w:space="0" w:color="auto"/>
            </w:tcBorders>
          </w:tcPr>
          <w:p w:rsidR="007F4426" w:rsidRPr="00C21239" w:rsidRDefault="007F4426" w:rsidP="00640FCB">
            <w:pPr>
              <w:jc w:val="center"/>
              <w:rPr>
                <w:rFonts w:ascii="Times New Roman" w:hAnsi="Times New Roman" w:cs="Times New Roman"/>
                <w:lang w:val="ru-RU"/>
              </w:rPr>
            </w:pPr>
            <w:r w:rsidRPr="00C21239">
              <w:rPr>
                <w:rFonts w:ascii="Times New Roman" w:hAnsi="Times New Roman" w:cs="Times New Roman"/>
                <w:lang w:val="ru-RU"/>
              </w:rPr>
              <w:t>331,60</w:t>
            </w:r>
          </w:p>
        </w:tc>
        <w:tc>
          <w:tcPr>
            <w:tcW w:w="1134" w:type="dxa"/>
            <w:tcBorders>
              <w:top w:val="single" w:sz="4" w:space="0" w:color="auto"/>
              <w:left w:val="single" w:sz="4" w:space="0" w:color="auto"/>
              <w:right w:val="single" w:sz="4" w:space="0" w:color="auto"/>
            </w:tcBorders>
          </w:tcPr>
          <w:p w:rsidR="007F4426" w:rsidRPr="00C21239" w:rsidRDefault="007F4426" w:rsidP="00640FCB">
            <w:pPr>
              <w:jc w:val="center"/>
              <w:rPr>
                <w:rFonts w:ascii="Times New Roman" w:hAnsi="Times New Roman" w:cs="Times New Roman"/>
                <w:lang w:val="ru-RU"/>
              </w:rPr>
            </w:pPr>
            <w:r w:rsidRPr="00C21239">
              <w:rPr>
                <w:rFonts w:ascii="Times New Roman" w:hAnsi="Times New Roman" w:cs="Times New Roman"/>
                <w:lang w:val="ru-RU"/>
              </w:rPr>
              <w:t>331,20</w:t>
            </w:r>
          </w:p>
        </w:tc>
        <w:tc>
          <w:tcPr>
            <w:tcW w:w="1134" w:type="dxa"/>
            <w:tcBorders>
              <w:top w:val="single" w:sz="4" w:space="0" w:color="auto"/>
              <w:left w:val="single" w:sz="4" w:space="0" w:color="auto"/>
              <w:right w:val="single" w:sz="4" w:space="0" w:color="auto"/>
            </w:tcBorders>
          </w:tcPr>
          <w:p w:rsidR="007F4426" w:rsidRPr="00517626" w:rsidRDefault="007F4426" w:rsidP="00640FCB">
            <w:pPr>
              <w:jc w:val="center"/>
              <w:rPr>
                <w:rFonts w:ascii="Times New Roman" w:hAnsi="Times New Roman" w:cs="Times New Roman"/>
                <w:lang w:val="ru-RU"/>
              </w:rPr>
            </w:pPr>
            <w:r>
              <w:rPr>
                <w:rFonts w:ascii="Times New Roman" w:hAnsi="Times New Roman" w:cs="Times New Roman"/>
                <w:spacing w:val="-2"/>
                <w:lang w:val="ru-RU"/>
              </w:rPr>
              <w:t>232,00</w:t>
            </w:r>
          </w:p>
        </w:tc>
        <w:tc>
          <w:tcPr>
            <w:tcW w:w="1134" w:type="dxa"/>
            <w:tcBorders>
              <w:top w:val="single" w:sz="4" w:space="0" w:color="auto"/>
              <w:left w:val="single" w:sz="4" w:space="0" w:color="auto"/>
              <w:right w:val="single" w:sz="4" w:space="0" w:color="auto"/>
            </w:tcBorders>
          </w:tcPr>
          <w:p w:rsidR="007F4426" w:rsidRPr="008A1910" w:rsidRDefault="008A1910" w:rsidP="00640FCB">
            <w:pPr>
              <w:jc w:val="center"/>
              <w:rPr>
                <w:rFonts w:ascii="Times New Roman" w:hAnsi="Times New Roman" w:cs="Times New Roman"/>
                <w:lang w:val="ru-RU"/>
              </w:rPr>
            </w:pPr>
            <w:r>
              <w:rPr>
                <w:rFonts w:ascii="Times New Roman" w:hAnsi="Times New Roman" w:cs="Times New Roman"/>
                <w:spacing w:val="-2"/>
                <w:lang w:val="ru-RU"/>
              </w:rPr>
              <w:t>255,00</w:t>
            </w:r>
          </w:p>
        </w:tc>
        <w:tc>
          <w:tcPr>
            <w:tcW w:w="993" w:type="dxa"/>
            <w:tcBorders>
              <w:top w:val="single" w:sz="4" w:space="0" w:color="auto"/>
              <w:left w:val="single" w:sz="4" w:space="0" w:color="auto"/>
              <w:right w:val="single" w:sz="4" w:space="0" w:color="auto"/>
            </w:tcBorders>
          </w:tcPr>
          <w:p w:rsidR="007F4426" w:rsidRPr="00C21239" w:rsidRDefault="007F4426"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right w:val="single" w:sz="4" w:space="0" w:color="auto"/>
            </w:tcBorders>
          </w:tcPr>
          <w:p w:rsidR="007F4426" w:rsidRPr="00C21239" w:rsidRDefault="007F4426" w:rsidP="00640FCB">
            <w:pPr>
              <w:jc w:val="center"/>
              <w:rPr>
                <w:rFonts w:ascii="Times New Roman" w:hAnsi="Times New Roman" w:cs="Times New Roman"/>
                <w:spacing w:val="-2"/>
              </w:rPr>
            </w:pPr>
          </w:p>
        </w:tc>
      </w:tr>
      <w:tr w:rsidR="008A1910" w:rsidRPr="00C21239" w:rsidTr="00640FCB">
        <w:trPr>
          <w:trHeight w:val="518"/>
        </w:trPr>
        <w:tc>
          <w:tcPr>
            <w:tcW w:w="489" w:type="dxa"/>
            <w:vMerge w:val="restart"/>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4.3.2.</w:t>
            </w:r>
          </w:p>
        </w:tc>
        <w:tc>
          <w:tcPr>
            <w:tcW w:w="2126" w:type="dxa"/>
            <w:vMerge w:val="restart"/>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 xml:space="preserve">ТО округа </w:t>
            </w:r>
          </w:p>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u w:val="single"/>
                <w:lang w:val="ru-RU"/>
              </w:rPr>
              <w:t>с. Отказное</w:t>
            </w:r>
            <w:r w:rsidRPr="00C21239">
              <w:rPr>
                <w:rFonts w:ascii="Times New Roman" w:hAnsi="Times New Roman" w:cs="Times New Roman"/>
                <w:lang w:val="ru-RU"/>
              </w:rPr>
              <w:t>:</w:t>
            </w:r>
          </w:p>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 xml:space="preserve">1. Ярмарочная площадь </w:t>
            </w:r>
            <w:proofErr w:type="gramStart"/>
            <w:r w:rsidRPr="00C21239">
              <w:rPr>
                <w:rFonts w:ascii="Times New Roman" w:hAnsi="Times New Roman" w:cs="Times New Roman"/>
                <w:lang w:val="ru-RU"/>
              </w:rPr>
              <w:t>по</w:t>
            </w:r>
            <w:proofErr w:type="gramEnd"/>
          </w:p>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ул. Прогонная</w:t>
            </w:r>
          </w:p>
        </w:tc>
        <w:tc>
          <w:tcPr>
            <w:tcW w:w="567"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p>
        </w:tc>
        <w:tc>
          <w:tcPr>
            <w:tcW w:w="1559" w:type="dxa"/>
            <w:tcBorders>
              <w:top w:val="single" w:sz="4" w:space="0" w:color="auto"/>
              <w:left w:val="single" w:sz="4" w:space="0" w:color="auto"/>
              <w:bottom w:val="single" w:sz="4" w:space="0" w:color="auto"/>
              <w:right w:val="single" w:sz="4" w:space="0" w:color="auto"/>
            </w:tcBorders>
          </w:tcPr>
          <w:p w:rsidR="008A1910" w:rsidRPr="00C21239" w:rsidRDefault="008A191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8A1910" w:rsidRPr="00C21239" w:rsidRDefault="008A191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том числе:</w:t>
            </w:r>
          </w:p>
        </w:tc>
        <w:tc>
          <w:tcPr>
            <w:tcW w:w="567"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3360,73</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Pr>
                <w:rFonts w:ascii="Times New Roman" w:hAnsi="Times New Roman" w:cs="Times New Roman"/>
                <w:spacing w:val="-2"/>
                <w:lang w:val="ru-RU"/>
              </w:rPr>
              <w:t>3360,73</w:t>
            </w:r>
          </w:p>
        </w:tc>
        <w:tc>
          <w:tcPr>
            <w:tcW w:w="993"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8A1910" w:rsidRPr="00C21239"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8A1910" w:rsidRPr="00C21239" w:rsidTr="00640FCB">
        <w:trPr>
          <w:trHeight w:val="518"/>
        </w:trPr>
        <w:tc>
          <w:tcPr>
            <w:tcW w:w="489" w:type="dxa"/>
            <w:vMerge/>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color w:val="7030A0"/>
                <w:lang w:val="ru-RU"/>
              </w:rPr>
            </w:pPr>
          </w:p>
        </w:tc>
        <w:tc>
          <w:tcPr>
            <w:tcW w:w="2126" w:type="dxa"/>
            <w:vMerge/>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rPr>
              <w:t>S</w:t>
            </w:r>
            <w:r w:rsidRPr="00C21239">
              <w:rPr>
                <w:rFonts w:ascii="Times New Roman" w:hAnsi="Times New Roman" w:cs="Times New Roman"/>
                <w:lang w:val="ru-RU"/>
              </w:rPr>
              <w:t xml:space="preserve"> 6420</w:t>
            </w:r>
          </w:p>
        </w:tc>
        <w:tc>
          <w:tcPr>
            <w:tcW w:w="1559" w:type="dxa"/>
            <w:tcBorders>
              <w:top w:val="single" w:sz="4" w:space="0" w:color="auto"/>
              <w:left w:val="single" w:sz="4" w:space="0" w:color="auto"/>
              <w:bottom w:val="single" w:sz="4" w:space="0" w:color="auto"/>
              <w:right w:val="single" w:sz="4" w:space="0" w:color="auto"/>
            </w:tcBorders>
          </w:tcPr>
          <w:p w:rsidR="008A1910" w:rsidRPr="00C21239" w:rsidRDefault="008A191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ТО </w:t>
            </w:r>
          </w:p>
          <w:p w:rsidR="008A1910" w:rsidRPr="00C21239" w:rsidRDefault="008A191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с. Отказное</w:t>
            </w:r>
          </w:p>
        </w:tc>
        <w:tc>
          <w:tcPr>
            <w:tcW w:w="567"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8A1910" w:rsidRPr="00CA0231"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1360,73</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8A1910" w:rsidRDefault="008A1910" w:rsidP="00640FCB">
            <w:pPr>
              <w:jc w:val="center"/>
              <w:rPr>
                <w:rFonts w:ascii="Times New Roman" w:hAnsi="Times New Roman" w:cs="Times New Roman"/>
                <w:lang w:val="ru-RU"/>
              </w:rPr>
            </w:pPr>
            <w:r>
              <w:rPr>
                <w:rFonts w:ascii="Times New Roman" w:hAnsi="Times New Roman" w:cs="Times New Roman"/>
                <w:spacing w:val="-2"/>
                <w:lang w:val="ru-RU"/>
              </w:rPr>
              <w:t>1360,73</w:t>
            </w:r>
          </w:p>
        </w:tc>
        <w:tc>
          <w:tcPr>
            <w:tcW w:w="993"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8A1910" w:rsidRPr="008A1910"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8A1910" w:rsidRPr="00C21239" w:rsidTr="00640FCB">
        <w:trPr>
          <w:trHeight w:val="518"/>
        </w:trPr>
        <w:tc>
          <w:tcPr>
            <w:tcW w:w="489" w:type="dxa"/>
            <w:vMerge/>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rPr>
            </w:pPr>
          </w:p>
        </w:tc>
        <w:tc>
          <w:tcPr>
            <w:tcW w:w="567" w:type="dxa"/>
            <w:vMerge w:val="restart"/>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G6420</w:t>
            </w:r>
          </w:p>
        </w:tc>
        <w:tc>
          <w:tcPr>
            <w:tcW w:w="1559" w:type="dxa"/>
            <w:tcBorders>
              <w:top w:val="single" w:sz="4" w:space="0" w:color="auto"/>
              <w:left w:val="single" w:sz="4" w:space="0" w:color="auto"/>
              <w:bottom w:val="single" w:sz="4" w:space="0" w:color="auto"/>
              <w:right w:val="single" w:sz="4" w:space="0" w:color="auto"/>
            </w:tcBorders>
          </w:tcPr>
          <w:p w:rsidR="008A1910" w:rsidRPr="00C21239" w:rsidRDefault="008A1910"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изних</w:t>
            </w:r>
            <w:proofErr w:type="spellEnd"/>
            <w:r w:rsidRPr="00C21239">
              <w:rPr>
                <w:rFonts w:ascii="Times New Roman" w:hAnsi="Times New Roman" w:cs="Times New Roman"/>
              </w:rPr>
              <w:t>:</w:t>
            </w:r>
          </w:p>
          <w:p w:rsidR="008A1910" w:rsidRPr="00C21239" w:rsidRDefault="008A1910"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иныеисточники</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8A1910" w:rsidRPr="00CA0231"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273,00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8A1910" w:rsidRDefault="008A1910" w:rsidP="00640FCB">
            <w:pPr>
              <w:jc w:val="center"/>
              <w:rPr>
                <w:rFonts w:ascii="Times New Roman" w:hAnsi="Times New Roman" w:cs="Times New Roman"/>
                <w:lang w:val="ru-RU"/>
              </w:rPr>
            </w:pPr>
            <w:r>
              <w:rPr>
                <w:rFonts w:ascii="Times New Roman" w:hAnsi="Times New Roman" w:cs="Times New Roman"/>
                <w:spacing w:val="-2"/>
                <w:lang w:val="ru-RU"/>
              </w:rPr>
              <w:t>273,00</w:t>
            </w:r>
          </w:p>
        </w:tc>
        <w:tc>
          <w:tcPr>
            <w:tcW w:w="993"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8A1910" w:rsidRPr="008A1910"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8A1910" w:rsidRPr="00C21239" w:rsidTr="00640FCB">
        <w:trPr>
          <w:trHeight w:val="518"/>
        </w:trPr>
        <w:tc>
          <w:tcPr>
            <w:tcW w:w="489" w:type="dxa"/>
            <w:vMerge/>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rPr>
            </w:pPr>
          </w:p>
        </w:tc>
        <w:tc>
          <w:tcPr>
            <w:tcW w:w="567" w:type="dxa"/>
            <w:vMerge/>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rPr>
            </w:pPr>
          </w:p>
        </w:tc>
        <w:tc>
          <w:tcPr>
            <w:tcW w:w="425" w:type="dxa"/>
            <w:tcBorders>
              <w:left w:val="single" w:sz="4" w:space="0" w:color="auto"/>
              <w:right w:val="single" w:sz="4" w:space="0" w:color="auto"/>
            </w:tcBorders>
          </w:tcPr>
          <w:p w:rsidR="008A1910" w:rsidRPr="00C21239" w:rsidRDefault="008A1910" w:rsidP="008A1910">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8A1910" w:rsidRPr="00C21239" w:rsidRDefault="008A1910" w:rsidP="008A1910">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8A1910" w:rsidRPr="00C21239" w:rsidRDefault="008A1910" w:rsidP="008A1910">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rPr>
              <w:t>S</w:t>
            </w:r>
            <w:r w:rsidRPr="00C21239">
              <w:rPr>
                <w:rFonts w:ascii="Times New Roman" w:hAnsi="Times New Roman" w:cs="Times New Roman"/>
                <w:lang w:val="ru-RU"/>
              </w:rPr>
              <w:t xml:space="preserve"> 6420</w:t>
            </w:r>
          </w:p>
        </w:tc>
        <w:tc>
          <w:tcPr>
            <w:tcW w:w="1559" w:type="dxa"/>
            <w:tcBorders>
              <w:top w:val="single" w:sz="4" w:space="0" w:color="auto"/>
              <w:left w:val="single" w:sz="4" w:space="0" w:color="auto"/>
              <w:bottom w:val="single" w:sz="4" w:space="0" w:color="auto"/>
              <w:right w:val="single" w:sz="4" w:space="0" w:color="auto"/>
            </w:tcBorders>
          </w:tcPr>
          <w:p w:rsidR="008A1910" w:rsidRPr="00C21239" w:rsidRDefault="008A1910" w:rsidP="00640FCB">
            <w:pPr>
              <w:autoSpaceDE w:val="0"/>
              <w:autoSpaceDN w:val="0"/>
              <w:adjustRightInd w:val="0"/>
              <w:ind w:left="-108"/>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8A1910" w:rsidRPr="008A1910" w:rsidRDefault="008A1910" w:rsidP="00640FCB">
            <w:pPr>
              <w:suppressAutoHyphens/>
              <w:jc w:val="center"/>
              <w:rPr>
                <w:rFonts w:ascii="Times New Roman" w:hAnsi="Times New Roman" w:cs="Times New Roman"/>
                <w:lang w:val="ru-RU"/>
              </w:rPr>
            </w:pPr>
            <w:r>
              <w:rPr>
                <w:rFonts w:ascii="Times New Roman" w:hAnsi="Times New Roman" w:cs="Times New Roman"/>
                <w:lang w:val="ru-RU"/>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8A1910"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2000,00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8A1910">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8A1910">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8A1910">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2000,00</w:t>
            </w:r>
          </w:p>
        </w:tc>
        <w:tc>
          <w:tcPr>
            <w:tcW w:w="993" w:type="dxa"/>
            <w:tcBorders>
              <w:top w:val="single" w:sz="4" w:space="0" w:color="auto"/>
              <w:left w:val="single" w:sz="4" w:space="0" w:color="auto"/>
              <w:bottom w:val="single" w:sz="4" w:space="0" w:color="auto"/>
              <w:right w:val="single" w:sz="4" w:space="0" w:color="auto"/>
            </w:tcBorders>
            <w:vAlign w:val="center"/>
          </w:tcPr>
          <w:p w:rsidR="008A1910" w:rsidRPr="008A1910"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8A1910" w:rsidRPr="008A1910"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8A1910" w:rsidRPr="00C21239" w:rsidTr="00640FCB">
        <w:trPr>
          <w:trHeight w:val="518"/>
        </w:trPr>
        <w:tc>
          <w:tcPr>
            <w:tcW w:w="489" w:type="dxa"/>
            <w:vMerge w:val="restart"/>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color w:val="7030A0"/>
              </w:rPr>
            </w:pPr>
          </w:p>
        </w:tc>
        <w:tc>
          <w:tcPr>
            <w:tcW w:w="2126" w:type="dxa"/>
            <w:vMerge w:val="restart"/>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ТО округа</w:t>
            </w:r>
          </w:p>
          <w:p w:rsidR="008A1910" w:rsidRPr="00C21239" w:rsidRDefault="008A1910" w:rsidP="00640FCB">
            <w:pPr>
              <w:suppressAutoHyphens/>
              <w:autoSpaceDE w:val="0"/>
              <w:autoSpaceDN w:val="0"/>
              <w:adjustRightInd w:val="0"/>
              <w:rPr>
                <w:rFonts w:ascii="Times New Roman" w:hAnsi="Times New Roman" w:cs="Times New Roman"/>
                <w:b/>
                <w:lang w:val="ru-RU"/>
              </w:rPr>
            </w:pPr>
            <w:r w:rsidRPr="00C21239">
              <w:rPr>
                <w:rFonts w:ascii="Times New Roman" w:hAnsi="Times New Roman" w:cs="Times New Roman"/>
                <w:b/>
                <w:lang w:val="ru-RU"/>
              </w:rPr>
              <w:t>2020</w:t>
            </w:r>
          </w:p>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u w:val="single"/>
                <w:lang w:val="ru-RU"/>
              </w:rPr>
              <w:t>с. Нины</w:t>
            </w:r>
            <w:r w:rsidRPr="00C21239">
              <w:rPr>
                <w:rFonts w:ascii="Times New Roman" w:hAnsi="Times New Roman" w:cs="Times New Roman"/>
                <w:lang w:val="ru-RU"/>
              </w:rPr>
              <w:t>:</w:t>
            </w:r>
          </w:p>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1. пос. Селивановка,</w:t>
            </w:r>
          </w:p>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пешеходные дорожки</w:t>
            </w:r>
          </w:p>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по ул. Буденного,</w:t>
            </w:r>
          </w:p>
          <w:p w:rsidR="008A1910" w:rsidRPr="00C21239" w:rsidRDefault="008A1910" w:rsidP="00640FCB">
            <w:pPr>
              <w:suppressAutoHyphens/>
              <w:autoSpaceDE w:val="0"/>
              <w:autoSpaceDN w:val="0"/>
              <w:adjustRightInd w:val="0"/>
              <w:rPr>
                <w:rFonts w:ascii="Times New Roman" w:hAnsi="Times New Roman" w:cs="Times New Roman"/>
              </w:rPr>
            </w:pPr>
            <w:proofErr w:type="spellStart"/>
            <w:proofErr w:type="gramStart"/>
            <w:r w:rsidRPr="00C21239">
              <w:rPr>
                <w:rFonts w:ascii="Times New Roman" w:hAnsi="Times New Roman" w:cs="Times New Roman"/>
              </w:rPr>
              <w:t>ул</w:t>
            </w:r>
            <w:proofErr w:type="spellEnd"/>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Приозерная</w:t>
            </w:r>
            <w:proofErr w:type="spellEnd"/>
            <w:r w:rsidRPr="00C21239">
              <w:rPr>
                <w:rFonts w:ascii="Times New Roman" w:hAnsi="Times New Roman" w:cs="Times New Roman"/>
              </w:rPr>
              <w:t>;</w:t>
            </w:r>
          </w:p>
          <w:p w:rsidR="008A1910" w:rsidRPr="00C21239" w:rsidRDefault="008A1910" w:rsidP="00640FCB">
            <w:pPr>
              <w:numPr>
                <w:ilvl w:val="0"/>
                <w:numId w:val="18"/>
              </w:numPr>
              <w:tabs>
                <w:tab w:val="left" w:pos="287"/>
              </w:tabs>
              <w:suppressAutoHyphens/>
              <w:autoSpaceDE w:val="0"/>
              <w:autoSpaceDN w:val="0"/>
              <w:adjustRightInd w:val="0"/>
              <w:ind w:left="0" w:firstLine="0"/>
              <w:contextualSpacing/>
              <w:jc w:val="both"/>
              <w:rPr>
                <w:rFonts w:ascii="Times New Roman" w:hAnsi="Times New Roman" w:cs="Times New Roman"/>
                <w:lang w:val="ru-RU"/>
              </w:rPr>
            </w:pPr>
            <w:r w:rsidRPr="00C21239">
              <w:rPr>
                <w:rFonts w:ascii="Times New Roman" w:hAnsi="Times New Roman" w:cs="Times New Roman"/>
                <w:lang w:val="ru-RU"/>
              </w:rPr>
              <w:t xml:space="preserve">Благоустройство парковой зоны </w:t>
            </w:r>
            <w:proofErr w:type="gramStart"/>
            <w:r w:rsidRPr="00C21239">
              <w:rPr>
                <w:rFonts w:ascii="Times New Roman" w:hAnsi="Times New Roman" w:cs="Times New Roman"/>
                <w:lang w:val="ru-RU"/>
              </w:rPr>
              <w:t>в</w:t>
            </w:r>
            <w:proofErr w:type="gramEnd"/>
            <w:r w:rsidRPr="00C21239">
              <w:rPr>
                <w:rFonts w:ascii="Times New Roman" w:hAnsi="Times New Roman" w:cs="Times New Roman"/>
                <w:lang w:val="ru-RU"/>
              </w:rPr>
              <w:t xml:space="preserve">            с. Нины</w:t>
            </w:r>
          </w:p>
          <w:p w:rsidR="008A1910" w:rsidRPr="00C21239" w:rsidRDefault="008A1910" w:rsidP="00640FCB">
            <w:pPr>
              <w:tabs>
                <w:tab w:val="left" w:pos="287"/>
              </w:tabs>
              <w:suppressAutoHyphens/>
              <w:autoSpaceDE w:val="0"/>
              <w:autoSpaceDN w:val="0"/>
              <w:adjustRightInd w:val="0"/>
              <w:contextualSpacing/>
              <w:rPr>
                <w:rFonts w:ascii="Times New Roman" w:hAnsi="Times New Roman" w:cs="Times New Roman"/>
                <w:b/>
                <w:lang w:val="ru-RU"/>
              </w:rPr>
            </w:pPr>
            <w:r w:rsidRPr="00C21239">
              <w:rPr>
                <w:rFonts w:ascii="Times New Roman" w:hAnsi="Times New Roman" w:cs="Times New Roman"/>
                <w:b/>
                <w:lang w:val="ru-RU"/>
              </w:rPr>
              <w:t>2021</w:t>
            </w:r>
          </w:p>
          <w:p w:rsidR="008A1910" w:rsidRPr="00C21239" w:rsidRDefault="008A1910" w:rsidP="00640FCB">
            <w:pPr>
              <w:numPr>
                <w:ilvl w:val="0"/>
                <w:numId w:val="18"/>
              </w:numPr>
              <w:tabs>
                <w:tab w:val="left" w:pos="287"/>
              </w:tabs>
              <w:suppressAutoHyphens/>
              <w:autoSpaceDE w:val="0"/>
              <w:autoSpaceDN w:val="0"/>
              <w:adjustRightInd w:val="0"/>
              <w:ind w:left="0" w:firstLine="0"/>
              <w:contextualSpacing/>
              <w:jc w:val="both"/>
              <w:rPr>
                <w:rFonts w:ascii="Times New Roman" w:hAnsi="Times New Roman" w:cs="Times New Roman"/>
                <w:lang w:val="ru-RU"/>
              </w:rPr>
            </w:pPr>
            <w:r w:rsidRPr="00C21239">
              <w:rPr>
                <w:rFonts w:ascii="Times New Roman" w:hAnsi="Times New Roman" w:cs="Times New Roman"/>
                <w:u w:val="single"/>
                <w:lang w:val="ru-RU"/>
              </w:rPr>
              <w:t>пос. Селивановка</w:t>
            </w:r>
            <w:r w:rsidRPr="00C21239">
              <w:rPr>
                <w:rFonts w:ascii="Times New Roman" w:hAnsi="Times New Roman" w:cs="Times New Roman"/>
                <w:lang w:val="ru-RU"/>
              </w:rPr>
              <w:t>,</w:t>
            </w:r>
          </w:p>
          <w:p w:rsidR="008A1910" w:rsidRPr="00C21239" w:rsidRDefault="008A1910" w:rsidP="00640FCB">
            <w:pPr>
              <w:tabs>
                <w:tab w:val="left" w:pos="287"/>
              </w:tabs>
              <w:suppressAutoHyphens/>
              <w:autoSpaceDE w:val="0"/>
              <w:autoSpaceDN w:val="0"/>
              <w:adjustRightInd w:val="0"/>
              <w:contextualSpacing/>
              <w:jc w:val="both"/>
              <w:rPr>
                <w:rFonts w:ascii="Times New Roman" w:hAnsi="Times New Roman" w:cs="Times New Roman"/>
                <w:lang w:val="ru-RU"/>
              </w:rPr>
            </w:pPr>
            <w:r w:rsidRPr="00C21239">
              <w:rPr>
                <w:rFonts w:ascii="Times New Roman" w:hAnsi="Times New Roman" w:cs="Times New Roman"/>
                <w:lang w:val="ru-RU"/>
              </w:rPr>
              <w:t>устройство тротуара по ул. Ленина;</w:t>
            </w:r>
          </w:p>
          <w:p w:rsidR="008A1910" w:rsidRPr="00C21239" w:rsidRDefault="008A1910" w:rsidP="00640FCB">
            <w:pPr>
              <w:tabs>
                <w:tab w:val="left" w:pos="3"/>
              </w:tabs>
              <w:suppressAutoHyphens/>
              <w:autoSpaceDE w:val="0"/>
              <w:autoSpaceDN w:val="0"/>
              <w:adjustRightInd w:val="0"/>
              <w:ind w:left="3"/>
              <w:contextualSpacing/>
              <w:rPr>
                <w:rFonts w:ascii="Times New Roman" w:hAnsi="Times New Roman" w:cs="Times New Roman"/>
                <w:lang w:val="ru-RU"/>
              </w:rPr>
            </w:pPr>
            <w:r w:rsidRPr="00C21239">
              <w:rPr>
                <w:rFonts w:ascii="Times New Roman" w:hAnsi="Times New Roman" w:cs="Times New Roman"/>
                <w:lang w:val="ru-RU"/>
              </w:rPr>
              <w:t xml:space="preserve">4. </w:t>
            </w:r>
            <w:r w:rsidRPr="00C21239">
              <w:rPr>
                <w:rFonts w:ascii="Times New Roman" w:hAnsi="Times New Roman" w:cs="Times New Roman"/>
                <w:u w:val="single"/>
                <w:lang w:val="ru-RU"/>
              </w:rPr>
              <w:t>с. Нины</w:t>
            </w:r>
          </w:p>
          <w:p w:rsidR="008A1910" w:rsidRPr="00C21239" w:rsidRDefault="008A1910" w:rsidP="00640FCB">
            <w:pPr>
              <w:tabs>
                <w:tab w:val="left" w:pos="3"/>
              </w:tabs>
              <w:suppressAutoHyphens/>
              <w:autoSpaceDE w:val="0"/>
              <w:autoSpaceDN w:val="0"/>
              <w:adjustRightInd w:val="0"/>
              <w:ind w:left="3"/>
              <w:contextualSpacing/>
              <w:rPr>
                <w:rFonts w:ascii="Times New Roman" w:hAnsi="Times New Roman" w:cs="Times New Roman"/>
                <w:lang w:val="ru-RU"/>
              </w:rPr>
            </w:pPr>
            <w:r w:rsidRPr="00C21239">
              <w:rPr>
                <w:rFonts w:ascii="Times New Roman" w:hAnsi="Times New Roman" w:cs="Times New Roman"/>
                <w:lang w:val="ru-RU"/>
              </w:rPr>
              <w:t xml:space="preserve">Устройство тротуаров </w:t>
            </w:r>
            <w:proofErr w:type="gramStart"/>
            <w:r w:rsidRPr="00C21239">
              <w:rPr>
                <w:rFonts w:ascii="Times New Roman" w:hAnsi="Times New Roman" w:cs="Times New Roman"/>
                <w:lang w:val="ru-RU"/>
              </w:rPr>
              <w:t>по</w:t>
            </w:r>
            <w:proofErr w:type="gramEnd"/>
          </w:p>
          <w:p w:rsidR="008A1910" w:rsidRPr="00C21239" w:rsidRDefault="008A1910" w:rsidP="00640FCB">
            <w:pPr>
              <w:tabs>
                <w:tab w:val="left" w:pos="3"/>
              </w:tabs>
              <w:suppressAutoHyphens/>
              <w:autoSpaceDE w:val="0"/>
              <w:autoSpaceDN w:val="0"/>
              <w:adjustRightInd w:val="0"/>
              <w:ind w:left="3"/>
              <w:contextualSpacing/>
              <w:rPr>
                <w:rFonts w:ascii="Times New Roman" w:hAnsi="Times New Roman" w:cs="Times New Roman"/>
                <w:lang w:val="ru-RU"/>
              </w:rPr>
            </w:pPr>
            <w:r w:rsidRPr="00C21239">
              <w:rPr>
                <w:rFonts w:ascii="Times New Roman" w:hAnsi="Times New Roman" w:cs="Times New Roman"/>
                <w:lang w:val="ru-RU"/>
              </w:rPr>
              <w:t>ул. Буденного,</w:t>
            </w:r>
          </w:p>
          <w:p w:rsidR="008A1910" w:rsidRPr="00C21239" w:rsidRDefault="008A1910" w:rsidP="00640FCB">
            <w:pPr>
              <w:tabs>
                <w:tab w:val="left" w:pos="3"/>
              </w:tabs>
              <w:suppressAutoHyphens/>
              <w:autoSpaceDE w:val="0"/>
              <w:autoSpaceDN w:val="0"/>
              <w:adjustRightInd w:val="0"/>
              <w:ind w:left="3"/>
              <w:contextualSpacing/>
              <w:rPr>
                <w:rFonts w:ascii="Times New Roman" w:hAnsi="Times New Roman" w:cs="Times New Roman"/>
                <w:lang w:val="ru-RU"/>
              </w:rPr>
            </w:pPr>
            <w:r w:rsidRPr="00C21239">
              <w:rPr>
                <w:rFonts w:ascii="Times New Roman" w:hAnsi="Times New Roman" w:cs="Times New Roman"/>
                <w:lang w:val="ru-RU"/>
              </w:rPr>
              <w:t>ул. Социалистическая</w:t>
            </w:r>
          </w:p>
          <w:p w:rsidR="008A1910" w:rsidRPr="00C21239" w:rsidRDefault="008A1910" w:rsidP="00640FCB">
            <w:pPr>
              <w:tabs>
                <w:tab w:val="left" w:pos="3"/>
              </w:tabs>
              <w:suppressAutoHyphens/>
              <w:autoSpaceDE w:val="0"/>
              <w:autoSpaceDN w:val="0"/>
              <w:adjustRightInd w:val="0"/>
              <w:ind w:left="3"/>
              <w:contextualSpacing/>
              <w:rPr>
                <w:rFonts w:ascii="Times New Roman" w:hAnsi="Times New Roman" w:cs="Times New Roman"/>
                <w:b/>
                <w:lang w:val="ru-RU"/>
              </w:rPr>
            </w:pPr>
            <w:r w:rsidRPr="00C21239">
              <w:rPr>
                <w:rFonts w:ascii="Times New Roman" w:hAnsi="Times New Roman" w:cs="Times New Roman"/>
                <w:b/>
                <w:lang w:val="ru-RU"/>
              </w:rPr>
              <w:t>2022</w:t>
            </w:r>
          </w:p>
          <w:p w:rsidR="008A1910" w:rsidRPr="00C21239" w:rsidRDefault="008A1910" w:rsidP="00640FCB">
            <w:pPr>
              <w:tabs>
                <w:tab w:val="left" w:pos="3"/>
              </w:tabs>
              <w:suppressAutoHyphens/>
              <w:autoSpaceDE w:val="0"/>
              <w:autoSpaceDN w:val="0"/>
              <w:adjustRightInd w:val="0"/>
              <w:ind w:left="3"/>
              <w:contextualSpacing/>
              <w:rPr>
                <w:rFonts w:ascii="Times New Roman" w:hAnsi="Times New Roman" w:cs="Times New Roman"/>
                <w:u w:val="single"/>
                <w:lang w:val="ru-RU"/>
              </w:rPr>
            </w:pPr>
            <w:r w:rsidRPr="00C21239">
              <w:rPr>
                <w:rFonts w:ascii="Times New Roman" w:hAnsi="Times New Roman" w:cs="Times New Roman"/>
                <w:u w:val="single"/>
                <w:lang w:val="ru-RU"/>
              </w:rPr>
              <w:t>с. Нины</w:t>
            </w:r>
          </w:p>
          <w:p w:rsidR="008A1910" w:rsidRPr="00C21239" w:rsidRDefault="008A1910" w:rsidP="00640FCB">
            <w:pPr>
              <w:tabs>
                <w:tab w:val="left" w:pos="3"/>
              </w:tabs>
              <w:suppressAutoHyphens/>
              <w:autoSpaceDE w:val="0"/>
              <w:autoSpaceDN w:val="0"/>
              <w:adjustRightInd w:val="0"/>
              <w:ind w:left="3"/>
              <w:contextualSpacing/>
              <w:rPr>
                <w:rFonts w:ascii="Times New Roman" w:hAnsi="Times New Roman" w:cs="Times New Roman"/>
                <w:u w:val="single"/>
                <w:lang w:val="ru-RU"/>
              </w:rPr>
            </w:pPr>
            <w:r w:rsidRPr="00C21239">
              <w:rPr>
                <w:rFonts w:ascii="Times New Roman" w:eastAsia="Times New Roman" w:hAnsi="Times New Roman" w:cs="Times New Roman"/>
                <w:lang w:val="ru-RU" w:eastAsia="ru-RU" w:bidi="ar-SA"/>
              </w:rPr>
              <w:t xml:space="preserve">5. </w:t>
            </w:r>
            <w:proofErr w:type="gramStart"/>
            <w:r w:rsidRPr="00C21239">
              <w:rPr>
                <w:rFonts w:ascii="Times New Roman" w:eastAsia="Times New Roman" w:hAnsi="Times New Roman" w:cs="Times New Roman"/>
                <w:lang w:val="ru-RU" w:eastAsia="ru-RU" w:bidi="ar-SA"/>
              </w:rPr>
              <w:t>Устройство тротуара по                      ул. Пролетарской в          с. Нины Советского городского округа Ставропольского края</w:t>
            </w:r>
            <w:proofErr w:type="gramEnd"/>
          </w:p>
          <w:p w:rsidR="008A1910" w:rsidRPr="00C21239" w:rsidRDefault="008A1910" w:rsidP="00640FCB">
            <w:pPr>
              <w:tabs>
                <w:tab w:val="left" w:pos="3"/>
              </w:tabs>
              <w:suppressAutoHyphens/>
              <w:autoSpaceDE w:val="0"/>
              <w:autoSpaceDN w:val="0"/>
              <w:adjustRightInd w:val="0"/>
              <w:ind w:left="3"/>
              <w:contextualSpacing/>
              <w:rPr>
                <w:rFonts w:ascii="Times New Roman" w:hAnsi="Times New Roman" w:cs="Times New Roman"/>
                <w:lang w:val="ru-RU"/>
              </w:rPr>
            </w:pPr>
          </w:p>
          <w:p w:rsidR="008A1910" w:rsidRPr="00C21239" w:rsidRDefault="008A1910" w:rsidP="00640FCB">
            <w:pPr>
              <w:tabs>
                <w:tab w:val="left" w:pos="287"/>
              </w:tabs>
              <w:suppressAutoHyphens/>
              <w:autoSpaceDE w:val="0"/>
              <w:autoSpaceDN w:val="0"/>
              <w:adjustRightInd w:val="0"/>
              <w:contextualSpacing/>
              <w:jc w:val="both"/>
              <w:rPr>
                <w:rFonts w:ascii="Times New Roman" w:hAnsi="Times New Roman" w:cs="Times New Roman"/>
                <w:lang w:val="ru-RU"/>
              </w:rPr>
            </w:pPr>
          </w:p>
        </w:tc>
        <w:tc>
          <w:tcPr>
            <w:tcW w:w="567"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8A1910" w:rsidRPr="00C21239" w:rsidRDefault="008A191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00000</w:t>
            </w:r>
          </w:p>
        </w:tc>
        <w:tc>
          <w:tcPr>
            <w:tcW w:w="1559" w:type="dxa"/>
            <w:tcBorders>
              <w:top w:val="single" w:sz="4" w:space="0" w:color="auto"/>
              <w:left w:val="single" w:sz="4" w:space="0" w:color="auto"/>
              <w:bottom w:val="single" w:sz="4" w:space="0" w:color="auto"/>
              <w:right w:val="single" w:sz="4" w:space="0" w:color="auto"/>
            </w:tcBorders>
          </w:tcPr>
          <w:p w:rsidR="008A1910" w:rsidRPr="00C21239" w:rsidRDefault="008A191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8A1910" w:rsidRPr="00C21239" w:rsidRDefault="008A191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том числе:</w:t>
            </w:r>
          </w:p>
        </w:tc>
        <w:tc>
          <w:tcPr>
            <w:tcW w:w="567"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spacing w:val="-2"/>
                <w:lang w:val="ru-RU"/>
              </w:rPr>
            </w:pPr>
            <w:r>
              <w:rPr>
                <w:rFonts w:ascii="Times New Roman" w:hAnsi="Times New Roman" w:cs="Times New Roman"/>
                <w:spacing w:val="-2"/>
                <w:lang w:val="ru-RU"/>
              </w:rPr>
              <w:t>7213,52</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Pr>
                <w:rFonts w:ascii="Times New Roman" w:hAnsi="Times New Roman" w:cs="Times New Roman"/>
                <w:lang w:val="ru-RU"/>
              </w:rPr>
              <w:t>3585,70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Pr>
                <w:rFonts w:ascii="Times New Roman" w:hAnsi="Times New Roman" w:cs="Times New Roman"/>
                <w:lang w:val="ru-RU"/>
              </w:rPr>
              <w:t>1220,12</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Pr>
                <w:rFonts w:ascii="Times New Roman" w:hAnsi="Times New Roman" w:cs="Times New Roman"/>
                <w:spacing w:val="-2"/>
                <w:lang w:val="ru-RU"/>
              </w:rPr>
              <w:t>2407,70</w:t>
            </w:r>
          </w:p>
        </w:tc>
        <w:tc>
          <w:tcPr>
            <w:tcW w:w="1134"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vAlign w:val="center"/>
          </w:tcPr>
          <w:p w:rsidR="008A1910" w:rsidRPr="00C21239" w:rsidRDefault="008A1910"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8A1910" w:rsidRPr="00C21239"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C6AD0" w:rsidRPr="00C21239" w:rsidTr="00A17E65">
        <w:trPr>
          <w:trHeight w:val="518"/>
        </w:trPr>
        <w:tc>
          <w:tcPr>
            <w:tcW w:w="489"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color w:val="7030A0"/>
                <w:lang w:val="ru-RU"/>
              </w:rPr>
            </w:pPr>
          </w:p>
        </w:tc>
        <w:tc>
          <w:tcPr>
            <w:tcW w:w="2126"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p>
        </w:tc>
        <w:tc>
          <w:tcPr>
            <w:tcW w:w="1559" w:type="dxa"/>
            <w:vMerge w:val="restart"/>
            <w:tcBorders>
              <w:top w:val="single" w:sz="4" w:space="0" w:color="auto"/>
              <w:left w:val="single" w:sz="4" w:space="0" w:color="auto"/>
              <w:right w:val="single" w:sz="4" w:space="0" w:color="auto"/>
            </w:tcBorders>
          </w:tcPr>
          <w:p w:rsidR="006C6AD0" w:rsidRPr="00C21239" w:rsidRDefault="006C6AD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ТО </w:t>
            </w:r>
          </w:p>
          <w:p w:rsidR="006C6AD0" w:rsidRPr="00C21239" w:rsidRDefault="006C6AD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с. Нины</w:t>
            </w:r>
          </w:p>
        </w:tc>
        <w:tc>
          <w:tcPr>
            <w:tcW w:w="567"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suppressAutoHyphens/>
              <w:jc w:val="center"/>
              <w:rPr>
                <w:rFonts w:ascii="Times New Roman" w:hAnsi="Times New Roman" w:cs="Times New Roman"/>
                <w:lang w:val="ru-RU"/>
              </w:rPr>
            </w:pPr>
            <w:r w:rsidRPr="00C21239">
              <w:rPr>
                <w:rFonts w:ascii="Times New Roman" w:hAnsi="Times New Roman" w:cs="Times New Roman"/>
                <w:lang w:val="ru-RU"/>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3863,83</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lang w:val="ru-RU"/>
              </w:rPr>
            </w:pPr>
            <w:r>
              <w:rPr>
                <w:rFonts w:ascii="Times New Roman" w:hAnsi="Times New Roman" w:cs="Times New Roman"/>
                <w:spacing w:val="-2"/>
                <w:lang w:val="ru-RU"/>
              </w:rPr>
              <w:t>1899,78</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lang w:val="ru-RU"/>
              </w:rPr>
            </w:pPr>
            <w:r>
              <w:rPr>
                <w:rFonts w:ascii="Times New Roman" w:hAnsi="Times New Roman" w:cs="Times New Roman"/>
                <w:spacing w:val="-2"/>
                <w:lang w:val="ru-RU"/>
              </w:rPr>
              <w:t>438,05</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517626" w:rsidRDefault="006C6AD0" w:rsidP="00640FCB">
            <w:pPr>
              <w:jc w:val="center"/>
              <w:rPr>
                <w:rFonts w:ascii="Times New Roman" w:hAnsi="Times New Roman" w:cs="Times New Roman"/>
                <w:lang w:val="ru-RU"/>
              </w:rPr>
            </w:pPr>
            <w:r>
              <w:rPr>
                <w:rFonts w:ascii="Times New Roman" w:hAnsi="Times New Roman" w:cs="Times New Roman"/>
                <w:spacing w:val="-2"/>
                <w:lang w:val="ru-RU"/>
              </w:rPr>
              <w:t>1526,00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A17E65">
            <w:pPr>
              <w:jc w:val="center"/>
              <w:rPr>
                <w:rFonts w:ascii="Times New Roman" w:hAnsi="Times New Roman" w:cs="Times New Roman"/>
                <w:lang w:val="ru-RU"/>
              </w:rPr>
            </w:pPr>
            <w:r w:rsidRPr="00C21239">
              <w:rPr>
                <w:rFonts w:ascii="Times New Roman" w:hAnsi="Times New Roman" w:cs="Times New Roman"/>
                <w:spacing w:val="-2"/>
                <w:lang w:val="ru-RU"/>
              </w:rPr>
              <w:t>0,00</w:t>
            </w:r>
          </w:p>
        </w:tc>
      </w:tr>
      <w:tr w:rsidR="006C6AD0" w:rsidRPr="00C21239" w:rsidTr="00A17E65">
        <w:trPr>
          <w:trHeight w:val="518"/>
        </w:trPr>
        <w:tc>
          <w:tcPr>
            <w:tcW w:w="489"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S 6420</w:t>
            </w:r>
          </w:p>
        </w:tc>
        <w:tc>
          <w:tcPr>
            <w:tcW w:w="1559" w:type="dxa"/>
            <w:vMerge/>
            <w:tcBorders>
              <w:left w:val="single" w:sz="4" w:space="0" w:color="auto"/>
              <w:bottom w:val="single" w:sz="4" w:space="0" w:color="auto"/>
              <w:right w:val="single" w:sz="4" w:space="0" w:color="auto"/>
            </w:tcBorders>
          </w:tcPr>
          <w:p w:rsidR="006C6AD0" w:rsidRPr="00C21239" w:rsidRDefault="006C6AD0" w:rsidP="00640FCB">
            <w:pPr>
              <w:autoSpaceDE w:val="0"/>
              <w:autoSpaceDN w:val="0"/>
              <w:adjustRightInd w:val="0"/>
              <w:ind w:left="-108"/>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3349,69</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lang w:val="ru-RU"/>
              </w:rPr>
            </w:pPr>
            <w:r>
              <w:rPr>
                <w:rFonts w:ascii="Times New Roman" w:hAnsi="Times New Roman" w:cs="Times New Roman"/>
                <w:lang w:val="ru-RU"/>
              </w:rPr>
              <w:t>1685,92</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lang w:val="ru-RU"/>
              </w:rPr>
            </w:pPr>
            <w:r>
              <w:rPr>
                <w:rFonts w:ascii="Times New Roman" w:hAnsi="Times New Roman" w:cs="Times New Roman"/>
                <w:lang w:val="ru-RU"/>
              </w:rPr>
              <w:t>782,07</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lang w:val="ru-RU"/>
              </w:rPr>
            </w:pPr>
            <w:r>
              <w:rPr>
                <w:rFonts w:ascii="Times New Roman" w:hAnsi="Times New Roman" w:cs="Times New Roman"/>
                <w:spacing w:val="-2"/>
                <w:lang w:val="ru-RU"/>
              </w:rPr>
              <w:t>881,70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A17E65">
            <w:pPr>
              <w:jc w:val="center"/>
              <w:rPr>
                <w:rFonts w:ascii="Times New Roman" w:hAnsi="Times New Roman" w:cs="Times New Roman"/>
              </w:rPr>
            </w:pPr>
            <w:r w:rsidRPr="00C21239">
              <w:rPr>
                <w:rFonts w:ascii="Times New Roman" w:hAnsi="Times New Roman" w:cs="Times New Roman"/>
                <w:spacing w:val="-2"/>
              </w:rPr>
              <w:t>0,00</w:t>
            </w:r>
          </w:p>
        </w:tc>
      </w:tr>
      <w:tr w:rsidR="006C6AD0" w:rsidRPr="00C21239" w:rsidTr="00640FCB">
        <w:trPr>
          <w:trHeight w:val="518"/>
        </w:trPr>
        <w:tc>
          <w:tcPr>
            <w:tcW w:w="489"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G6420</w:t>
            </w:r>
          </w:p>
        </w:tc>
        <w:tc>
          <w:tcPr>
            <w:tcW w:w="1559"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изних</w:t>
            </w:r>
            <w:proofErr w:type="spellEnd"/>
            <w:r w:rsidRPr="00C21239">
              <w:rPr>
                <w:rFonts w:ascii="Times New Roman" w:hAnsi="Times New Roman" w:cs="Times New Roman"/>
              </w:rPr>
              <w:t>:</w:t>
            </w:r>
          </w:p>
          <w:p w:rsidR="006C6AD0" w:rsidRPr="00C21239" w:rsidRDefault="006C6AD0"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иныеисточники</w:t>
            </w:r>
            <w:proofErr w:type="spellEnd"/>
          </w:p>
        </w:tc>
        <w:tc>
          <w:tcPr>
            <w:tcW w:w="567"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1075,00</w:t>
            </w:r>
          </w:p>
        </w:tc>
        <w:tc>
          <w:tcPr>
            <w:tcW w:w="1134"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jc w:val="center"/>
              <w:rPr>
                <w:rFonts w:ascii="Times New Roman" w:hAnsi="Times New Roman" w:cs="Times New Roman"/>
                <w:lang w:val="ru-RU"/>
              </w:rPr>
            </w:pPr>
            <w:r w:rsidRPr="00C21239">
              <w:rPr>
                <w:rFonts w:ascii="Times New Roman" w:hAnsi="Times New Roman" w:cs="Times New Roman"/>
                <w:spacing w:val="-2"/>
                <w:lang w:val="ru-RU"/>
              </w:rPr>
              <w:t>890,00</w:t>
            </w:r>
          </w:p>
        </w:tc>
        <w:tc>
          <w:tcPr>
            <w:tcW w:w="1134"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jc w:val="center"/>
              <w:rPr>
                <w:rFonts w:ascii="Times New Roman" w:hAnsi="Times New Roman" w:cs="Times New Roman"/>
                <w:lang w:val="ru-RU"/>
              </w:rPr>
            </w:pPr>
            <w:r w:rsidRPr="00C21239">
              <w:rPr>
                <w:rFonts w:ascii="Times New Roman" w:hAnsi="Times New Roman" w:cs="Times New Roman"/>
                <w:spacing w:val="-2"/>
                <w:lang w:val="ru-RU"/>
              </w:rPr>
              <w:t>125,00</w:t>
            </w:r>
          </w:p>
        </w:tc>
        <w:tc>
          <w:tcPr>
            <w:tcW w:w="1134" w:type="dxa"/>
            <w:tcBorders>
              <w:top w:val="single" w:sz="4" w:space="0" w:color="auto"/>
              <w:left w:val="single" w:sz="4" w:space="0" w:color="auto"/>
              <w:bottom w:val="single" w:sz="4" w:space="0" w:color="auto"/>
              <w:right w:val="single" w:sz="4" w:space="0" w:color="auto"/>
            </w:tcBorders>
          </w:tcPr>
          <w:p w:rsidR="006C6AD0" w:rsidRPr="003B36C7" w:rsidRDefault="006C6AD0" w:rsidP="00640FCB">
            <w:pPr>
              <w:jc w:val="center"/>
              <w:rPr>
                <w:rFonts w:ascii="Times New Roman" w:hAnsi="Times New Roman" w:cs="Times New Roman"/>
                <w:lang w:val="ru-RU"/>
              </w:rPr>
            </w:pPr>
            <w:r>
              <w:rPr>
                <w:rFonts w:ascii="Times New Roman" w:hAnsi="Times New Roman" w:cs="Times New Roman"/>
                <w:spacing w:val="-2"/>
                <w:lang w:val="ru-RU"/>
              </w:rPr>
              <w:t>60,00</w:t>
            </w:r>
          </w:p>
        </w:tc>
        <w:tc>
          <w:tcPr>
            <w:tcW w:w="1134"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C6AD0" w:rsidRPr="006C6AD0"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C6AD0" w:rsidRPr="00C21239" w:rsidTr="00640FCB">
        <w:trPr>
          <w:trHeight w:val="518"/>
        </w:trPr>
        <w:tc>
          <w:tcPr>
            <w:tcW w:w="489" w:type="dxa"/>
            <w:vMerge w:val="restart"/>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4.3.3.</w:t>
            </w:r>
          </w:p>
        </w:tc>
        <w:tc>
          <w:tcPr>
            <w:tcW w:w="2126" w:type="dxa"/>
            <w:vMerge w:val="restart"/>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ТО  округа</w:t>
            </w:r>
          </w:p>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u w:val="single"/>
                <w:lang w:val="ru-RU"/>
              </w:rPr>
              <w:t xml:space="preserve">с. </w:t>
            </w:r>
            <w:proofErr w:type="spellStart"/>
            <w:r w:rsidRPr="00C21239">
              <w:rPr>
                <w:rFonts w:ascii="Times New Roman" w:hAnsi="Times New Roman" w:cs="Times New Roman"/>
                <w:u w:val="single"/>
                <w:lang w:val="ru-RU"/>
              </w:rPr>
              <w:t>Правокумское</w:t>
            </w:r>
            <w:proofErr w:type="spellEnd"/>
            <w:r w:rsidRPr="00C21239">
              <w:rPr>
                <w:rFonts w:ascii="Times New Roman" w:hAnsi="Times New Roman" w:cs="Times New Roman"/>
                <w:lang w:val="ru-RU"/>
              </w:rPr>
              <w:t>:</w:t>
            </w:r>
          </w:p>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1.Земельный участок под новое кладбище</w:t>
            </w:r>
          </w:p>
        </w:tc>
        <w:tc>
          <w:tcPr>
            <w:tcW w:w="567"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6C6AD0" w:rsidRPr="00C21239" w:rsidRDefault="006C6AD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том числе:</w:t>
            </w:r>
          </w:p>
        </w:tc>
        <w:tc>
          <w:tcPr>
            <w:tcW w:w="567"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6C6AD0" w:rsidRPr="00F375E9"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1540,09</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6C6AD0" w:rsidRDefault="006C6AD0" w:rsidP="00640FCB">
            <w:pPr>
              <w:jc w:val="center"/>
              <w:rPr>
                <w:rFonts w:ascii="Times New Roman" w:hAnsi="Times New Roman" w:cs="Times New Roman"/>
                <w:lang w:val="ru-RU"/>
              </w:rPr>
            </w:pPr>
            <w:r>
              <w:rPr>
                <w:rFonts w:ascii="Times New Roman" w:hAnsi="Times New Roman" w:cs="Times New Roman"/>
                <w:spacing w:val="-2"/>
                <w:lang w:val="ru-RU"/>
              </w:rPr>
              <w:t>1540,09</w:t>
            </w:r>
          </w:p>
        </w:tc>
        <w:tc>
          <w:tcPr>
            <w:tcW w:w="993"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C6AD0" w:rsidRPr="006C6AD0"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C6AD0" w:rsidRPr="00C21239" w:rsidTr="00640FCB">
        <w:trPr>
          <w:trHeight w:val="518"/>
        </w:trPr>
        <w:tc>
          <w:tcPr>
            <w:tcW w:w="489"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color w:val="7030A0"/>
              </w:rPr>
            </w:pPr>
          </w:p>
        </w:tc>
        <w:tc>
          <w:tcPr>
            <w:tcW w:w="2126"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S 6420</w:t>
            </w:r>
          </w:p>
        </w:tc>
        <w:tc>
          <w:tcPr>
            <w:tcW w:w="1559"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ТО </w:t>
            </w:r>
          </w:p>
          <w:p w:rsidR="006C6AD0" w:rsidRPr="00C21239" w:rsidRDefault="006C6AD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с. </w:t>
            </w:r>
            <w:proofErr w:type="spellStart"/>
            <w:r w:rsidRPr="00C21239">
              <w:rPr>
                <w:rFonts w:ascii="Times New Roman" w:hAnsi="Times New Roman" w:cs="Times New Roman"/>
                <w:lang w:val="ru-RU"/>
              </w:rPr>
              <w:t>Правокумское</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C6AD0" w:rsidRPr="00F375E9"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610,50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6C6AD0" w:rsidRDefault="006C6AD0" w:rsidP="00640FCB">
            <w:pPr>
              <w:jc w:val="center"/>
              <w:rPr>
                <w:rFonts w:ascii="Times New Roman" w:hAnsi="Times New Roman" w:cs="Times New Roman"/>
                <w:lang w:val="ru-RU"/>
              </w:rPr>
            </w:pPr>
            <w:r>
              <w:rPr>
                <w:rFonts w:ascii="Times New Roman" w:hAnsi="Times New Roman" w:cs="Times New Roman"/>
                <w:spacing w:val="-2"/>
                <w:lang w:val="ru-RU"/>
              </w:rPr>
              <w:t>610,50</w:t>
            </w:r>
          </w:p>
        </w:tc>
        <w:tc>
          <w:tcPr>
            <w:tcW w:w="993"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C6AD0" w:rsidRPr="006C6AD0"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0,00</w:t>
            </w:r>
          </w:p>
        </w:tc>
      </w:tr>
      <w:tr w:rsidR="006C6AD0" w:rsidRPr="00C21239" w:rsidTr="00640FCB">
        <w:trPr>
          <w:trHeight w:val="518"/>
        </w:trPr>
        <w:tc>
          <w:tcPr>
            <w:tcW w:w="489"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color w:val="7030A0"/>
                <w:lang w:val="ru-RU"/>
              </w:rPr>
            </w:pPr>
          </w:p>
        </w:tc>
        <w:tc>
          <w:tcPr>
            <w:tcW w:w="2126" w:type="dxa"/>
            <w:vMerge/>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6C6AD0" w:rsidRPr="00C21239" w:rsidRDefault="006C6AD0"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rPr>
              <w:t>G</w:t>
            </w:r>
            <w:r w:rsidRPr="00C21239">
              <w:rPr>
                <w:rFonts w:ascii="Times New Roman" w:hAnsi="Times New Roman" w:cs="Times New Roman"/>
                <w:lang w:val="ru-RU"/>
              </w:rPr>
              <w:t>6420</w:t>
            </w:r>
          </w:p>
        </w:tc>
        <w:tc>
          <w:tcPr>
            <w:tcW w:w="1559" w:type="dxa"/>
            <w:tcBorders>
              <w:top w:val="single" w:sz="4" w:space="0" w:color="auto"/>
              <w:left w:val="single" w:sz="4" w:space="0" w:color="auto"/>
              <w:bottom w:val="single" w:sz="4" w:space="0" w:color="auto"/>
              <w:right w:val="single" w:sz="4" w:space="0" w:color="auto"/>
            </w:tcBorders>
          </w:tcPr>
          <w:p w:rsidR="006C6AD0" w:rsidRPr="00C21239" w:rsidRDefault="006C6AD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из них:</w:t>
            </w:r>
          </w:p>
          <w:p w:rsidR="006C6AD0" w:rsidRPr="00C21239" w:rsidRDefault="006C6AD0"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иные источники</w:t>
            </w:r>
          </w:p>
        </w:tc>
        <w:tc>
          <w:tcPr>
            <w:tcW w:w="567"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spacing w:val="-2"/>
                <w:lang w:val="ru-RU"/>
              </w:rPr>
            </w:pPr>
            <w:r>
              <w:rPr>
                <w:rFonts w:ascii="Times New Roman" w:hAnsi="Times New Roman" w:cs="Times New Roman"/>
                <w:spacing w:val="-2"/>
                <w:lang w:val="ru-RU"/>
              </w:rPr>
              <w:t>140,50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lang w:val="ru-RU"/>
              </w:rPr>
              <w:t>0</w:t>
            </w:r>
            <w:r w:rsidRPr="00C21239">
              <w:rPr>
                <w:rFonts w:ascii="Times New Roman" w:hAnsi="Times New Roman" w:cs="Times New Roman"/>
                <w:spacing w:val="-2"/>
              </w:rPr>
              <w:t>,00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C6AD0" w:rsidRPr="006C6AD0" w:rsidRDefault="006C6AD0" w:rsidP="00640FCB">
            <w:pPr>
              <w:jc w:val="center"/>
              <w:rPr>
                <w:rFonts w:ascii="Times New Roman" w:hAnsi="Times New Roman" w:cs="Times New Roman"/>
                <w:lang w:val="ru-RU"/>
              </w:rPr>
            </w:pPr>
            <w:r>
              <w:rPr>
                <w:rFonts w:ascii="Times New Roman" w:hAnsi="Times New Roman" w:cs="Times New Roman"/>
                <w:spacing w:val="-2"/>
                <w:lang w:val="ru-RU"/>
              </w:rPr>
              <w:t>140,50</w:t>
            </w:r>
          </w:p>
        </w:tc>
        <w:tc>
          <w:tcPr>
            <w:tcW w:w="993" w:type="dxa"/>
            <w:tcBorders>
              <w:top w:val="single" w:sz="4" w:space="0" w:color="auto"/>
              <w:left w:val="single" w:sz="4" w:space="0" w:color="auto"/>
              <w:bottom w:val="single" w:sz="4" w:space="0" w:color="auto"/>
              <w:right w:val="single" w:sz="4" w:space="0" w:color="auto"/>
            </w:tcBorders>
            <w:vAlign w:val="center"/>
          </w:tcPr>
          <w:p w:rsidR="006C6AD0" w:rsidRPr="00C21239" w:rsidRDefault="006C6AD0"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6C6AD0" w:rsidRPr="00C21239" w:rsidRDefault="00773129" w:rsidP="00640FCB">
            <w:pPr>
              <w:jc w:val="center"/>
              <w:rPr>
                <w:rFonts w:ascii="Times New Roman" w:hAnsi="Times New Roman" w:cs="Times New Roman"/>
                <w:spacing w:val="-2"/>
              </w:rPr>
            </w:pPr>
            <w:r w:rsidRPr="00C21239">
              <w:rPr>
                <w:rFonts w:ascii="Times New Roman" w:hAnsi="Times New Roman" w:cs="Times New Roman"/>
                <w:spacing w:val="-2"/>
              </w:rPr>
              <w:t>0,00</w:t>
            </w:r>
          </w:p>
        </w:tc>
      </w:tr>
      <w:tr w:rsidR="00773129" w:rsidRPr="00C21239" w:rsidTr="00A17E65">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color w:val="7030A0"/>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929,59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A17E65">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A17E65">
            <w:pPr>
              <w:jc w:val="center"/>
              <w:rPr>
                <w:rFonts w:ascii="Times New Roman" w:hAnsi="Times New Roman" w:cs="Times New Roman"/>
              </w:rPr>
            </w:pPr>
            <w:r w:rsidRPr="00C21239">
              <w:rPr>
                <w:rFonts w:ascii="Times New Roman" w:hAnsi="Times New Roman" w:cs="Times New Roman"/>
                <w:spacing w:val="-2"/>
                <w:lang w:val="ru-RU"/>
              </w:rPr>
              <w:t>0</w:t>
            </w:r>
            <w:r w:rsidRPr="00C21239">
              <w:rPr>
                <w:rFonts w:ascii="Times New Roman" w:hAnsi="Times New Roman" w:cs="Times New Roman"/>
                <w:spacing w:val="-2"/>
              </w:rPr>
              <w:t>,00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A17E65">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929,59</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A17E65">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A17E65">
            <w:pPr>
              <w:jc w:val="center"/>
              <w:rPr>
                <w:rFonts w:ascii="Times New Roman" w:hAnsi="Times New Roman" w:cs="Times New Roman"/>
                <w:lang w:val="ru-RU"/>
              </w:rPr>
            </w:pPr>
            <w:r w:rsidRPr="00C21239">
              <w:rPr>
                <w:rFonts w:ascii="Times New Roman" w:hAnsi="Times New Roman" w:cs="Times New Roman"/>
                <w:spacing w:val="-2"/>
                <w:lang w:val="ru-RU"/>
              </w:rPr>
              <w:t>0,00</w:t>
            </w:r>
          </w:p>
        </w:tc>
      </w:tr>
      <w:tr w:rsidR="00773129" w:rsidRPr="00C21239" w:rsidTr="00640FCB">
        <w:trPr>
          <w:trHeight w:val="518"/>
        </w:trPr>
        <w:tc>
          <w:tcPr>
            <w:tcW w:w="489"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4.3.4.</w:t>
            </w:r>
          </w:p>
        </w:tc>
        <w:tc>
          <w:tcPr>
            <w:tcW w:w="2126"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ТО округа</w:t>
            </w:r>
          </w:p>
          <w:p w:rsidR="00773129" w:rsidRPr="00C21239" w:rsidRDefault="00773129" w:rsidP="00640FCB">
            <w:pPr>
              <w:suppressAutoHyphens/>
              <w:autoSpaceDE w:val="0"/>
              <w:autoSpaceDN w:val="0"/>
              <w:adjustRightInd w:val="0"/>
              <w:rPr>
                <w:rFonts w:ascii="Times New Roman" w:hAnsi="Times New Roman" w:cs="Times New Roman"/>
                <w:b/>
                <w:lang w:val="ru-RU"/>
              </w:rPr>
            </w:pPr>
            <w:r w:rsidRPr="00C21239">
              <w:rPr>
                <w:rFonts w:ascii="Times New Roman" w:hAnsi="Times New Roman" w:cs="Times New Roman"/>
                <w:b/>
                <w:lang w:val="ru-RU"/>
              </w:rPr>
              <w:t>2020</w:t>
            </w:r>
          </w:p>
          <w:p w:rsidR="00773129" w:rsidRPr="00C21239" w:rsidRDefault="00773129" w:rsidP="00640FCB">
            <w:pPr>
              <w:suppressAutoHyphens/>
              <w:autoSpaceDE w:val="0"/>
              <w:autoSpaceDN w:val="0"/>
              <w:adjustRightInd w:val="0"/>
              <w:rPr>
                <w:rFonts w:ascii="Times New Roman" w:hAnsi="Times New Roman" w:cs="Times New Roman"/>
                <w:u w:val="single"/>
                <w:lang w:val="ru-RU"/>
              </w:rPr>
            </w:pPr>
            <w:proofErr w:type="gramStart"/>
            <w:r w:rsidRPr="00C21239">
              <w:rPr>
                <w:rFonts w:ascii="Times New Roman" w:hAnsi="Times New Roman" w:cs="Times New Roman"/>
                <w:u w:val="single"/>
                <w:lang w:val="ru-RU"/>
              </w:rPr>
              <w:t>с</w:t>
            </w:r>
            <w:proofErr w:type="gramEnd"/>
            <w:r w:rsidRPr="00C21239">
              <w:rPr>
                <w:rFonts w:ascii="Times New Roman" w:hAnsi="Times New Roman" w:cs="Times New Roman"/>
                <w:u w:val="single"/>
                <w:lang w:val="ru-RU"/>
              </w:rPr>
              <w:t>. Горькая Балка:</w:t>
            </w:r>
          </w:p>
          <w:p w:rsidR="00773129" w:rsidRPr="00C21239" w:rsidRDefault="00773129" w:rsidP="00640FCB">
            <w:pPr>
              <w:rPr>
                <w:rFonts w:ascii="Times New Roman" w:hAnsi="Times New Roman" w:cs="Times New Roman"/>
                <w:lang w:val="ru-RU"/>
              </w:rPr>
            </w:pPr>
            <w:r w:rsidRPr="00C21239">
              <w:rPr>
                <w:rFonts w:ascii="Times New Roman" w:hAnsi="Times New Roman" w:cs="Times New Roman"/>
                <w:lang w:val="ru-RU"/>
              </w:rPr>
              <w:t>1.Благоустройство «Центральной  площади» (1 очередь)</w:t>
            </w:r>
          </w:p>
          <w:p w:rsidR="00773129" w:rsidRPr="00C21239" w:rsidRDefault="00773129" w:rsidP="00640FCB">
            <w:pPr>
              <w:rPr>
                <w:rFonts w:ascii="Times New Roman" w:hAnsi="Times New Roman" w:cs="Times New Roman"/>
                <w:b/>
                <w:lang w:val="ru-RU"/>
              </w:rPr>
            </w:pPr>
            <w:r w:rsidRPr="00C21239">
              <w:rPr>
                <w:rFonts w:ascii="Times New Roman" w:hAnsi="Times New Roman" w:cs="Times New Roman"/>
                <w:b/>
                <w:lang w:val="ru-RU"/>
              </w:rPr>
              <w:t>2021</w:t>
            </w:r>
          </w:p>
          <w:p w:rsidR="00773129" w:rsidRPr="00C21239" w:rsidRDefault="00773129" w:rsidP="00640FCB">
            <w:pPr>
              <w:rPr>
                <w:rFonts w:ascii="Times New Roman" w:hAnsi="Times New Roman" w:cs="Times New Roman"/>
                <w:lang w:val="ru-RU"/>
              </w:rPr>
            </w:pPr>
            <w:r w:rsidRPr="00C21239">
              <w:rPr>
                <w:rFonts w:ascii="Times New Roman" w:hAnsi="Times New Roman" w:cs="Times New Roman"/>
                <w:lang w:val="ru-RU"/>
              </w:rPr>
              <w:t>2.Благоустройство «Центральной  площади» (2 очередь)</w:t>
            </w:r>
          </w:p>
          <w:p w:rsidR="00773129" w:rsidRPr="00C21239" w:rsidRDefault="00773129" w:rsidP="00640FCB">
            <w:pPr>
              <w:rPr>
                <w:rFonts w:ascii="Times New Roman" w:hAnsi="Times New Roman" w:cs="Times New Roman"/>
                <w:b/>
                <w:lang w:val="ru-RU"/>
              </w:rPr>
            </w:pPr>
            <w:r w:rsidRPr="00C21239">
              <w:rPr>
                <w:rFonts w:ascii="Times New Roman" w:hAnsi="Times New Roman" w:cs="Times New Roman"/>
                <w:b/>
                <w:lang w:val="ru-RU"/>
              </w:rPr>
              <w:t>2022</w:t>
            </w:r>
          </w:p>
          <w:p w:rsidR="00773129" w:rsidRPr="00C21239" w:rsidRDefault="00773129" w:rsidP="00640FCB">
            <w:pPr>
              <w:rPr>
                <w:rFonts w:ascii="Times New Roman" w:hAnsi="Times New Roman" w:cs="Times New Roman"/>
                <w:b/>
                <w:lang w:val="ru-RU"/>
              </w:rPr>
            </w:pPr>
            <w:r w:rsidRPr="00C21239">
              <w:rPr>
                <w:rFonts w:ascii="Times New Roman" w:hAnsi="Times New Roman" w:cs="Times New Roman"/>
                <w:lang w:val="ru-RU"/>
              </w:rPr>
              <w:t>3.Благоустройство «Центральной  площади» (3очередь)</w:t>
            </w:r>
          </w:p>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00000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том числе:</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7816,85</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3175,32</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4641,53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spacing w:val="-2"/>
                <w:lang w:val="ru-RU"/>
              </w:rPr>
            </w:pP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rPr>
              <w:t>S</w:t>
            </w:r>
            <w:r w:rsidRPr="00C21239">
              <w:rPr>
                <w:rFonts w:ascii="Times New Roman" w:hAnsi="Times New Roman" w:cs="Times New Roman"/>
                <w:lang w:val="ru-RU"/>
              </w:rPr>
              <w:t xml:space="preserve"> 6420</w:t>
            </w:r>
          </w:p>
        </w:tc>
        <w:tc>
          <w:tcPr>
            <w:tcW w:w="1559" w:type="dxa"/>
            <w:vMerge w:val="restart"/>
            <w:tcBorders>
              <w:top w:val="single" w:sz="4" w:space="0" w:color="auto"/>
              <w:left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ТО </w:t>
            </w:r>
          </w:p>
          <w:p w:rsidR="00773129" w:rsidRPr="00C21239" w:rsidRDefault="00773129" w:rsidP="00640FCB">
            <w:pPr>
              <w:autoSpaceDE w:val="0"/>
              <w:autoSpaceDN w:val="0"/>
              <w:adjustRightInd w:val="0"/>
              <w:ind w:left="-108"/>
              <w:rPr>
                <w:rFonts w:ascii="Times New Roman" w:hAnsi="Times New Roman" w:cs="Times New Roman"/>
                <w:lang w:val="ru-RU"/>
              </w:rPr>
            </w:pPr>
            <w:proofErr w:type="gramStart"/>
            <w:r w:rsidRPr="00C21239">
              <w:rPr>
                <w:rFonts w:ascii="Times New Roman" w:hAnsi="Times New Roman" w:cs="Times New Roman"/>
                <w:lang w:val="ru-RU"/>
              </w:rPr>
              <w:t>с</w:t>
            </w:r>
            <w:proofErr w:type="gramEnd"/>
            <w:r w:rsidRPr="00C21239">
              <w:rPr>
                <w:rFonts w:ascii="Times New Roman" w:hAnsi="Times New Roman" w:cs="Times New Roman"/>
                <w:lang w:val="ru-RU"/>
              </w:rPr>
              <w:t>. Горькая</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Балка</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p>
          <w:p w:rsidR="00773129" w:rsidRPr="00C2123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4300,00</w:t>
            </w:r>
          </w:p>
          <w:p w:rsidR="00773129" w:rsidRPr="00C21239" w:rsidRDefault="00773129" w:rsidP="00640FCB">
            <w:pPr>
              <w:jc w:val="center"/>
              <w:rPr>
                <w:rFonts w:ascii="Times New Roman" w:hAnsi="Times New Roman" w:cs="Times New Roman"/>
                <w:spacing w:val="-2"/>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1658,47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2641,53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spacing w:val="-2"/>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spacing w:val="-2"/>
              </w:rPr>
            </w:pP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S 6420</w:t>
            </w:r>
          </w:p>
        </w:tc>
        <w:tc>
          <w:tcPr>
            <w:tcW w:w="1559" w:type="dxa"/>
            <w:vMerge/>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rPr>
            </w:pPr>
            <w:r>
              <w:rPr>
                <w:rFonts w:ascii="Times New Roman" w:hAnsi="Times New Roman" w:cs="Times New Roman"/>
                <w:spacing w:val="-2"/>
                <w:lang w:val="ru-RU"/>
              </w:rPr>
              <w:t>3516,85</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1516,85</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sidRPr="00C21239">
              <w:rPr>
                <w:rFonts w:ascii="Times New Roman" w:hAnsi="Times New Roman" w:cs="Times New Roman"/>
                <w:spacing w:val="-2"/>
                <w:lang w:val="ru-RU"/>
              </w:rPr>
              <w:t>2000,00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G6420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изних</w:t>
            </w:r>
            <w:proofErr w:type="spellEnd"/>
            <w:r w:rsidRPr="00C21239">
              <w:rPr>
                <w:rFonts w:ascii="Times New Roman" w:hAnsi="Times New Roman" w:cs="Times New Roman"/>
              </w:rPr>
              <w:t>:</w:t>
            </w:r>
          </w:p>
          <w:p w:rsidR="00773129" w:rsidRPr="00C21239" w:rsidRDefault="00773129"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иныеисточники</w:t>
            </w:r>
            <w:proofErr w:type="spellEnd"/>
          </w:p>
        </w:tc>
        <w:tc>
          <w:tcPr>
            <w:tcW w:w="567"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890,00</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445,00</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spacing w:val="-2"/>
                <w:lang w:val="ru-RU"/>
              </w:rPr>
            </w:pPr>
            <w:r w:rsidRPr="00C21239">
              <w:rPr>
                <w:rFonts w:ascii="Times New Roman" w:hAnsi="Times New Roman" w:cs="Times New Roman"/>
                <w:spacing w:val="-2"/>
                <w:lang w:val="ru-RU"/>
              </w:rPr>
              <w:t>445,00</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p>
        </w:tc>
      </w:tr>
      <w:tr w:rsidR="00773129" w:rsidRPr="00C21239" w:rsidTr="00640FCB">
        <w:trPr>
          <w:trHeight w:val="518"/>
        </w:trPr>
        <w:tc>
          <w:tcPr>
            <w:tcW w:w="489"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4.3.5.</w:t>
            </w:r>
          </w:p>
        </w:tc>
        <w:tc>
          <w:tcPr>
            <w:tcW w:w="2126"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ТО округа</w:t>
            </w:r>
          </w:p>
          <w:p w:rsidR="00773129" w:rsidRPr="00C21239" w:rsidRDefault="00773129" w:rsidP="00640FCB">
            <w:pPr>
              <w:suppressAutoHyphens/>
              <w:autoSpaceDE w:val="0"/>
              <w:autoSpaceDN w:val="0"/>
              <w:adjustRightInd w:val="0"/>
              <w:rPr>
                <w:rFonts w:ascii="Times New Roman" w:hAnsi="Times New Roman" w:cs="Times New Roman"/>
                <w:u w:val="single"/>
                <w:lang w:val="ru-RU"/>
              </w:rPr>
            </w:pPr>
            <w:r w:rsidRPr="00C21239">
              <w:rPr>
                <w:rFonts w:ascii="Times New Roman" w:hAnsi="Times New Roman" w:cs="Times New Roman"/>
                <w:u w:val="single"/>
                <w:lang w:val="ru-RU"/>
              </w:rPr>
              <w:t>х. Восточный:</w:t>
            </w:r>
          </w:p>
          <w:p w:rsidR="00773129" w:rsidRPr="00C21239" w:rsidRDefault="00773129" w:rsidP="00640FCB">
            <w:pPr>
              <w:numPr>
                <w:ilvl w:val="0"/>
                <w:numId w:val="28"/>
              </w:numPr>
              <w:suppressAutoHyphens/>
              <w:autoSpaceDE w:val="0"/>
              <w:autoSpaceDN w:val="0"/>
              <w:adjustRightInd w:val="0"/>
              <w:ind w:hanging="789"/>
              <w:contextualSpacing/>
              <w:rPr>
                <w:rFonts w:ascii="Times New Roman" w:hAnsi="Times New Roman" w:cs="Times New Roman"/>
                <w:lang w:val="ru-RU"/>
              </w:rPr>
            </w:pPr>
          </w:p>
          <w:p w:rsidR="00773129" w:rsidRPr="00C21239" w:rsidRDefault="00773129" w:rsidP="00640FCB">
            <w:pPr>
              <w:suppressAutoHyphens/>
              <w:autoSpaceDE w:val="0"/>
              <w:autoSpaceDN w:val="0"/>
              <w:adjustRightInd w:val="0"/>
              <w:ind w:left="3"/>
              <w:contextualSpacing/>
              <w:rPr>
                <w:rFonts w:ascii="Times New Roman" w:hAnsi="Times New Roman" w:cs="Times New Roman"/>
                <w:lang w:val="ru-RU"/>
              </w:rPr>
            </w:pPr>
            <w:r w:rsidRPr="00C21239">
              <w:rPr>
                <w:rFonts w:ascii="Times New Roman" w:hAnsi="Times New Roman" w:cs="Times New Roman"/>
                <w:lang w:val="ru-RU"/>
              </w:rPr>
              <w:t xml:space="preserve">1.Благоустройство территории, прилегающей к храму в </w:t>
            </w:r>
            <w:proofErr w:type="gramStart"/>
            <w:r w:rsidRPr="00C21239">
              <w:rPr>
                <w:rFonts w:ascii="Times New Roman" w:hAnsi="Times New Roman" w:cs="Times New Roman"/>
                <w:lang w:val="ru-RU"/>
              </w:rPr>
              <w:t>х</w:t>
            </w:r>
            <w:proofErr w:type="gramEnd"/>
            <w:r w:rsidRPr="00C21239">
              <w:rPr>
                <w:rFonts w:ascii="Times New Roman" w:hAnsi="Times New Roman" w:cs="Times New Roman"/>
                <w:lang w:val="ru-RU"/>
              </w:rPr>
              <w:t>. Восточный</w:t>
            </w: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00000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том числе:</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sidRPr="00C21239">
              <w:rPr>
                <w:rFonts w:ascii="Times New Roman" w:hAnsi="Times New Roman" w:cs="Times New Roman"/>
                <w:spacing w:val="-2"/>
                <w:lang w:val="ru-RU"/>
              </w:rPr>
              <w:t>1998,12</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1998,12</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1559" w:type="dxa"/>
            <w:vMerge w:val="restart"/>
            <w:tcBorders>
              <w:top w:val="single" w:sz="4" w:space="0" w:color="auto"/>
              <w:left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ТО </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х. Восточный</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sidRPr="00C21239">
              <w:rPr>
                <w:rFonts w:ascii="Times New Roman" w:hAnsi="Times New Roman" w:cs="Times New Roman"/>
                <w:spacing w:val="-2"/>
                <w:lang w:val="ru-RU"/>
              </w:rPr>
              <w:t>748,24</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748,24</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1559" w:type="dxa"/>
            <w:vMerge/>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sidRPr="00C21239">
              <w:rPr>
                <w:rFonts w:ascii="Times New Roman" w:hAnsi="Times New Roman" w:cs="Times New Roman"/>
                <w:spacing w:val="-2"/>
                <w:lang w:val="ru-RU"/>
              </w:rPr>
              <w:t>1249,88</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1249,88</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изних</w:t>
            </w:r>
            <w:proofErr w:type="spellEnd"/>
            <w:r w:rsidRPr="00C21239">
              <w:rPr>
                <w:rFonts w:ascii="Times New Roman" w:hAnsi="Times New Roman" w:cs="Times New Roman"/>
              </w:rPr>
              <w:t>:</w:t>
            </w:r>
          </w:p>
          <w:p w:rsidR="00773129" w:rsidRPr="00C21239" w:rsidRDefault="00773129" w:rsidP="00640FCB">
            <w:pPr>
              <w:autoSpaceDE w:val="0"/>
              <w:autoSpaceDN w:val="0"/>
              <w:adjustRightInd w:val="0"/>
              <w:ind w:left="-108"/>
              <w:rPr>
                <w:rFonts w:ascii="Times New Roman" w:hAnsi="Times New Roman" w:cs="Times New Roman"/>
                <w:lang w:val="ru-RU"/>
              </w:rPr>
            </w:pPr>
            <w:proofErr w:type="spellStart"/>
            <w:r w:rsidRPr="00C21239">
              <w:rPr>
                <w:rFonts w:ascii="Times New Roman" w:hAnsi="Times New Roman" w:cs="Times New Roman"/>
              </w:rPr>
              <w:t>иныеисточники</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sidRPr="00C21239">
              <w:rPr>
                <w:rFonts w:ascii="Times New Roman" w:hAnsi="Times New Roman" w:cs="Times New Roman"/>
                <w:spacing w:val="-2"/>
                <w:lang w:val="ru-RU"/>
              </w:rPr>
              <w:t>271,10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spacing w:val="-2"/>
                <w:lang w:val="ru-RU"/>
              </w:rPr>
              <w:t>271,10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p>
        </w:tc>
      </w:tr>
      <w:tr w:rsidR="00773129" w:rsidRPr="00A27C88" w:rsidTr="00640FCB">
        <w:trPr>
          <w:trHeight w:val="518"/>
        </w:trPr>
        <w:tc>
          <w:tcPr>
            <w:tcW w:w="489"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 xml:space="preserve"> 4.3.6</w:t>
            </w:r>
          </w:p>
        </w:tc>
        <w:tc>
          <w:tcPr>
            <w:tcW w:w="2126"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ТО округа</w:t>
            </w:r>
          </w:p>
          <w:p w:rsidR="00773129" w:rsidRPr="00C21239" w:rsidRDefault="00773129" w:rsidP="00640FCB">
            <w:pPr>
              <w:suppressAutoHyphens/>
              <w:autoSpaceDE w:val="0"/>
              <w:autoSpaceDN w:val="0"/>
              <w:adjustRightInd w:val="0"/>
              <w:rPr>
                <w:rFonts w:ascii="Times New Roman" w:hAnsi="Times New Roman" w:cs="Times New Roman"/>
                <w:u w:val="single"/>
                <w:lang w:val="ru-RU"/>
              </w:rPr>
            </w:pPr>
            <w:r w:rsidRPr="00C21239">
              <w:rPr>
                <w:rFonts w:ascii="Times New Roman" w:hAnsi="Times New Roman" w:cs="Times New Roman"/>
                <w:u w:val="single"/>
                <w:lang w:val="ru-RU"/>
              </w:rPr>
              <w:t>с. Солдато-Александровское:</w:t>
            </w:r>
          </w:p>
          <w:p w:rsidR="00773129" w:rsidRPr="00C21239" w:rsidRDefault="00773129" w:rsidP="00640FCB">
            <w:pPr>
              <w:suppressAutoHyphens/>
              <w:autoSpaceDE w:val="0"/>
              <w:autoSpaceDN w:val="0"/>
              <w:adjustRightInd w:val="0"/>
              <w:rPr>
                <w:rFonts w:ascii="Times New Roman" w:hAnsi="Times New Roman" w:cs="Times New Roman"/>
                <w:b/>
                <w:lang w:val="ru-RU"/>
              </w:rPr>
            </w:pPr>
            <w:r w:rsidRPr="00C21239">
              <w:rPr>
                <w:rFonts w:ascii="Times New Roman" w:hAnsi="Times New Roman" w:cs="Times New Roman"/>
                <w:b/>
                <w:lang w:val="ru-RU"/>
              </w:rPr>
              <w:t>2021</w:t>
            </w:r>
          </w:p>
          <w:p w:rsidR="00773129" w:rsidRPr="00C21239" w:rsidRDefault="00773129" w:rsidP="00640FCB">
            <w:pPr>
              <w:ind w:left="3"/>
              <w:contextualSpacing/>
              <w:rPr>
                <w:rFonts w:ascii="Times New Roman" w:hAnsi="Times New Roman"/>
                <w:lang w:val="ru-RU"/>
              </w:rPr>
            </w:pPr>
            <w:r w:rsidRPr="00C21239">
              <w:rPr>
                <w:rFonts w:ascii="Times New Roman" w:hAnsi="Times New Roman"/>
                <w:lang w:val="ru-RU"/>
              </w:rPr>
              <w:t xml:space="preserve">1.Благоустройство прилегающей общественной территории к </w:t>
            </w:r>
            <w:proofErr w:type="spellStart"/>
            <w:r w:rsidRPr="00C21239">
              <w:rPr>
                <w:rFonts w:ascii="Times New Roman" w:hAnsi="Times New Roman"/>
                <w:lang w:val="ru-RU"/>
              </w:rPr>
              <w:t>ФОКу</w:t>
            </w:r>
            <w:proofErr w:type="spellEnd"/>
          </w:p>
          <w:p w:rsidR="00773129" w:rsidRPr="00C21239" w:rsidRDefault="00773129" w:rsidP="00640FCB">
            <w:pPr>
              <w:ind w:left="3"/>
              <w:contextualSpacing/>
              <w:rPr>
                <w:rFonts w:ascii="Times New Roman" w:hAnsi="Times New Roman"/>
                <w:lang w:val="ru-RU"/>
              </w:rPr>
            </w:pPr>
            <w:r w:rsidRPr="00C21239">
              <w:rPr>
                <w:rFonts w:ascii="Times New Roman" w:hAnsi="Times New Roman"/>
                <w:lang w:val="ru-RU"/>
              </w:rPr>
              <w:t>с. Солдато-Александровское</w:t>
            </w:r>
          </w:p>
          <w:p w:rsidR="00773129" w:rsidRDefault="00773129" w:rsidP="00640FCB">
            <w:pPr>
              <w:suppressAutoHyphens/>
              <w:autoSpaceDE w:val="0"/>
              <w:autoSpaceDN w:val="0"/>
              <w:adjustRightInd w:val="0"/>
              <w:rPr>
                <w:rFonts w:ascii="Times New Roman" w:hAnsi="Times New Roman" w:cs="Times New Roman"/>
                <w:b/>
                <w:lang w:val="ru-RU"/>
              </w:rPr>
            </w:pPr>
            <w:r w:rsidRPr="00C365C7">
              <w:rPr>
                <w:rFonts w:ascii="Times New Roman" w:hAnsi="Times New Roman" w:cs="Times New Roman"/>
                <w:b/>
                <w:lang w:val="ru-RU"/>
              </w:rPr>
              <w:t>2023</w:t>
            </w:r>
          </w:p>
          <w:p w:rsidR="00773129" w:rsidRDefault="00773129" w:rsidP="00640FCB">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lastRenderedPageBreak/>
              <w:t xml:space="preserve">2. </w:t>
            </w:r>
            <w:proofErr w:type="spellStart"/>
            <w:r>
              <w:rPr>
                <w:rFonts w:ascii="Times New Roman" w:hAnsi="Times New Roman" w:cs="Times New Roman"/>
                <w:lang w:val="ru-RU"/>
              </w:rPr>
              <w:t>Бла</w:t>
            </w:r>
            <w:r w:rsidRPr="00C365C7">
              <w:rPr>
                <w:rFonts w:ascii="Times New Roman" w:hAnsi="Times New Roman" w:cs="Times New Roman"/>
                <w:lang w:val="ru-RU"/>
              </w:rPr>
              <w:t>горустройство</w:t>
            </w:r>
            <w:r>
              <w:rPr>
                <w:rFonts w:ascii="Times New Roman" w:hAnsi="Times New Roman" w:cs="Times New Roman"/>
                <w:lang w:val="ru-RU"/>
              </w:rPr>
              <w:t>прилегающей</w:t>
            </w:r>
            <w:proofErr w:type="spellEnd"/>
            <w:r>
              <w:rPr>
                <w:rFonts w:ascii="Times New Roman" w:hAnsi="Times New Roman" w:cs="Times New Roman"/>
                <w:lang w:val="ru-RU"/>
              </w:rPr>
              <w:t xml:space="preserve"> общественной территории к </w:t>
            </w:r>
            <w:proofErr w:type="spellStart"/>
            <w:r>
              <w:rPr>
                <w:rFonts w:ascii="Times New Roman" w:hAnsi="Times New Roman" w:cs="Times New Roman"/>
                <w:lang w:val="ru-RU"/>
              </w:rPr>
              <w:t>ФОКу</w:t>
            </w:r>
            <w:proofErr w:type="spellEnd"/>
            <w:r>
              <w:rPr>
                <w:rFonts w:ascii="Times New Roman" w:hAnsi="Times New Roman" w:cs="Times New Roman"/>
                <w:lang w:val="ru-RU"/>
              </w:rPr>
              <w:t xml:space="preserve"> (2 этап) села Солдато-Александровское</w:t>
            </w:r>
          </w:p>
          <w:p w:rsidR="00773129" w:rsidRDefault="00773129" w:rsidP="00640FCB">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t>3. Благоустройство детской игровой площадки к ДК                п. Михайловка</w:t>
            </w:r>
          </w:p>
          <w:p w:rsidR="00773129" w:rsidRPr="00C365C7" w:rsidRDefault="00773129" w:rsidP="00640FCB">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t xml:space="preserve">3. Обустройство пешеходных дорожек по улицам: </w:t>
            </w:r>
            <w:proofErr w:type="gramStart"/>
            <w:r>
              <w:rPr>
                <w:rFonts w:ascii="Times New Roman" w:hAnsi="Times New Roman" w:cs="Times New Roman"/>
                <w:lang w:val="ru-RU"/>
              </w:rPr>
              <w:t>Советская</w:t>
            </w:r>
            <w:proofErr w:type="gramEnd"/>
            <w:r>
              <w:rPr>
                <w:rFonts w:ascii="Times New Roman" w:hAnsi="Times New Roman" w:cs="Times New Roman"/>
                <w:lang w:val="ru-RU"/>
              </w:rPr>
              <w:t>, Молодежная                        х. Андреевского</w:t>
            </w: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lastRenderedPageBreak/>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03</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00000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 том числе:</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13492,23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2360,69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A27C88" w:rsidRDefault="00773129" w:rsidP="00640FCB">
            <w:pPr>
              <w:jc w:val="center"/>
              <w:rPr>
                <w:rFonts w:ascii="Times New Roman" w:hAnsi="Times New Roman" w:cs="Times New Roman"/>
                <w:spacing w:val="-2"/>
                <w:lang w:val="ru-RU"/>
              </w:rPr>
            </w:pPr>
            <w:r w:rsidRPr="00A27C88">
              <w:rPr>
                <w:rFonts w:ascii="Times New Roman" w:hAnsi="Times New Roman" w:cs="Times New Roman"/>
                <w:spacing w:val="-2"/>
                <w:lang w:val="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A27C88" w:rsidRDefault="00773129" w:rsidP="00640FCB">
            <w:pPr>
              <w:jc w:val="center"/>
              <w:rPr>
                <w:rFonts w:ascii="Times New Roman" w:hAnsi="Times New Roman" w:cs="Times New Roman"/>
                <w:lang w:val="ru-RU"/>
              </w:rPr>
            </w:pPr>
            <w:r>
              <w:rPr>
                <w:rFonts w:ascii="Times New Roman" w:hAnsi="Times New Roman" w:cs="Times New Roman"/>
                <w:lang w:val="ru-RU"/>
              </w:rPr>
              <w:t>6132,32</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A27C88" w:rsidRDefault="00773129" w:rsidP="00640FCB">
            <w:pPr>
              <w:jc w:val="center"/>
              <w:rPr>
                <w:rFonts w:ascii="Times New Roman" w:hAnsi="Times New Roman" w:cs="Times New Roman"/>
                <w:lang w:val="ru-RU"/>
              </w:rPr>
            </w:pPr>
            <w:r>
              <w:rPr>
                <w:rFonts w:ascii="Times New Roman" w:hAnsi="Times New Roman" w:cs="Times New Roman"/>
                <w:lang w:val="ru-RU"/>
              </w:rPr>
              <w:t>4999,22</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A27C88" w:rsidRDefault="00773129" w:rsidP="00640FCB">
            <w:pPr>
              <w:jc w:val="center"/>
              <w:rPr>
                <w:rFonts w:ascii="Times New Roman" w:hAnsi="Times New Roman" w:cs="Times New Roman"/>
                <w:lang w:val="ru-RU"/>
              </w:rPr>
            </w:pPr>
            <w:r w:rsidRPr="00A27C88">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773129" w:rsidRPr="00A27C88" w:rsidRDefault="00773129" w:rsidP="00640FCB">
            <w:pPr>
              <w:jc w:val="center"/>
              <w:rPr>
                <w:rFonts w:ascii="Times New Roman" w:hAnsi="Times New Roman" w:cs="Times New Roman"/>
                <w:lang w:val="ru-RU"/>
              </w:rPr>
            </w:pP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1559" w:type="dxa"/>
            <w:vMerge w:val="restart"/>
            <w:tcBorders>
              <w:top w:val="single" w:sz="4" w:space="0" w:color="auto"/>
              <w:left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ТО </w:t>
            </w:r>
          </w:p>
          <w:p w:rsidR="00773129" w:rsidRPr="00C21239" w:rsidRDefault="00773129" w:rsidP="00640FCB">
            <w:pPr>
              <w:ind w:left="-108"/>
              <w:contextualSpacing/>
              <w:rPr>
                <w:rFonts w:ascii="Times New Roman" w:hAnsi="Times New Roman"/>
                <w:lang w:val="ru-RU"/>
              </w:rPr>
            </w:pPr>
            <w:r w:rsidRPr="00C21239">
              <w:rPr>
                <w:rFonts w:ascii="Times New Roman" w:hAnsi="Times New Roman"/>
                <w:lang w:val="ru-RU"/>
              </w:rPr>
              <w:t>с. Солдато-Александровское</w:t>
            </w:r>
          </w:p>
          <w:p w:rsidR="00773129" w:rsidRPr="00C21239" w:rsidRDefault="00773129" w:rsidP="00640FCB">
            <w:pPr>
              <w:autoSpaceDE w:val="0"/>
              <w:autoSpaceDN w:val="0"/>
              <w:adjustRightInd w:val="0"/>
              <w:ind w:left="-108"/>
              <w:rPr>
                <w:rFonts w:ascii="Times New Roman" w:hAnsi="Times New Roman" w:cs="Times New Roman"/>
                <w:lang w:val="ru-RU"/>
              </w:rPr>
            </w:pP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5866,56</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903,63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3B36C7" w:rsidRDefault="00773129" w:rsidP="00640FCB">
            <w:pPr>
              <w:jc w:val="center"/>
              <w:rPr>
                <w:rFonts w:ascii="Times New Roman" w:hAnsi="Times New Roman" w:cs="Times New Roman"/>
                <w:lang w:val="ru-RU"/>
              </w:rPr>
            </w:pPr>
            <w:r>
              <w:rPr>
                <w:rFonts w:ascii="Times New Roman" w:hAnsi="Times New Roman" w:cs="Times New Roman"/>
                <w:lang w:val="ru-RU"/>
              </w:rPr>
              <w:t>2830,93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773129" w:rsidRDefault="00773129" w:rsidP="00640FCB">
            <w:pPr>
              <w:jc w:val="center"/>
              <w:rPr>
                <w:rFonts w:ascii="Times New Roman" w:hAnsi="Times New Roman" w:cs="Times New Roman"/>
                <w:lang w:val="ru-RU"/>
              </w:rPr>
            </w:pPr>
            <w:r>
              <w:rPr>
                <w:rFonts w:ascii="Times New Roman" w:hAnsi="Times New Roman" w:cs="Times New Roman"/>
                <w:lang w:val="ru-RU"/>
              </w:rPr>
              <w:t>2132,00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1559" w:type="dxa"/>
            <w:vMerge/>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p>
        </w:tc>
        <w:tc>
          <w:tcPr>
            <w:tcW w:w="567"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7625,67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1457,06</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3B36C7" w:rsidRDefault="00773129" w:rsidP="00640FCB">
            <w:pPr>
              <w:jc w:val="center"/>
              <w:rPr>
                <w:rFonts w:ascii="Times New Roman" w:hAnsi="Times New Roman" w:cs="Times New Roman"/>
                <w:lang w:val="ru-RU"/>
              </w:rPr>
            </w:pPr>
            <w:r>
              <w:rPr>
                <w:rFonts w:ascii="Times New Roman" w:hAnsi="Times New Roman" w:cs="Times New Roman"/>
                <w:lang w:val="ru-RU"/>
              </w:rPr>
              <w:t>3301,39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773129" w:rsidRDefault="00773129" w:rsidP="00640FCB">
            <w:pPr>
              <w:jc w:val="center"/>
              <w:rPr>
                <w:rFonts w:ascii="Times New Roman" w:hAnsi="Times New Roman" w:cs="Times New Roman"/>
                <w:lang w:val="ru-RU"/>
              </w:rPr>
            </w:pPr>
            <w:r>
              <w:rPr>
                <w:rFonts w:ascii="Times New Roman" w:hAnsi="Times New Roman" w:cs="Times New Roman"/>
                <w:lang w:val="ru-RU"/>
              </w:rPr>
              <w:t>2867,22</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Pr="004E40D4" w:rsidRDefault="00773129"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773129" w:rsidRDefault="00773129" w:rsidP="00640FCB">
            <w:pPr>
              <w:jc w:val="center"/>
              <w:rPr>
                <w:rFonts w:ascii="Times New Roman" w:hAnsi="Times New Roman" w:cs="Times New Roman"/>
                <w:lang w:val="ru-RU"/>
              </w:rPr>
            </w:pP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rPr>
            </w:pPr>
            <w:proofErr w:type="spellStart"/>
            <w:r w:rsidRPr="00C21239">
              <w:rPr>
                <w:rFonts w:ascii="Times New Roman" w:hAnsi="Times New Roman" w:cs="Times New Roman"/>
              </w:rPr>
              <w:t>изних</w:t>
            </w:r>
            <w:proofErr w:type="spellEnd"/>
            <w:r w:rsidRPr="00C21239">
              <w:rPr>
                <w:rFonts w:ascii="Times New Roman" w:hAnsi="Times New Roman" w:cs="Times New Roman"/>
              </w:rPr>
              <w:t>:</w:t>
            </w:r>
          </w:p>
          <w:p w:rsidR="00773129" w:rsidRPr="00C21239" w:rsidRDefault="00773129" w:rsidP="00640FCB">
            <w:pPr>
              <w:autoSpaceDE w:val="0"/>
              <w:autoSpaceDN w:val="0"/>
              <w:adjustRightInd w:val="0"/>
              <w:ind w:left="-108"/>
              <w:rPr>
                <w:rFonts w:ascii="Times New Roman" w:hAnsi="Times New Roman" w:cs="Times New Roman"/>
                <w:lang w:val="ru-RU"/>
              </w:rPr>
            </w:pPr>
            <w:proofErr w:type="spellStart"/>
            <w:r w:rsidRPr="00C21239">
              <w:rPr>
                <w:rFonts w:ascii="Times New Roman" w:hAnsi="Times New Roman" w:cs="Times New Roman"/>
              </w:rPr>
              <w:t>иныеисточники</w:t>
            </w:r>
            <w:proofErr w:type="spellEnd"/>
          </w:p>
        </w:tc>
        <w:tc>
          <w:tcPr>
            <w:tcW w:w="567"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1763,63</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343,30</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top w:val="single" w:sz="4" w:space="0" w:color="auto"/>
              <w:left w:val="single" w:sz="4" w:space="0" w:color="auto"/>
              <w:bottom w:val="single" w:sz="4" w:space="0" w:color="auto"/>
              <w:right w:val="single" w:sz="4" w:space="0" w:color="auto"/>
            </w:tcBorders>
          </w:tcPr>
          <w:p w:rsidR="00773129" w:rsidRPr="003B36C7" w:rsidRDefault="00773129" w:rsidP="00640FCB">
            <w:pPr>
              <w:jc w:val="center"/>
              <w:rPr>
                <w:rFonts w:ascii="Times New Roman" w:hAnsi="Times New Roman" w:cs="Times New Roman"/>
                <w:lang w:val="ru-RU"/>
              </w:rPr>
            </w:pPr>
            <w:r>
              <w:rPr>
                <w:rFonts w:ascii="Times New Roman" w:hAnsi="Times New Roman" w:cs="Times New Roman"/>
                <w:lang w:val="ru-RU"/>
              </w:rPr>
              <w:t>789,33</w:t>
            </w:r>
          </w:p>
        </w:tc>
        <w:tc>
          <w:tcPr>
            <w:tcW w:w="1134" w:type="dxa"/>
            <w:tcBorders>
              <w:top w:val="single" w:sz="4" w:space="0" w:color="auto"/>
              <w:left w:val="single" w:sz="4" w:space="0" w:color="auto"/>
              <w:bottom w:val="single" w:sz="4" w:space="0" w:color="auto"/>
              <w:right w:val="single" w:sz="4" w:space="0" w:color="auto"/>
            </w:tcBorders>
          </w:tcPr>
          <w:p w:rsidR="00773129" w:rsidRPr="00773129" w:rsidRDefault="00773129" w:rsidP="00640FCB">
            <w:pPr>
              <w:jc w:val="center"/>
              <w:rPr>
                <w:rFonts w:ascii="Times New Roman" w:hAnsi="Times New Roman" w:cs="Times New Roman"/>
                <w:lang w:val="ru-RU"/>
              </w:rPr>
            </w:pPr>
            <w:r>
              <w:rPr>
                <w:rFonts w:ascii="Times New Roman" w:hAnsi="Times New Roman" w:cs="Times New Roman"/>
                <w:lang w:val="ru-RU"/>
              </w:rPr>
              <w:t>631,00</w:t>
            </w:r>
          </w:p>
        </w:tc>
        <w:tc>
          <w:tcPr>
            <w:tcW w:w="993" w:type="dxa"/>
            <w:tcBorders>
              <w:top w:val="single" w:sz="4" w:space="0" w:color="auto"/>
              <w:left w:val="single" w:sz="4" w:space="0" w:color="auto"/>
              <w:bottom w:val="single" w:sz="4" w:space="0" w:color="auto"/>
              <w:right w:val="single" w:sz="4" w:space="0" w:color="auto"/>
            </w:tcBorders>
          </w:tcPr>
          <w:p w:rsidR="00773129" w:rsidRPr="00DE04D2" w:rsidRDefault="00773129"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773129" w:rsidRDefault="00773129" w:rsidP="00640FCB">
            <w:pPr>
              <w:jc w:val="center"/>
              <w:rPr>
                <w:rFonts w:ascii="Times New Roman" w:hAnsi="Times New Roman" w:cs="Times New Roman"/>
                <w:lang w:val="ru-RU"/>
              </w:rPr>
            </w:pPr>
          </w:p>
        </w:tc>
      </w:tr>
      <w:tr w:rsidR="00773129" w:rsidRPr="00C21239" w:rsidTr="00640FCB">
        <w:trPr>
          <w:trHeight w:val="518"/>
        </w:trPr>
        <w:tc>
          <w:tcPr>
            <w:tcW w:w="489"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lastRenderedPageBreak/>
              <w:t xml:space="preserve">4.4. </w:t>
            </w:r>
          </w:p>
        </w:tc>
        <w:tc>
          <w:tcPr>
            <w:tcW w:w="2126"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Основное мероприятие.</w:t>
            </w:r>
          </w:p>
          <w:p w:rsidR="00773129" w:rsidRPr="00C21239" w:rsidRDefault="00773129" w:rsidP="00640FCB">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t>Прочее благоустройство</w:t>
            </w: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04</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в том числе: </w:t>
            </w:r>
          </w:p>
        </w:tc>
        <w:tc>
          <w:tcPr>
            <w:tcW w:w="567"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147430,11</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33474,09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26917,97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25974,97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17806,89</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773129" w:rsidP="00640FCB">
            <w:pPr>
              <w:jc w:val="center"/>
              <w:rPr>
                <w:rFonts w:ascii="Times New Roman" w:hAnsi="Times New Roman" w:cs="Times New Roman"/>
                <w:lang w:val="ru-RU"/>
              </w:rPr>
            </w:pPr>
            <w:r>
              <w:rPr>
                <w:rFonts w:ascii="Times New Roman" w:hAnsi="Times New Roman" w:cs="Times New Roman"/>
                <w:lang w:val="ru-RU"/>
              </w:rPr>
              <w:t>21465,16</w:t>
            </w:r>
          </w:p>
        </w:tc>
        <w:tc>
          <w:tcPr>
            <w:tcW w:w="993" w:type="dxa"/>
            <w:tcBorders>
              <w:top w:val="single" w:sz="4" w:space="0" w:color="auto"/>
              <w:left w:val="single" w:sz="4" w:space="0" w:color="auto"/>
              <w:bottom w:val="single" w:sz="4" w:space="0" w:color="auto"/>
              <w:right w:val="single" w:sz="4" w:space="0" w:color="auto"/>
            </w:tcBorders>
          </w:tcPr>
          <w:p w:rsidR="00773129" w:rsidRDefault="00773129" w:rsidP="00640FCB">
            <w:pPr>
              <w:jc w:val="center"/>
              <w:rPr>
                <w:rFonts w:ascii="Times New Roman" w:hAnsi="Times New Roman" w:cs="Times New Roman"/>
                <w:lang w:val="ru-RU"/>
              </w:rPr>
            </w:pPr>
            <w:r>
              <w:rPr>
                <w:rFonts w:ascii="Times New Roman" w:hAnsi="Times New Roman" w:cs="Times New Roman"/>
                <w:lang w:val="ru-RU"/>
              </w:rPr>
              <w:t>21791,03</w:t>
            </w:r>
          </w:p>
        </w:tc>
      </w:tr>
      <w:tr w:rsidR="00773129" w:rsidRPr="00C21239" w:rsidTr="00640FCB">
        <w:trPr>
          <w:trHeight w:val="287"/>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22330</w:t>
            </w:r>
          </w:p>
        </w:tc>
        <w:tc>
          <w:tcPr>
            <w:tcW w:w="1559" w:type="dxa"/>
            <w:vMerge w:val="restart"/>
            <w:tcBorders>
              <w:top w:val="single" w:sz="4" w:space="0" w:color="auto"/>
              <w:left w:val="single" w:sz="4" w:space="0" w:color="auto"/>
              <w:right w:val="single" w:sz="4" w:space="0" w:color="auto"/>
            </w:tcBorders>
          </w:tcPr>
          <w:p w:rsidR="00773129" w:rsidRPr="00C21239" w:rsidRDefault="008E3C14"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АСМ</w:t>
            </w:r>
            <w:r w:rsidR="00773129" w:rsidRPr="00C21239">
              <w:rPr>
                <w:rFonts w:ascii="Times New Roman" w:hAnsi="Times New Roman" w:cs="Times New Roman"/>
                <w:lang w:val="ru-RU"/>
              </w:rPr>
              <w:t xml:space="preserve">О </w:t>
            </w:r>
          </w:p>
          <w:p w:rsidR="00773129" w:rsidRPr="00C21239" w:rsidRDefault="00773129"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70944,69</w:t>
            </w:r>
          </w:p>
        </w:tc>
        <w:tc>
          <w:tcPr>
            <w:tcW w:w="1134" w:type="dxa"/>
            <w:tcBorders>
              <w:top w:val="single" w:sz="4" w:space="0" w:color="auto"/>
              <w:left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15286,44</w:t>
            </w:r>
          </w:p>
        </w:tc>
        <w:tc>
          <w:tcPr>
            <w:tcW w:w="1134" w:type="dxa"/>
            <w:tcBorders>
              <w:top w:val="single" w:sz="4" w:space="0" w:color="auto"/>
              <w:left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9870,99</w:t>
            </w:r>
          </w:p>
        </w:tc>
        <w:tc>
          <w:tcPr>
            <w:tcW w:w="1134" w:type="dxa"/>
            <w:tcBorders>
              <w:top w:val="single" w:sz="4" w:space="0" w:color="auto"/>
              <w:left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14171,26</w:t>
            </w:r>
          </w:p>
        </w:tc>
        <w:tc>
          <w:tcPr>
            <w:tcW w:w="1134" w:type="dxa"/>
            <w:tcBorders>
              <w:top w:val="single" w:sz="4" w:space="0" w:color="auto"/>
              <w:left w:val="single" w:sz="4" w:space="0" w:color="auto"/>
              <w:right w:val="single" w:sz="4" w:space="0" w:color="auto"/>
            </w:tcBorders>
            <w:vAlign w:val="center"/>
          </w:tcPr>
          <w:p w:rsidR="00773129" w:rsidRPr="00C21239" w:rsidRDefault="009A677A" w:rsidP="00640FCB">
            <w:pPr>
              <w:jc w:val="center"/>
              <w:rPr>
                <w:rFonts w:ascii="Times New Roman" w:hAnsi="Times New Roman" w:cs="Times New Roman"/>
                <w:lang w:val="ru-RU"/>
              </w:rPr>
            </w:pPr>
            <w:r>
              <w:rPr>
                <w:rFonts w:ascii="Times New Roman" w:hAnsi="Times New Roman" w:cs="Times New Roman"/>
                <w:lang w:val="ru-RU"/>
              </w:rPr>
              <w:t>9504,73</w:t>
            </w:r>
          </w:p>
        </w:tc>
        <w:tc>
          <w:tcPr>
            <w:tcW w:w="993" w:type="dxa"/>
            <w:tcBorders>
              <w:top w:val="single" w:sz="4" w:space="0" w:color="auto"/>
              <w:left w:val="single" w:sz="4" w:space="0" w:color="auto"/>
              <w:right w:val="single" w:sz="4" w:space="0" w:color="auto"/>
            </w:tcBorders>
          </w:tcPr>
          <w:p w:rsidR="00773129" w:rsidRDefault="009A677A" w:rsidP="00640FCB">
            <w:pPr>
              <w:jc w:val="center"/>
              <w:rPr>
                <w:rFonts w:ascii="Times New Roman" w:hAnsi="Times New Roman" w:cs="Times New Roman"/>
                <w:lang w:val="ru-RU"/>
              </w:rPr>
            </w:pPr>
            <w:r>
              <w:rPr>
                <w:rFonts w:ascii="Times New Roman" w:hAnsi="Times New Roman" w:cs="Times New Roman"/>
                <w:lang w:val="ru-RU"/>
              </w:rPr>
              <w:t>11666,23</w:t>
            </w:r>
          </w:p>
        </w:tc>
        <w:tc>
          <w:tcPr>
            <w:tcW w:w="993" w:type="dxa"/>
            <w:tcBorders>
              <w:top w:val="single" w:sz="4" w:space="0" w:color="auto"/>
              <w:left w:val="single" w:sz="4" w:space="0" w:color="auto"/>
              <w:right w:val="single" w:sz="4" w:space="0" w:color="auto"/>
            </w:tcBorders>
          </w:tcPr>
          <w:p w:rsidR="00773129" w:rsidRDefault="009A677A" w:rsidP="00640FCB">
            <w:pPr>
              <w:jc w:val="center"/>
              <w:rPr>
                <w:rFonts w:ascii="Times New Roman" w:hAnsi="Times New Roman" w:cs="Times New Roman"/>
                <w:lang w:val="ru-RU"/>
              </w:rPr>
            </w:pPr>
            <w:r>
              <w:rPr>
                <w:rFonts w:ascii="Times New Roman" w:hAnsi="Times New Roman" w:cs="Times New Roman"/>
                <w:lang w:val="ru-RU"/>
              </w:rPr>
              <w:t>11978,73</w:t>
            </w: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1559" w:type="dxa"/>
            <w:vMerge/>
            <w:tcBorders>
              <w:left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p>
        </w:tc>
        <w:tc>
          <w:tcPr>
            <w:tcW w:w="567" w:type="dxa"/>
            <w:tcBorders>
              <w:left w:val="single" w:sz="4" w:space="0" w:color="auto"/>
              <w:bottom w:val="single" w:sz="4" w:space="0" w:color="auto"/>
              <w:right w:val="single" w:sz="4" w:space="0" w:color="auto"/>
            </w:tcBorders>
            <w:vAlign w:val="center"/>
          </w:tcPr>
          <w:p w:rsidR="00773129" w:rsidRPr="00270134"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308,15</w:t>
            </w:r>
          </w:p>
        </w:tc>
        <w:tc>
          <w:tcPr>
            <w:tcW w:w="1134" w:type="dxa"/>
            <w:tcBorders>
              <w:left w:val="single" w:sz="4" w:space="0" w:color="auto"/>
              <w:bottom w:val="single" w:sz="4" w:space="0" w:color="auto"/>
              <w:right w:val="single" w:sz="4" w:space="0" w:color="auto"/>
            </w:tcBorders>
            <w:vAlign w:val="center"/>
          </w:tcPr>
          <w:p w:rsidR="0077312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308,15</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rPr>
            </w:pPr>
            <w:r w:rsidRPr="00C21239">
              <w:rPr>
                <w:rFonts w:ascii="Times New Roman" w:hAnsi="Times New Roman" w:cs="Times New Roman"/>
                <w:spacing w:val="-2"/>
              </w:rPr>
              <w:t>0,00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1559" w:type="dxa"/>
            <w:vMerge/>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p>
        </w:tc>
        <w:tc>
          <w:tcPr>
            <w:tcW w:w="567" w:type="dxa"/>
            <w:tcBorders>
              <w:left w:val="single" w:sz="4" w:space="0" w:color="auto"/>
              <w:bottom w:val="single" w:sz="4" w:space="0" w:color="auto"/>
              <w:right w:val="single" w:sz="4" w:space="0" w:color="auto"/>
            </w:tcBorders>
            <w:vAlign w:val="center"/>
          </w:tcPr>
          <w:p w:rsidR="00773129" w:rsidRPr="00270134"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КБ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1225,54</w:t>
            </w:r>
          </w:p>
        </w:tc>
        <w:tc>
          <w:tcPr>
            <w:tcW w:w="1134" w:type="dxa"/>
            <w:tcBorders>
              <w:left w:val="single" w:sz="4" w:space="0" w:color="auto"/>
              <w:bottom w:val="single" w:sz="4" w:space="0" w:color="auto"/>
              <w:right w:val="single" w:sz="4" w:space="0" w:color="auto"/>
            </w:tcBorders>
            <w:vAlign w:val="center"/>
          </w:tcPr>
          <w:p w:rsidR="0077312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2,80</w:t>
            </w:r>
          </w:p>
        </w:tc>
        <w:tc>
          <w:tcPr>
            <w:tcW w:w="1134" w:type="dxa"/>
            <w:tcBorders>
              <w:left w:val="single" w:sz="4" w:space="0" w:color="auto"/>
              <w:bottom w:val="single" w:sz="4" w:space="0" w:color="auto"/>
              <w:right w:val="single" w:sz="4" w:space="0" w:color="auto"/>
            </w:tcBorders>
            <w:vAlign w:val="center"/>
          </w:tcPr>
          <w:p w:rsidR="00773129" w:rsidRPr="00220A9C"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1222,74</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rPr>
            </w:pPr>
            <w:r w:rsidRPr="00C21239">
              <w:rPr>
                <w:rFonts w:ascii="Times New Roman" w:hAnsi="Times New Roman" w:cs="Times New Roman"/>
              </w:rPr>
              <w:t>0,00</w:t>
            </w:r>
          </w:p>
        </w:tc>
        <w:tc>
          <w:tcPr>
            <w:tcW w:w="993"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rPr>
            </w:pP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03</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22330</w:t>
            </w:r>
          </w:p>
        </w:tc>
        <w:tc>
          <w:tcPr>
            <w:tcW w:w="1559" w:type="dxa"/>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х. </w:t>
            </w:r>
            <w:proofErr w:type="spellStart"/>
            <w:r w:rsidRPr="00C21239">
              <w:rPr>
                <w:rFonts w:ascii="Times New Roman" w:hAnsi="Times New Roman" w:cs="Times New Roman"/>
              </w:rPr>
              <w:t>Восточный</w:t>
            </w:r>
            <w:proofErr w:type="spellEnd"/>
          </w:p>
        </w:tc>
        <w:tc>
          <w:tcPr>
            <w:tcW w:w="567" w:type="dxa"/>
            <w:tcBorders>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9A677A" w:rsidP="00640FCB">
            <w:pPr>
              <w:suppressAutoHyphens/>
              <w:jc w:val="center"/>
              <w:rPr>
                <w:rFonts w:ascii="Times New Roman" w:hAnsi="Times New Roman" w:cs="Times New Roman"/>
                <w:lang w:val="ru-RU"/>
              </w:rPr>
            </w:pPr>
            <w:r>
              <w:rPr>
                <w:rFonts w:ascii="Times New Roman" w:hAnsi="Times New Roman" w:cs="Times New Roman"/>
                <w:lang w:val="ru-RU"/>
              </w:rPr>
              <w:t>5604,70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1073,37</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1275,48</w:t>
            </w:r>
          </w:p>
        </w:tc>
        <w:tc>
          <w:tcPr>
            <w:tcW w:w="1134" w:type="dxa"/>
            <w:tcBorders>
              <w:left w:val="single" w:sz="4" w:space="0" w:color="auto"/>
              <w:bottom w:val="single" w:sz="4" w:space="0" w:color="auto"/>
              <w:right w:val="single" w:sz="4" w:space="0" w:color="auto"/>
            </w:tcBorders>
            <w:vAlign w:val="center"/>
          </w:tcPr>
          <w:p w:rsidR="00773129" w:rsidRPr="00C21239" w:rsidRDefault="009A677A" w:rsidP="00640FCB">
            <w:pPr>
              <w:jc w:val="center"/>
              <w:rPr>
                <w:rFonts w:ascii="Times New Roman" w:hAnsi="Times New Roman" w:cs="Times New Roman"/>
                <w:lang w:val="ru-RU"/>
              </w:rPr>
            </w:pPr>
            <w:r>
              <w:rPr>
                <w:rFonts w:ascii="Times New Roman" w:hAnsi="Times New Roman" w:cs="Times New Roman"/>
                <w:lang w:val="ru-RU"/>
              </w:rPr>
              <w:t>973,75</w:t>
            </w:r>
          </w:p>
        </w:tc>
        <w:tc>
          <w:tcPr>
            <w:tcW w:w="1134" w:type="dxa"/>
            <w:tcBorders>
              <w:left w:val="single" w:sz="4" w:space="0" w:color="auto"/>
              <w:bottom w:val="single" w:sz="4" w:space="0" w:color="auto"/>
              <w:right w:val="single" w:sz="4" w:space="0" w:color="auto"/>
            </w:tcBorders>
            <w:vAlign w:val="center"/>
          </w:tcPr>
          <w:p w:rsidR="00773129" w:rsidRPr="00C21239" w:rsidRDefault="007C1773" w:rsidP="00640FCB">
            <w:pPr>
              <w:jc w:val="center"/>
              <w:rPr>
                <w:rFonts w:ascii="Times New Roman" w:hAnsi="Times New Roman" w:cs="Times New Roman"/>
                <w:lang w:val="ru-RU"/>
              </w:rPr>
            </w:pPr>
            <w:r>
              <w:rPr>
                <w:rFonts w:ascii="Times New Roman" w:hAnsi="Times New Roman" w:cs="Times New Roman"/>
                <w:lang w:val="ru-RU"/>
              </w:rPr>
              <w:t>760,70</w:t>
            </w:r>
          </w:p>
        </w:tc>
        <w:tc>
          <w:tcPr>
            <w:tcW w:w="993" w:type="dxa"/>
            <w:tcBorders>
              <w:left w:val="single" w:sz="4" w:space="0" w:color="auto"/>
              <w:bottom w:val="single" w:sz="4" w:space="0" w:color="auto"/>
              <w:right w:val="single" w:sz="4" w:space="0" w:color="auto"/>
            </w:tcBorders>
            <w:vAlign w:val="center"/>
          </w:tcPr>
          <w:p w:rsidR="00773129" w:rsidRPr="00C21239" w:rsidRDefault="007C1773" w:rsidP="00640FCB">
            <w:pPr>
              <w:jc w:val="center"/>
              <w:rPr>
                <w:rFonts w:ascii="Times New Roman" w:hAnsi="Times New Roman" w:cs="Times New Roman"/>
                <w:lang w:val="ru-RU"/>
              </w:rPr>
            </w:pPr>
            <w:r>
              <w:rPr>
                <w:rFonts w:ascii="Times New Roman" w:hAnsi="Times New Roman" w:cs="Times New Roman"/>
                <w:lang w:val="ru-RU"/>
              </w:rPr>
              <w:t>760,70</w:t>
            </w:r>
          </w:p>
        </w:tc>
        <w:tc>
          <w:tcPr>
            <w:tcW w:w="993" w:type="dxa"/>
            <w:tcBorders>
              <w:left w:val="single" w:sz="4" w:space="0" w:color="auto"/>
              <w:bottom w:val="single" w:sz="4" w:space="0" w:color="auto"/>
              <w:right w:val="single" w:sz="4" w:space="0" w:color="auto"/>
            </w:tcBorders>
          </w:tcPr>
          <w:p w:rsidR="00773129" w:rsidRDefault="007C1773" w:rsidP="00640FCB">
            <w:pPr>
              <w:jc w:val="center"/>
              <w:rPr>
                <w:rFonts w:ascii="Times New Roman" w:hAnsi="Times New Roman" w:cs="Times New Roman"/>
                <w:lang w:val="ru-RU"/>
              </w:rPr>
            </w:pPr>
            <w:r>
              <w:rPr>
                <w:rFonts w:ascii="Times New Roman" w:hAnsi="Times New Roman" w:cs="Times New Roman"/>
                <w:lang w:val="ru-RU"/>
              </w:rPr>
              <w:t>760,70</w:t>
            </w: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04</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22330</w:t>
            </w:r>
          </w:p>
        </w:tc>
        <w:tc>
          <w:tcPr>
            <w:tcW w:w="1559" w:type="dxa"/>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ТО округа</w:t>
            </w:r>
          </w:p>
          <w:p w:rsidR="00773129" w:rsidRPr="00C21239" w:rsidRDefault="00773129"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с. Г. Балка</w:t>
            </w:r>
          </w:p>
        </w:tc>
        <w:tc>
          <w:tcPr>
            <w:tcW w:w="567" w:type="dxa"/>
            <w:tcBorders>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spacing w:val="-2"/>
                <w:lang w:val="ru-RU"/>
              </w:rPr>
            </w:pPr>
            <w:r>
              <w:rPr>
                <w:rFonts w:ascii="Times New Roman" w:hAnsi="Times New Roman" w:cs="Times New Roman"/>
                <w:spacing w:val="-2"/>
                <w:lang w:val="ru-RU"/>
              </w:rPr>
              <w:t>18380,19</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3030,63</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spacing w:val="-2"/>
                <w:lang w:val="ru-RU"/>
              </w:rPr>
            </w:pPr>
            <w:r>
              <w:rPr>
                <w:rFonts w:ascii="Times New Roman" w:hAnsi="Times New Roman" w:cs="Times New Roman"/>
                <w:spacing w:val="-2"/>
                <w:lang w:val="ru-RU"/>
              </w:rPr>
              <w:t>1592,56</w:t>
            </w:r>
          </w:p>
        </w:tc>
        <w:tc>
          <w:tcPr>
            <w:tcW w:w="1134" w:type="dxa"/>
            <w:tcBorders>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spacing w:val="-2"/>
                <w:lang w:val="ru-RU"/>
              </w:rPr>
            </w:pPr>
            <w:r>
              <w:rPr>
                <w:rFonts w:ascii="Times New Roman" w:hAnsi="Times New Roman" w:cs="Times New Roman"/>
                <w:spacing w:val="-2"/>
                <w:lang w:val="ru-RU"/>
              </w:rPr>
              <w:t>4200,35</w:t>
            </w:r>
          </w:p>
        </w:tc>
        <w:tc>
          <w:tcPr>
            <w:tcW w:w="1134" w:type="dxa"/>
            <w:tcBorders>
              <w:left w:val="single" w:sz="4" w:space="0" w:color="auto"/>
              <w:bottom w:val="single" w:sz="4" w:space="0" w:color="auto"/>
              <w:right w:val="single" w:sz="4" w:space="0" w:color="auto"/>
            </w:tcBorders>
            <w:vAlign w:val="center"/>
          </w:tcPr>
          <w:p w:rsidR="00773129" w:rsidRPr="00C21239" w:rsidRDefault="007C1773" w:rsidP="00640FCB">
            <w:pPr>
              <w:jc w:val="center"/>
              <w:rPr>
                <w:rFonts w:ascii="Times New Roman" w:hAnsi="Times New Roman" w:cs="Times New Roman"/>
                <w:spacing w:val="-2"/>
                <w:lang w:val="ru-RU"/>
              </w:rPr>
            </w:pPr>
            <w:r>
              <w:rPr>
                <w:rFonts w:ascii="Times New Roman" w:hAnsi="Times New Roman" w:cs="Times New Roman"/>
                <w:spacing w:val="-2"/>
                <w:lang w:val="ru-RU"/>
              </w:rPr>
              <w:t>3180,12</w:t>
            </w:r>
          </w:p>
        </w:tc>
        <w:tc>
          <w:tcPr>
            <w:tcW w:w="993" w:type="dxa"/>
            <w:tcBorders>
              <w:left w:val="single" w:sz="4" w:space="0" w:color="auto"/>
              <w:bottom w:val="single" w:sz="4" w:space="0" w:color="auto"/>
              <w:right w:val="single" w:sz="4" w:space="0" w:color="auto"/>
            </w:tcBorders>
            <w:vAlign w:val="center"/>
          </w:tcPr>
          <w:p w:rsidR="00773129" w:rsidRPr="00C21239" w:rsidRDefault="007C1773" w:rsidP="00640FCB">
            <w:pPr>
              <w:jc w:val="center"/>
              <w:rPr>
                <w:rFonts w:ascii="Times New Roman" w:hAnsi="Times New Roman" w:cs="Times New Roman"/>
                <w:spacing w:val="-2"/>
                <w:lang w:val="ru-RU"/>
              </w:rPr>
            </w:pPr>
            <w:r>
              <w:rPr>
                <w:rFonts w:ascii="Times New Roman" w:hAnsi="Times New Roman" w:cs="Times New Roman"/>
                <w:spacing w:val="-2"/>
                <w:lang w:val="ru-RU"/>
              </w:rPr>
              <w:t>3184,28</w:t>
            </w:r>
          </w:p>
        </w:tc>
        <w:tc>
          <w:tcPr>
            <w:tcW w:w="993" w:type="dxa"/>
            <w:tcBorders>
              <w:left w:val="single" w:sz="4" w:space="0" w:color="auto"/>
              <w:bottom w:val="single" w:sz="4" w:space="0" w:color="auto"/>
              <w:right w:val="single" w:sz="4" w:space="0" w:color="auto"/>
            </w:tcBorders>
          </w:tcPr>
          <w:p w:rsidR="00773129" w:rsidRDefault="007C1773" w:rsidP="00640FCB">
            <w:pPr>
              <w:jc w:val="center"/>
              <w:rPr>
                <w:rFonts w:ascii="Times New Roman" w:hAnsi="Times New Roman" w:cs="Times New Roman"/>
                <w:spacing w:val="-2"/>
                <w:lang w:val="ru-RU"/>
              </w:rPr>
            </w:pPr>
            <w:r>
              <w:rPr>
                <w:rFonts w:ascii="Times New Roman" w:hAnsi="Times New Roman" w:cs="Times New Roman"/>
                <w:spacing w:val="-2"/>
                <w:lang w:val="ru-RU"/>
              </w:rPr>
              <w:t>3192,25</w:t>
            </w: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04</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22330</w:t>
            </w:r>
          </w:p>
        </w:tc>
        <w:tc>
          <w:tcPr>
            <w:tcW w:w="1559" w:type="dxa"/>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с. </w:t>
            </w:r>
            <w:proofErr w:type="spellStart"/>
            <w:r w:rsidRPr="00C21239">
              <w:rPr>
                <w:rFonts w:ascii="Times New Roman" w:hAnsi="Times New Roman" w:cs="Times New Roman"/>
              </w:rPr>
              <w:t>Нины</w:t>
            </w:r>
            <w:proofErr w:type="spellEnd"/>
          </w:p>
        </w:tc>
        <w:tc>
          <w:tcPr>
            <w:tcW w:w="567" w:type="dxa"/>
            <w:tcBorders>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C1773" w:rsidP="00640FCB">
            <w:pPr>
              <w:suppressAutoHyphens/>
              <w:jc w:val="center"/>
              <w:rPr>
                <w:rFonts w:ascii="Times New Roman" w:hAnsi="Times New Roman" w:cs="Times New Roman"/>
                <w:lang w:val="ru-RU"/>
              </w:rPr>
            </w:pPr>
            <w:r>
              <w:rPr>
                <w:rFonts w:ascii="Times New Roman" w:hAnsi="Times New Roman" w:cs="Times New Roman"/>
                <w:lang w:val="ru-RU"/>
              </w:rPr>
              <w:t>12398,61</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1928,14</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987,60</w:t>
            </w:r>
          </w:p>
        </w:tc>
        <w:tc>
          <w:tcPr>
            <w:tcW w:w="1134" w:type="dxa"/>
            <w:tcBorders>
              <w:left w:val="single" w:sz="4" w:space="0" w:color="auto"/>
              <w:bottom w:val="single" w:sz="4" w:space="0" w:color="auto"/>
              <w:right w:val="single" w:sz="4" w:space="0" w:color="auto"/>
            </w:tcBorders>
            <w:vAlign w:val="center"/>
          </w:tcPr>
          <w:p w:rsidR="00773129" w:rsidRPr="00C21239" w:rsidRDefault="007C1773" w:rsidP="00640FCB">
            <w:pPr>
              <w:jc w:val="center"/>
              <w:rPr>
                <w:rFonts w:ascii="Times New Roman" w:hAnsi="Times New Roman" w:cs="Times New Roman"/>
                <w:lang w:val="ru-RU"/>
              </w:rPr>
            </w:pPr>
            <w:r>
              <w:rPr>
                <w:rFonts w:ascii="Times New Roman" w:hAnsi="Times New Roman" w:cs="Times New Roman"/>
                <w:lang w:val="ru-RU"/>
              </w:rPr>
              <w:t>2374,67</w:t>
            </w:r>
          </w:p>
        </w:tc>
        <w:tc>
          <w:tcPr>
            <w:tcW w:w="1134" w:type="dxa"/>
            <w:tcBorders>
              <w:left w:val="single" w:sz="4" w:space="0" w:color="auto"/>
              <w:bottom w:val="single" w:sz="4" w:space="0" w:color="auto"/>
              <w:right w:val="single" w:sz="4" w:space="0" w:color="auto"/>
            </w:tcBorders>
            <w:vAlign w:val="center"/>
          </w:tcPr>
          <w:p w:rsidR="00773129" w:rsidRPr="00C21239" w:rsidRDefault="007C1773" w:rsidP="00640FCB">
            <w:pPr>
              <w:jc w:val="center"/>
              <w:rPr>
                <w:rFonts w:ascii="Times New Roman" w:hAnsi="Times New Roman" w:cs="Times New Roman"/>
                <w:lang w:val="ru-RU"/>
              </w:rPr>
            </w:pPr>
            <w:r>
              <w:rPr>
                <w:rFonts w:ascii="Times New Roman" w:hAnsi="Times New Roman" w:cs="Times New Roman"/>
                <w:lang w:val="ru-RU"/>
              </w:rPr>
              <w:t>2369,40</w:t>
            </w:r>
          </w:p>
        </w:tc>
        <w:tc>
          <w:tcPr>
            <w:tcW w:w="993" w:type="dxa"/>
            <w:tcBorders>
              <w:left w:val="single" w:sz="4" w:space="0" w:color="auto"/>
              <w:bottom w:val="single" w:sz="4" w:space="0" w:color="auto"/>
              <w:right w:val="single" w:sz="4" w:space="0" w:color="auto"/>
            </w:tcBorders>
            <w:vAlign w:val="center"/>
          </w:tcPr>
          <w:p w:rsidR="00773129" w:rsidRDefault="007C1773" w:rsidP="00640FCB">
            <w:pPr>
              <w:jc w:val="center"/>
              <w:rPr>
                <w:rFonts w:ascii="Times New Roman" w:hAnsi="Times New Roman" w:cs="Times New Roman"/>
                <w:lang w:val="ru-RU"/>
              </w:rPr>
            </w:pPr>
            <w:r>
              <w:rPr>
                <w:rFonts w:ascii="Times New Roman" w:hAnsi="Times New Roman" w:cs="Times New Roman"/>
                <w:lang w:val="ru-RU"/>
              </w:rPr>
              <w:t>2369,40</w:t>
            </w:r>
          </w:p>
        </w:tc>
        <w:tc>
          <w:tcPr>
            <w:tcW w:w="993" w:type="dxa"/>
            <w:tcBorders>
              <w:left w:val="single" w:sz="4" w:space="0" w:color="auto"/>
              <w:bottom w:val="single" w:sz="4" w:space="0" w:color="auto"/>
              <w:right w:val="single" w:sz="4" w:space="0" w:color="auto"/>
            </w:tcBorders>
          </w:tcPr>
          <w:p w:rsidR="00773129" w:rsidRDefault="007C1773" w:rsidP="00640FCB">
            <w:pPr>
              <w:jc w:val="center"/>
              <w:rPr>
                <w:rFonts w:ascii="Times New Roman" w:hAnsi="Times New Roman" w:cs="Times New Roman"/>
                <w:lang w:val="ru-RU"/>
              </w:rPr>
            </w:pPr>
            <w:r>
              <w:rPr>
                <w:rFonts w:ascii="Times New Roman" w:hAnsi="Times New Roman" w:cs="Times New Roman"/>
                <w:lang w:val="ru-RU"/>
              </w:rPr>
              <w:t>2369,40</w:t>
            </w: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04</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22330</w:t>
            </w:r>
          </w:p>
        </w:tc>
        <w:tc>
          <w:tcPr>
            <w:tcW w:w="1559" w:type="dxa"/>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с. </w:t>
            </w:r>
            <w:proofErr w:type="spellStart"/>
            <w:r w:rsidRPr="00C21239">
              <w:rPr>
                <w:rFonts w:ascii="Times New Roman" w:hAnsi="Times New Roman" w:cs="Times New Roman"/>
              </w:rPr>
              <w:t>Отказное</w:t>
            </w:r>
            <w:proofErr w:type="spellEnd"/>
          </w:p>
        </w:tc>
        <w:tc>
          <w:tcPr>
            <w:tcW w:w="567" w:type="dxa"/>
            <w:tcBorders>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A82725" w:rsidRDefault="007C1773" w:rsidP="00640FCB">
            <w:pPr>
              <w:suppressAutoHyphens/>
              <w:jc w:val="center"/>
              <w:rPr>
                <w:rFonts w:ascii="Times New Roman" w:hAnsi="Times New Roman" w:cs="Times New Roman"/>
                <w:lang w:val="ru-RU"/>
              </w:rPr>
            </w:pPr>
            <w:r>
              <w:rPr>
                <w:rFonts w:ascii="Times New Roman" w:hAnsi="Times New Roman" w:cs="Times New Roman"/>
                <w:lang w:val="ru-RU"/>
              </w:rPr>
              <w:t>4319,34</w:t>
            </w:r>
          </w:p>
        </w:tc>
        <w:tc>
          <w:tcPr>
            <w:tcW w:w="1134" w:type="dxa"/>
            <w:tcBorders>
              <w:left w:val="single" w:sz="4" w:space="0" w:color="auto"/>
              <w:bottom w:val="single" w:sz="4" w:space="0" w:color="auto"/>
              <w:right w:val="single" w:sz="4" w:space="0" w:color="auto"/>
            </w:tcBorders>
            <w:vAlign w:val="center"/>
          </w:tcPr>
          <w:p w:rsidR="00773129" w:rsidRPr="00A82725" w:rsidRDefault="00773129" w:rsidP="00640FCB">
            <w:pPr>
              <w:jc w:val="center"/>
              <w:rPr>
                <w:rFonts w:ascii="Times New Roman" w:hAnsi="Times New Roman" w:cs="Times New Roman"/>
                <w:lang w:val="ru-RU"/>
              </w:rPr>
            </w:pPr>
            <w:r w:rsidRPr="00A82725">
              <w:rPr>
                <w:rFonts w:ascii="Times New Roman" w:hAnsi="Times New Roman" w:cs="Times New Roman"/>
                <w:lang w:val="ru-RU"/>
              </w:rPr>
              <w:t>760,86</w:t>
            </w:r>
          </w:p>
        </w:tc>
        <w:tc>
          <w:tcPr>
            <w:tcW w:w="1134" w:type="dxa"/>
            <w:tcBorders>
              <w:left w:val="single" w:sz="4" w:space="0" w:color="auto"/>
              <w:bottom w:val="single" w:sz="4" w:space="0" w:color="auto"/>
              <w:right w:val="single" w:sz="4" w:space="0" w:color="auto"/>
            </w:tcBorders>
            <w:vAlign w:val="center"/>
          </w:tcPr>
          <w:p w:rsidR="00773129" w:rsidRPr="00A82725" w:rsidRDefault="00773129" w:rsidP="00640FCB">
            <w:pPr>
              <w:jc w:val="center"/>
              <w:rPr>
                <w:rFonts w:ascii="Times New Roman" w:hAnsi="Times New Roman" w:cs="Times New Roman"/>
                <w:lang w:val="ru-RU"/>
              </w:rPr>
            </w:pPr>
            <w:r w:rsidRPr="00A82725">
              <w:rPr>
                <w:rFonts w:ascii="Times New Roman" w:hAnsi="Times New Roman" w:cs="Times New Roman"/>
                <w:lang w:val="ru-RU"/>
              </w:rPr>
              <w:t>678,23</w:t>
            </w:r>
          </w:p>
        </w:tc>
        <w:tc>
          <w:tcPr>
            <w:tcW w:w="1134" w:type="dxa"/>
            <w:tcBorders>
              <w:left w:val="single" w:sz="4" w:space="0" w:color="auto"/>
              <w:bottom w:val="single" w:sz="4" w:space="0" w:color="auto"/>
              <w:right w:val="single" w:sz="4" w:space="0" w:color="auto"/>
            </w:tcBorders>
            <w:vAlign w:val="center"/>
          </w:tcPr>
          <w:p w:rsidR="00773129" w:rsidRPr="00A82725" w:rsidRDefault="007C1773" w:rsidP="00640FCB">
            <w:pPr>
              <w:jc w:val="center"/>
              <w:rPr>
                <w:rFonts w:ascii="Times New Roman" w:hAnsi="Times New Roman" w:cs="Times New Roman"/>
                <w:lang w:val="ru-RU"/>
              </w:rPr>
            </w:pPr>
            <w:r>
              <w:rPr>
                <w:rFonts w:ascii="Times New Roman" w:hAnsi="Times New Roman" w:cs="Times New Roman"/>
                <w:lang w:val="ru-RU"/>
              </w:rPr>
              <w:t>780,25</w:t>
            </w:r>
          </w:p>
        </w:tc>
        <w:tc>
          <w:tcPr>
            <w:tcW w:w="1134" w:type="dxa"/>
            <w:tcBorders>
              <w:left w:val="single" w:sz="4" w:space="0" w:color="auto"/>
              <w:bottom w:val="single" w:sz="4" w:space="0" w:color="auto"/>
              <w:right w:val="single" w:sz="4" w:space="0" w:color="auto"/>
            </w:tcBorders>
            <w:vAlign w:val="center"/>
          </w:tcPr>
          <w:p w:rsidR="00773129" w:rsidRPr="00A82725" w:rsidRDefault="007C1773" w:rsidP="00640FCB">
            <w:pPr>
              <w:jc w:val="center"/>
              <w:rPr>
                <w:rFonts w:ascii="Times New Roman" w:hAnsi="Times New Roman" w:cs="Times New Roman"/>
                <w:lang w:val="ru-RU"/>
              </w:rPr>
            </w:pPr>
            <w:r>
              <w:rPr>
                <w:rFonts w:ascii="Times New Roman" w:hAnsi="Times New Roman" w:cs="Times New Roman"/>
                <w:lang w:val="ru-RU"/>
              </w:rPr>
              <w:t>700,00</w:t>
            </w:r>
          </w:p>
        </w:tc>
        <w:tc>
          <w:tcPr>
            <w:tcW w:w="993" w:type="dxa"/>
            <w:tcBorders>
              <w:left w:val="single" w:sz="4" w:space="0" w:color="auto"/>
              <w:bottom w:val="single" w:sz="4" w:space="0" w:color="auto"/>
              <w:right w:val="single" w:sz="4" w:space="0" w:color="auto"/>
            </w:tcBorders>
            <w:vAlign w:val="center"/>
          </w:tcPr>
          <w:p w:rsidR="00773129" w:rsidRPr="00A82725" w:rsidRDefault="007C1773" w:rsidP="00640FCB">
            <w:pPr>
              <w:jc w:val="center"/>
              <w:rPr>
                <w:rFonts w:ascii="Times New Roman" w:hAnsi="Times New Roman" w:cs="Times New Roman"/>
                <w:lang w:val="ru-RU"/>
              </w:rPr>
            </w:pPr>
            <w:r>
              <w:rPr>
                <w:rFonts w:ascii="Times New Roman" w:hAnsi="Times New Roman" w:cs="Times New Roman"/>
                <w:lang w:val="ru-RU"/>
              </w:rPr>
              <w:t>700,00</w:t>
            </w:r>
          </w:p>
        </w:tc>
        <w:tc>
          <w:tcPr>
            <w:tcW w:w="993" w:type="dxa"/>
            <w:tcBorders>
              <w:left w:val="single" w:sz="4" w:space="0" w:color="auto"/>
              <w:bottom w:val="single" w:sz="4" w:space="0" w:color="auto"/>
              <w:right w:val="single" w:sz="4" w:space="0" w:color="auto"/>
            </w:tcBorders>
          </w:tcPr>
          <w:p w:rsidR="00773129" w:rsidRPr="00A82725" w:rsidRDefault="007C1773" w:rsidP="00640FCB">
            <w:pPr>
              <w:jc w:val="center"/>
              <w:rPr>
                <w:rFonts w:ascii="Times New Roman" w:hAnsi="Times New Roman" w:cs="Times New Roman"/>
                <w:lang w:val="ru-RU"/>
              </w:rPr>
            </w:pPr>
            <w:r>
              <w:rPr>
                <w:rFonts w:ascii="Times New Roman" w:hAnsi="Times New Roman" w:cs="Times New Roman"/>
                <w:lang w:val="ru-RU"/>
              </w:rPr>
              <w:t>700,00</w:t>
            </w: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04</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22330</w:t>
            </w:r>
          </w:p>
        </w:tc>
        <w:tc>
          <w:tcPr>
            <w:tcW w:w="1559" w:type="dxa"/>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p w:rsidR="00773129" w:rsidRPr="00C21239" w:rsidRDefault="00773129" w:rsidP="00640FCB">
            <w:pPr>
              <w:autoSpaceDE w:val="0"/>
              <w:autoSpaceDN w:val="0"/>
              <w:adjustRightInd w:val="0"/>
              <w:ind w:left="-108"/>
              <w:rPr>
                <w:rFonts w:ascii="Times New Roman" w:hAnsi="Times New Roman" w:cs="Times New Roman"/>
              </w:rPr>
            </w:pPr>
            <w:r w:rsidRPr="00C21239">
              <w:rPr>
                <w:rFonts w:ascii="Times New Roman" w:hAnsi="Times New Roman" w:cs="Times New Roman"/>
              </w:rPr>
              <w:t xml:space="preserve">с. </w:t>
            </w:r>
            <w:proofErr w:type="spellStart"/>
            <w:r w:rsidRPr="00C21239">
              <w:rPr>
                <w:rFonts w:ascii="Times New Roman" w:hAnsi="Times New Roman" w:cs="Times New Roman"/>
              </w:rPr>
              <w:t>Правокумск</w:t>
            </w:r>
            <w:proofErr w:type="spellEnd"/>
          </w:p>
        </w:tc>
        <w:tc>
          <w:tcPr>
            <w:tcW w:w="567" w:type="dxa"/>
            <w:tcBorders>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5289,89</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1386,36</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622,87</w:t>
            </w:r>
          </w:p>
        </w:tc>
        <w:tc>
          <w:tcPr>
            <w:tcW w:w="1134" w:type="dxa"/>
            <w:tcBorders>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2083,62</w:t>
            </w:r>
          </w:p>
        </w:tc>
        <w:tc>
          <w:tcPr>
            <w:tcW w:w="1134" w:type="dxa"/>
            <w:tcBorders>
              <w:left w:val="single" w:sz="4" w:space="0" w:color="auto"/>
              <w:bottom w:val="single" w:sz="4" w:space="0" w:color="auto"/>
              <w:right w:val="single" w:sz="4" w:space="0" w:color="auto"/>
            </w:tcBorders>
            <w:vAlign w:val="center"/>
          </w:tcPr>
          <w:p w:rsidR="00773129" w:rsidRPr="00C21239" w:rsidRDefault="007C1773" w:rsidP="00640FCB">
            <w:pPr>
              <w:jc w:val="center"/>
              <w:rPr>
                <w:rFonts w:ascii="Times New Roman" w:hAnsi="Times New Roman" w:cs="Times New Roman"/>
                <w:lang w:val="ru-RU"/>
              </w:rPr>
            </w:pPr>
            <w:r>
              <w:rPr>
                <w:rFonts w:ascii="Times New Roman" w:hAnsi="Times New Roman" w:cs="Times New Roman"/>
                <w:lang w:val="ru-RU"/>
              </w:rPr>
              <w:t>398,74</w:t>
            </w:r>
          </w:p>
        </w:tc>
        <w:tc>
          <w:tcPr>
            <w:tcW w:w="993" w:type="dxa"/>
            <w:tcBorders>
              <w:left w:val="single" w:sz="4" w:space="0" w:color="auto"/>
              <w:bottom w:val="single" w:sz="4" w:space="0" w:color="auto"/>
              <w:right w:val="single" w:sz="4" w:space="0" w:color="auto"/>
            </w:tcBorders>
            <w:vAlign w:val="center"/>
          </w:tcPr>
          <w:p w:rsidR="00773129" w:rsidRDefault="007C1773" w:rsidP="00640FCB">
            <w:pPr>
              <w:jc w:val="center"/>
              <w:rPr>
                <w:rFonts w:ascii="Times New Roman" w:hAnsi="Times New Roman" w:cs="Times New Roman"/>
                <w:lang w:val="ru-RU"/>
              </w:rPr>
            </w:pPr>
            <w:r>
              <w:rPr>
                <w:rFonts w:ascii="Times New Roman" w:hAnsi="Times New Roman" w:cs="Times New Roman"/>
                <w:lang w:val="ru-RU"/>
              </w:rPr>
              <w:t>393,42</w:t>
            </w:r>
          </w:p>
        </w:tc>
        <w:tc>
          <w:tcPr>
            <w:tcW w:w="993" w:type="dxa"/>
            <w:tcBorders>
              <w:left w:val="single" w:sz="4" w:space="0" w:color="auto"/>
              <w:bottom w:val="single" w:sz="4" w:space="0" w:color="auto"/>
              <w:right w:val="single" w:sz="4" w:space="0" w:color="auto"/>
            </w:tcBorders>
          </w:tcPr>
          <w:p w:rsidR="00773129" w:rsidRDefault="007C1773" w:rsidP="00640FCB">
            <w:pPr>
              <w:jc w:val="center"/>
              <w:rPr>
                <w:rFonts w:ascii="Times New Roman" w:hAnsi="Times New Roman" w:cs="Times New Roman"/>
                <w:lang w:val="ru-RU"/>
              </w:rPr>
            </w:pPr>
            <w:r>
              <w:rPr>
                <w:rFonts w:ascii="Times New Roman" w:hAnsi="Times New Roman" w:cs="Times New Roman"/>
                <w:lang w:val="ru-RU"/>
              </w:rPr>
              <w:t>404,88</w:t>
            </w:r>
          </w:p>
        </w:tc>
      </w:tr>
      <w:tr w:rsidR="00773129" w:rsidRPr="00C21239" w:rsidTr="00640FCB">
        <w:trPr>
          <w:trHeight w:val="102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04</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22330</w:t>
            </w:r>
          </w:p>
        </w:tc>
        <w:tc>
          <w:tcPr>
            <w:tcW w:w="1559" w:type="dxa"/>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ТО округа</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с. </w:t>
            </w:r>
            <w:proofErr w:type="spellStart"/>
            <w:r w:rsidRPr="00C21239">
              <w:rPr>
                <w:rFonts w:ascii="Times New Roman" w:hAnsi="Times New Roman" w:cs="Times New Roman"/>
                <w:lang w:val="ru-RU"/>
              </w:rPr>
              <w:t>Солдато</w:t>
            </w:r>
            <w:proofErr w:type="spellEnd"/>
            <w:r w:rsidRPr="00C21239">
              <w:rPr>
                <w:rFonts w:ascii="Times New Roman" w:hAnsi="Times New Roman" w:cs="Times New Roman"/>
                <w:lang w:val="ru-RU"/>
              </w:rPr>
              <w:t>-</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Александровское</w:t>
            </w:r>
          </w:p>
        </w:tc>
        <w:tc>
          <w:tcPr>
            <w:tcW w:w="567" w:type="dxa"/>
            <w:tcBorders>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14742,59</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2662,56</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5019,56</w:t>
            </w:r>
          </w:p>
        </w:tc>
        <w:tc>
          <w:tcPr>
            <w:tcW w:w="1134" w:type="dxa"/>
            <w:tcBorders>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1391,07</w:t>
            </w:r>
          </w:p>
        </w:tc>
        <w:tc>
          <w:tcPr>
            <w:tcW w:w="1134" w:type="dxa"/>
            <w:tcBorders>
              <w:left w:val="single" w:sz="4" w:space="0" w:color="auto"/>
              <w:bottom w:val="single" w:sz="4" w:space="0" w:color="auto"/>
              <w:right w:val="single" w:sz="4" w:space="0" w:color="auto"/>
            </w:tcBorders>
            <w:vAlign w:val="center"/>
          </w:tcPr>
          <w:p w:rsidR="00773129" w:rsidRPr="00C21239" w:rsidRDefault="007C1773" w:rsidP="00640FCB">
            <w:pPr>
              <w:jc w:val="center"/>
              <w:rPr>
                <w:rFonts w:ascii="Times New Roman" w:hAnsi="Times New Roman" w:cs="Times New Roman"/>
                <w:lang w:val="ru-RU"/>
              </w:rPr>
            </w:pPr>
            <w:r>
              <w:rPr>
                <w:rFonts w:ascii="Times New Roman" w:hAnsi="Times New Roman" w:cs="Times New Roman"/>
                <w:lang w:val="ru-RU"/>
              </w:rPr>
              <w:t>893,20</w:t>
            </w:r>
          </w:p>
        </w:tc>
        <w:tc>
          <w:tcPr>
            <w:tcW w:w="993" w:type="dxa"/>
            <w:tcBorders>
              <w:left w:val="single" w:sz="4" w:space="0" w:color="auto"/>
              <w:bottom w:val="single" w:sz="4" w:space="0" w:color="auto"/>
              <w:right w:val="single" w:sz="4" w:space="0" w:color="auto"/>
            </w:tcBorders>
            <w:vAlign w:val="center"/>
          </w:tcPr>
          <w:p w:rsidR="00773129" w:rsidRDefault="007C1773" w:rsidP="00640FCB">
            <w:pPr>
              <w:jc w:val="center"/>
              <w:rPr>
                <w:rFonts w:ascii="Times New Roman" w:hAnsi="Times New Roman" w:cs="Times New Roman"/>
                <w:lang w:val="ru-RU"/>
              </w:rPr>
            </w:pPr>
            <w:r>
              <w:rPr>
                <w:rFonts w:ascii="Times New Roman" w:hAnsi="Times New Roman" w:cs="Times New Roman"/>
                <w:lang w:val="ru-RU"/>
              </w:rPr>
              <w:t>2391,13</w:t>
            </w:r>
          </w:p>
        </w:tc>
        <w:tc>
          <w:tcPr>
            <w:tcW w:w="993" w:type="dxa"/>
            <w:tcBorders>
              <w:left w:val="single" w:sz="4" w:space="0" w:color="auto"/>
              <w:bottom w:val="single" w:sz="4" w:space="0" w:color="auto"/>
              <w:right w:val="single" w:sz="4" w:space="0" w:color="auto"/>
            </w:tcBorders>
          </w:tcPr>
          <w:p w:rsidR="00773129" w:rsidRDefault="007C1773" w:rsidP="00640FCB">
            <w:pPr>
              <w:jc w:val="center"/>
              <w:rPr>
                <w:rFonts w:ascii="Times New Roman" w:hAnsi="Times New Roman" w:cs="Times New Roman"/>
                <w:lang w:val="ru-RU"/>
              </w:rPr>
            </w:pPr>
            <w:r>
              <w:rPr>
                <w:rFonts w:ascii="Times New Roman" w:hAnsi="Times New Roman" w:cs="Times New Roman"/>
                <w:lang w:val="ru-RU"/>
              </w:rPr>
              <w:t>2391,13</w:t>
            </w:r>
          </w:p>
        </w:tc>
      </w:tr>
      <w:tr w:rsidR="00773129" w:rsidRPr="00C21239" w:rsidTr="00640FCB">
        <w:trPr>
          <w:trHeight w:val="286"/>
        </w:trPr>
        <w:tc>
          <w:tcPr>
            <w:tcW w:w="489"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4.4</w:t>
            </w:r>
            <w:r w:rsidRPr="00C21239">
              <w:rPr>
                <w:rFonts w:ascii="Times New Roman" w:hAnsi="Times New Roman" w:cs="Times New Roman"/>
                <w:lang w:val="ru-RU"/>
              </w:rPr>
              <w:lastRenderedPageBreak/>
              <w:t>.1</w:t>
            </w:r>
          </w:p>
        </w:tc>
        <w:tc>
          <w:tcPr>
            <w:tcW w:w="21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lastRenderedPageBreak/>
              <w:t>в т.ч.</w:t>
            </w:r>
          </w:p>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lastRenderedPageBreak/>
              <w:t>Приобретение комбинированной дорожной техники</w:t>
            </w: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lastRenderedPageBreak/>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04</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22340</w:t>
            </w:r>
          </w:p>
        </w:tc>
        <w:tc>
          <w:tcPr>
            <w:tcW w:w="1559" w:type="dxa"/>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АСГО</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lastRenderedPageBreak/>
              <w:t>(</w:t>
            </w:r>
            <w:proofErr w:type="gramStart"/>
            <w:r w:rsidRPr="00C21239">
              <w:rPr>
                <w:rFonts w:ascii="Times New Roman" w:hAnsi="Times New Roman" w:cs="Times New Roman"/>
                <w:lang w:val="ru-RU"/>
              </w:rPr>
              <w:t>г</w:t>
            </w:r>
            <w:proofErr w:type="gramEnd"/>
            <w:r w:rsidRPr="00C21239">
              <w:rPr>
                <w:rFonts w:ascii="Times New Roman" w:hAnsi="Times New Roman" w:cs="Times New Roman"/>
                <w:lang w:val="ru-RU"/>
              </w:rPr>
              <w:t>. Зеленокумск)</w:t>
            </w:r>
          </w:p>
        </w:tc>
        <w:tc>
          <w:tcPr>
            <w:tcW w:w="567" w:type="dxa"/>
            <w:tcBorders>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lastRenderedPageBreak/>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14216,41</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7345,73</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6870,68</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993"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left w:val="single" w:sz="4" w:space="0" w:color="auto"/>
              <w:bottom w:val="single" w:sz="4" w:space="0" w:color="auto"/>
              <w:right w:val="single" w:sz="4" w:space="0" w:color="auto"/>
            </w:tcBorders>
          </w:tcPr>
          <w:p w:rsidR="00773129" w:rsidRDefault="007C1773" w:rsidP="00640FCB">
            <w:pPr>
              <w:jc w:val="center"/>
              <w:rPr>
                <w:rFonts w:ascii="Times New Roman" w:hAnsi="Times New Roman" w:cs="Times New Roman"/>
                <w:lang w:val="ru-RU"/>
              </w:rPr>
            </w:pPr>
            <w:r>
              <w:rPr>
                <w:rFonts w:ascii="Times New Roman" w:hAnsi="Times New Roman" w:cs="Times New Roman"/>
                <w:lang w:val="ru-RU"/>
              </w:rPr>
              <w:t>0,00</w:t>
            </w:r>
          </w:p>
        </w:tc>
      </w:tr>
      <w:tr w:rsidR="007C1773" w:rsidRPr="007C1773" w:rsidTr="00280BD1">
        <w:trPr>
          <w:trHeight w:val="286"/>
        </w:trPr>
        <w:tc>
          <w:tcPr>
            <w:tcW w:w="489" w:type="dxa"/>
            <w:tcBorders>
              <w:left w:val="single" w:sz="4" w:space="0" w:color="auto"/>
              <w:right w:val="single" w:sz="4" w:space="0" w:color="auto"/>
            </w:tcBorders>
          </w:tcPr>
          <w:p w:rsidR="007C1773" w:rsidRPr="00C21239" w:rsidRDefault="00280BD1" w:rsidP="00640FCB">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lastRenderedPageBreak/>
              <w:t>4.4.2.</w:t>
            </w:r>
          </w:p>
        </w:tc>
        <w:tc>
          <w:tcPr>
            <w:tcW w:w="2126" w:type="dxa"/>
            <w:tcBorders>
              <w:left w:val="single" w:sz="4" w:space="0" w:color="auto"/>
              <w:right w:val="single" w:sz="4" w:space="0" w:color="auto"/>
            </w:tcBorders>
          </w:tcPr>
          <w:p w:rsidR="007C1773" w:rsidRDefault="007C1773" w:rsidP="007C1773">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t>Основное мероприятие</w:t>
            </w:r>
          </w:p>
          <w:p w:rsidR="007C1773" w:rsidRPr="00C21239" w:rsidRDefault="007C1773" w:rsidP="007C1773">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t>«Обеспечение деятельности МКУ «Хозяйственно-эксплуатационная служба»</w:t>
            </w:r>
          </w:p>
          <w:p w:rsidR="007C1773" w:rsidRPr="00C21239" w:rsidRDefault="007C1773"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C1773" w:rsidRPr="00C21239" w:rsidRDefault="007C1773"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C1773" w:rsidRPr="00C21239" w:rsidRDefault="007C1773"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C1773" w:rsidRPr="00C21239" w:rsidRDefault="007C1773"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C1773" w:rsidRPr="00C21239" w:rsidRDefault="007C1773" w:rsidP="00640FCB">
            <w:pPr>
              <w:suppressAutoHyphens/>
              <w:autoSpaceDE w:val="0"/>
              <w:autoSpaceDN w:val="0"/>
              <w:adjustRightInd w:val="0"/>
              <w:rPr>
                <w:rFonts w:ascii="Times New Roman" w:hAnsi="Times New Roman" w:cs="Times New Roman"/>
                <w:lang w:val="ru-RU"/>
              </w:rPr>
            </w:pPr>
          </w:p>
        </w:tc>
        <w:tc>
          <w:tcPr>
            <w:tcW w:w="1559" w:type="dxa"/>
            <w:tcBorders>
              <w:left w:val="single" w:sz="4" w:space="0" w:color="auto"/>
              <w:bottom w:val="single" w:sz="4" w:space="0" w:color="auto"/>
              <w:right w:val="single" w:sz="4" w:space="0" w:color="auto"/>
            </w:tcBorders>
          </w:tcPr>
          <w:p w:rsidR="007C1773" w:rsidRPr="00C21239" w:rsidRDefault="007C1773" w:rsidP="007C1773">
            <w:pPr>
              <w:autoSpaceDE w:val="0"/>
              <w:autoSpaceDN w:val="0"/>
              <w:adjustRightInd w:val="0"/>
              <w:ind w:left="-108"/>
              <w:rPr>
                <w:rFonts w:ascii="Times New Roman" w:hAnsi="Times New Roman" w:cs="Times New Roman"/>
                <w:lang w:val="ru-RU"/>
              </w:rPr>
            </w:pPr>
            <w:r>
              <w:rPr>
                <w:rFonts w:ascii="Times New Roman" w:hAnsi="Times New Roman" w:cs="Times New Roman"/>
                <w:lang w:val="ru-RU"/>
              </w:rPr>
              <w:t>Всего:</w:t>
            </w:r>
          </w:p>
          <w:p w:rsidR="007C1773" w:rsidRPr="00C21239" w:rsidRDefault="008E3C14" w:rsidP="007C1773">
            <w:pPr>
              <w:autoSpaceDE w:val="0"/>
              <w:autoSpaceDN w:val="0"/>
              <w:adjustRightInd w:val="0"/>
              <w:ind w:left="-108"/>
              <w:rPr>
                <w:rFonts w:ascii="Times New Roman" w:hAnsi="Times New Roman" w:cs="Times New Roman"/>
                <w:lang w:val="ru-RU"/>
              </w:rPr>
            </w:pPr>
            <w:r>
              <w:rPr>
                <w:rFonts w:ascii="Times New Roman" w:hAnsi="Times New Roman" w:cs="Times New Roman"/>
                <w:lang w:val="ru-RU"/>
              </w:rPr>
              <w:t>АСМ</w:t>
            </w:r>
            <w:r w:rsidR="007C1773" w:rsidRPr="00C21239">
              <w:rPr>
                <w:rFonts w:ascii="Times New Roman" w:hAnsi="Times New Roman" w:cs="Times New Roman"/>
                <w:lang w:val="ru-RU"/>
              </w:rPr>
              <w:t xml:space="preserve">О </w:t>
            </w:r>
          </w:p>
          <w:p w:rsidR="007C1773" w:rsidRPr="00C21239" w:rsidRDefault="007C1773" w:rsidP="007C1773">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lang w:val="ru-RU"/>
              </w:rPr>
              <w:t>г</w:t>
            </w:r>
            <w:proofErr w:type="gramEnd"/>
            <w:r w:rsidRPr="00C21239">
              <w:rPr>
                <w:rFonts w:ascii="Times New Roman" w:hAnsi="Times New Roman" w:cs="Times New Roman"/>
                <w:lang w:val="ru-RU"/>
              </w:rPr>
              <w:t>. Зеленокумск)</w:t>
            </w:r>
          </w:p>
        </w:tc>
        <w:tc>
          <w:tcPr>
            <w:tcW w:w="567" w:type="dxa"/>
            <w:tcBorders>
              <w:left w:val="single" w:sz="4" w:space="0" w:color="auto"/>
              <w:bottom w:val="single" w:sz="4" w:space="0" w:color="auto"/>
              <w:right w:val="single" w:sz="4" w:space="0" w:color="auto"/>
            </w:tcBorders>
          </w:tcPr>
          <w:p w:rsidR="007C1773" w:rsidRPr="00C21239" w:rsidRDefault="007C1773" w:rsidP="007C1773">
            <w:pPr>
              <w:suppressAutoHyphens/>
              <w:jc w:val="center"/>
              <w:rPr>
                <w:rFonts w:ascii="Times New Roman" w:hAnsi="Times New Roman" w:cs="Times New Roman"/>
                <w:lang w:val="ru-RU"/>
              </w:rPr>
            </w:pPr>
            <w:r>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tcPr>
          <w:p w:rsidR="007C1773" w:rsidRDefault="007C1773" w:rsidP="00280BD1">
            <w:pPr>
              <w:suppressAutoHyphens/>
              <w:jc w:val="center"/>
              <w:rPr>
                <w:rFonts w:ascii="Times New Roman" w:hAnsi="Times New Roman" w:cs="Times New Roman"/>
                <w:lang w:val="ru-RU"/>
              </w:rPr>
            </w:pPr>
            <w:r>
              <w:rPr>
                <w:rFonts w:ascii="Times New Roman" w:hAnsi="Times New Roman" w:cs="Times New Roman"/>
                <w:lang w:val="ru-RU"/>
              </w:rPr>
              <w:t>178299,90</w:t>
            </w:r>
          </w:p>
        </w:tc>
        <w:tc>
          <w:tcPr>
            <w:tcW w:w="1134" w:type="dxa"/>
            <w:tcBorders>
              <w:left w:val="single" w:sz="4" w:space="0" w:color="auto"/>
              <w:bottom w:val="single" w:sz="4" w:space="0" w:color="auto"/>
              <w:right w:val="single" w:sz="4" w:space="0" w:color="auto"/>
            </w:tcBorders>
          </w:tcPr>
          <w:p w:rsidR="007C1773" w:rsidRPr="00C21239" w:rsidRDefault="007C1773" w:rsidP="00280BD1">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left w:val="single" w:sz="4" w:space="0" w:color="auto"/>
              <w:bottom w:val="single" w:sz="4" w:space="0" w:color="auto"/>
              <w:right w:val="single" w:sz="4" w:space="0" w:color="auto"/>
            </w:tcBorders>
          </w:tcPr>
          <w:p w:rsidR="007C1773" w:rsidRDefault="007C1773" w:rsidP="00280BD1">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left w:val="single" w:sz="4" w:space="0" w:color="auto"/>
              <w:bottom w:val="single" w:sz="4" w:space="0" w:color="auto"/>
              <w:right w:val="single" w:sz="4" w:space="0" w:color="auto"/>
            </w:tcBorders>
          </w:tcPr>
          <w:p w:rsidR="007C1773" w:rsidRPr="00C21239" w:rsidRDefault="007C1773" w:rsidP="00280BD1">
            <w:pPr>
              <w:jc w:val="center"/>
              <w:rPr>
                <w:rFonts w:ascii="Times New Roman" w:hAnsi="Times New Roman" w:cs="Times New Roman"/>
                <w:lang w:val="ru-RU"/>
              </w:rPr>
            </w:pPr>
            <w:r>
              <w:rPr>
                <w:rFonts w:ascii="Times New Roman" w:hAnsi="Times New Roman" w:cs="Times New Roman"/>
                <w:lang w:val="ru-RU"/>
              </w:rPr>
              <w:t>0,00</w:t>
            </w:r>
          </w:p>
        </w:tc>
        <w:tc>
          <w:tcPr>
            <w:tcW w:w="1134" w:type="dxa"/>
            <w:tcBorders>
              <w:left w:val="single" w:sz="4" w:space="0" w:color="auto"/>
              <w:bottom w:val="single" w:sz="4" w:space="0" w:color="auto"/>
              <w:right w:val="single" w:sz="4" w:space="0" w:color="auto"/>
            </w:tcBorders>
          </w:tcPr>
          <w:p w:rsidR="007C1773" w:rsidRPr="00C21239" w:rsidRDefault="00280BD1" w:rsidP="00280BD1">
            <w:pPr>
              <w:jc w:val="center"/>
              <w:rPr>
                <w:rFonts w:ascii="Times New Roman" w:hAnsi="Times New Roman" w:cs="Times New Roman"/>
                <w:lang w:val="ru-RU"/>
              </w:rPr>
            </w:pPr>
            <w:r>
              <w:rPr>
                <w:rFonts w:ascii="Times New Roman" w:hAnsi="Times New Roman" w:cs="Times New Roman"/>
                <w:lang w:val="ru-RU"/>
              </w:rPr>
              <w:t>59798,31</w:t>
            </w:r>
          </w:p>
        </w:tc>
        <w:tc>
          <w:tcPr>
            <w:tcW w:w="993" w:type="dxa"/>
            <w:tcBorders>
              <w:left w:val="single" w:sz="4" w:space="0" w:color="auto"/>
              <w:bottom w:val="single" w:sz="4" w:space="0" w:color="auto"/>
              <w:right w:val="single" w:sz="4" w:space="0" w:color="auto"/>
            </w:tcBorders>
          </w:tcPr>
          <w:p w:rsidR="007C1773" w:rsidRDefault="00280BD1" w:rsidP="00280BD1">
            <w:pPr>
              <w:jc w:val="center"/>
              <w:rPr>
                <w:rFonts w:ascii="Times New Roman" w:hAnsi="Times New Roman" w:cs="Times New Roman"/>
                <w:lang w:val="ru-RU"/>
              </w:rPr>
            </w:pPr>
            <w:r>
              <w:rPr>
                <w:rFonts w:ascii="Times New Roman" w:hAnsi="Times New Roman" w:cs="Times New Roman"/>
                <w:lang w:val="ru-RU"/>
              </w:rPr>
              <w:t>59046,67</w:t>
            </w:r>
          </w:p>
        </w:tc>
        <w:tc>
          <w:tcPr>
            <w:tcW w:w="993" w:type="dxa"/>
            <w:tcBorders>
              <w:left w:val="single" w:sz="4" w:space="0" w:color="auto"/>
              <w:bottom w:val="single" w:sz="4" w:space="0" w:color="auto"/>
              <w:right w:val="single" w:sz="4" w:space="0" w:color="auto"/>
            </w:tcBorders>
          </w:tcPr>
          <w:p w:rsidR="007C1773" w:rsidRDefault="00280BD1" w:rsidP="00640FCB">
            <w:pPr>
              <w:jc w:val="center"/>
              <w:rPr>
                <w:rFonts w:ascii="Times New Roman" w:hAnsi="Times New Roman" w:cs="Times New Roman"/>
                <w:lang w:val="ru-RU"/>
              </w:rPr>
            </w:pPr>
            <w:r>
              <w:rPr>
                <w:rFonts w:ascii="Times New Roman" w:hAnsi="Times New Roman" w:cs="Times New Roman"/>
                <w:lang w:val="ru-RU"/>
              </w:rPr>
              <w:t>59454,92</w:t>
            </w:r>
          </w:p>
        </w:tc>
      </w:tr>
      <w:tr w:rsidR="00773129" w:rsidRPr="00C21239" w:rsidTr="00640FCB">
        <w:trPr>
          <w:trHeight w:val="286"/>
        </w:trPr>
        <w:tc>
          <w:tcPr>
            <w:tcW w:w="489" w:type="dxa"/>
            <w:vMerge w:val="restart"/>
            <w:tcBorders>
              <w:left w:val="single" w:sz="4" w:space="0" w:color="auto"/>
              <w:right w:val="single" w:sz="4" w:space="0" w:color="auto"/>
            </w:tcBorders>
          </w:tcPr>
          <w:p w:rsidR="00773129" w:rsidRPr="00C21239" w:rsidRDefault="00773129" w:rsidP="00280BD1">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t>4.4.</w:t>
            </w:r>
            <w:r w:rsidR="00280BD1">
              <w:rPr>
                <w:rFonts w:ascii="Times New Roman" w:hAnsi="Times New Roman" w:cs="Times New Roman"/>
                <w:lang w:val="ru-RU"/>
              </w:rPr>
              <w:t>3</w:t>
            </w:r>
            <w:r>
              <w:rPr>
                <w:rFonts w:ascii="Times New Roman" w:hAnsi="Times New Roman" w:cs="Times New Roman"/>
                <w:lang w:val="ru-RU"/>
              </w:rPr>
              <w:t>.</w:t>
            </w:r>
          </w:p>
        </w:tc>
        <w:tc>
          <w:tcPr>
            <w:tcW w:w="2126"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Реализация регионального проекта "Комплексная система обращения с твердыми коммунальными отходами (государственная поддержка закупки контейнеров для раздельного накопления твердых коммунальных отходов)</w:t>
            </w: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BE5411" w:rsidRDefault="00773129" w:rsidP="00640FCB">
            <w:pPr>
              <w:suppressAutoHyphens/>
              <w:autoSpaceDE w:val="0"/>
              <w:autoSpaceDN w:val="0"/>
              <w:adjustRightInd w:val="0"/>
              <w:rPr>
                <w:rFonts w:ascii="Times New Roman" w:hAnsi="Times New Roman" w:cs="Times New Roman"/>
                <w:lang w:val="ru-RU"/>
              </w:rPr>
            </w:pPr>
          </w:p>
        </w:tc>
        <w:tc>
          <w:tcPr>
            <w:tcW w:w="1559" w:type="dxa"/>
            <w:vMerge w:val="restart"/>
            <w:tcBorders>
              <w:left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Pr>
                <w:rFonts w:ascii="Times New Roman" w:hAnsi="Times New Roman" w:cs="Times New Roman"/>
                <w:lang w:val="ru-RU"/>
              </w:rPr>
              <w:t>Всего:</w:t>
            </w:r>
          </w:p>
          <w:p w:rsidR="00773129" w:rsidRPr="00C21239" w:rsidRDefault="008E3C14" w:rsidP="00640FCB">
            <w:pPr>
              <w:autoSpaceDE w:val="0"/>
              <w:autoSpaceDN w:val="0"/>
              <w:adjustRightInd w:val="0"/>
              <w:ind w:left="-108"/>
              <w:rPr>
                <w:rFonts w:ascii="Times New Roman" w:hAnsi="Times New Roman" w:cs="Times New Roman"/>
                <w:lang w:val="ru-RU"/>
              </w:rPr>
            </w:pPr>
            <w:r>
              <w:rPr>
                <w:rFonts w:ascii="Times New Roman" w:hAnsi="Times New Roman" w:cs="Times New Roman"/>
                <w:lang w:val="ru-RU"/>
              </w:rPr>
              <w:t>АСМ</w:t>
            </w:r>
            <w:r w:rsidR="00773129" w:rsidRPr="00C21239">
              <w:rPr>
                <w:rFonts w:ascii="Times New Roman" w:hAnsi="Times New Roman" w:cs="Times New Roman"/>
                <w:lang w:val="ru-RU"/>
              </w:rPr>
              <w:t xml:space="preserve">О </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lang w:val="ru-RU"/>
              </w:rPr>
              <w:t>г</w:t>
            </w:r>
            <w:proofErr w:type="gramEnd"/>
            <w:r w:rsidRPr="00C21239">
              <w:rPr>
                <w:rFonts w:ascii="Times New Roman" w:hAnsi="Times New Roman" w:cs="Times New Roman"/>
                <w:lang w:val="ru-RU"/>
              </w:rPr>
              <w:t>. Зеленокумск)</w:t>
            </w:r>
          </w:p>
        </w:tc>
        <w:tc>
          <w:tcPr>
            <w:tcW w:w="567" w:type="dxa"/>
            <w:tcBorders>
              <w:left w:val="single" w:sz="4" w:space="0" w:color="auto"/>
              <w:bottom w:val="single" w:sz="4" w:space="0" w:color="auto"/>
              <w:right w:val="single" w:sz="4" w:space="0" w:color="auto"/>
            </w:tcBorders>
          </w:tcPr>
          <w:p w:rsidR="00773129" w:rsidRDefault="00773129"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tcPr>
          <w:p w:rsidR="0077312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1535,23</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311,26</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1223,97</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993"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left w:val="single" w:sz="4" w:space="0" w:color="auto"/>
              <w:bottom w:val="single" w:sz="4" w:space="0" w:color="auto"/>
              <w:right w:val="single" w:sz="4" w:space="0" w:color="auto"/>
            </w:tcBorders>
          </w:tcPr>
          <w:p w:rsidR="00773129" w:rsidRDefault="00773129" w:rsidP="00640FCB">
            <w:pPr>
              <w:jc w:val="center"/>
              <w:rPr>
                <w:rFonts w:ascii="Times New Roman" w:hAnsi="Times New Roman" w:cs="Times New Roman"/>
                <w:lang w:val="ru-RU"/>
              </w:rPr>
            </w:pP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BE5411" w:rsidRDefault="00773129" w:rsidP="00640FCB">
            <w:pPr>
              <w:suppressAutoHyphens/>
              <w:autoSpaceDE w:val="0"/>
              <w:autoSpaceDN w:val="0"/>
              <w:adjustRightInd w:val="0"/>
              <w:rPr>
                <w:rFonts w:ascii="Times New Roman" w:hAnsi="Times New Roman" w:cs="Times New Roman"/>
                <w:lang w:val="ru-RU"/>
              </w:rPr>
            </w:pPr>
          </w:p>
        </w:tc>
        <w:tc>
          <w:tcPr>
            <w:tcW w:w="1559" w:type="dxa"/>
            <w:vMerge/>
            <w:tcBorders>
              <w:left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p>
        </w:tc>
        <w:tc>
          <w:tcPr>
            <w:tcW w:w="567" w:type="dxa"/>
            <w:tcBorders>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ФБ</w:t>
            </w:r>
          </w:p>
        </w:tc>
        <w:tc>
          <w:tcPr>
            <w:tcW w:w="1276"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308,15</w:t>
            </w:r>
          </w:p>
        </w:tc>
        <w:tc>
          <w:tcPr>
            <w:tcW w:w="1134"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308,15</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993"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p>
        </w:tc>
        <w:tc>
          <w:tcPr>
            <w:tcW w:w="993"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1559" w:type="dxa"/>
            <w:vMerge/>
            <w:tcBorders>
              <w:left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p>
        </w:tc>
        <w:tc>
          <w:tcPr>
            <w:tcW w:w="567" w:type="dxa"/>
            <w:tcBorders>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КБ</w:t>
            </w:r>
          </w:p>
        </w:tc>
        <w:tc>
          <w:tcPr>
            <w:tcW w:w="1276"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1225,54</w:t>
            </w:r>
          </w:p>
        </w:tc>
        <w:tc>
          <w:tcPr>
            <w:tcW w:w="1134"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2,80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1222,74</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993"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p>
        </w:tc>
        <w:tc>
          <w:tcPr>
            <w:tcW w:w="993"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p>
        </w:tc>
      </w:tr>
      <w:tr w:rsidR="00773129" w:rsidRPr="00C21239" w:rsidTr="00640FCB">
        <w:trPr>
          <w:trHeight w:val="286"/>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2</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G</w:t>
            </w:r>
          </w:p>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252690</w:t>
            </w:r>
          </w:p>
        </w:tc>
        <w:tc>
          <w:tcPr>
            <w:tcW w:w="1559" w:type="dxa"/>
            <w:vMerge/>
            <w:tcBorders>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p>
        </w:tc>
        <w:tc>
          <w:tcPr>
            <w:tcW w:w="567" w:type="dxa"/>
            <w:tcBorders>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1,54</w:t>
            </w:r>
          </w:p>
        </w:tc>
        <w:tc>
          <w:tcPr>
            <w:tcW w:w="1134"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0,31</w:t>
            </w:r>
          </w:p>
        </w:tc>
        <w:tc>
          <w:tcPr>
            <w:tcW w:w="1134"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1,23</w:t>
            </w:r>
          </w:p>
        </w:tc>
        <w:tc>
          <w:tcPr>
            <w:tcW w:w="1134"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993"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p>
        </w:tc>
        <w:tc>
          <w:tcPr>
            <w:tcW w:w="993" w:type="dxa"/>
            <w:tcBorders>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p>
        </w:tc>
      </w:tr>
      <w:tr w:rsidR="00773129" w:rsidRPr="00C21239" w:rsidTr="00640FCB">
        <w:trPr>
          <w:trHeight w:val="754"/>
        </w:trPr>
        <w:tc>
          <w:tcPr>
            <w:tcW w:w="489"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t>5.</w:t>
            </w:r>
          </w:p>
        </w:tc>
        <w:tc>
          <w:tcPr>
            <w:tcW w:w="2126" w:type="dxa"/>
            <w:vMerge w:val="restart"/>
            <w:tcBorders>
              <w:left w:val="single" w:sz="4" w:space="0" w:color="auto"/>
              <w:right w:val="single" w:sz="4" w:space="0" w:color="auto"/>
            </w:tcBorders>
          </w:tcPr>
          <w:p w:rsidR="00773129" w:rsidRPr="00C21239" w:rsidRDefault="00773129" w:rsidP="008E3C14">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b/>
                <w:lang w:val="ru-RU"/>
              </w:rPr>
              <w:t xml:space="preserve">Подпрограмма </w:t>
            </w:r>
            <w:r w:rsidRPr="00C21239">
              <w:rPr>
                <w:rFonts w:ascii="Times New Roman" w:hAnsi="Times New Roman" w:cs="Times New Roman"/>
                <w:lang w:val="ru-RU"/>
              </w:rPr>
              <w:t xml:space="preserve">«Энергосбережение и повышение энергетической эффективности в Советском </w:t>
            </w:r>
            <w:r w:rsidR="008E3C14">
              <w:rPr>
                <w:rFonts w:ascii="Times New Roman" w:hAnsi="Times New Roman" w:cs="Times New Roman"/>
                <w:lang w:val="ru-RU"/>
              </w:rPr>
              <w:t xml:space="preserve">муниципальном </w:t>
            </w:r>
            <w:r w:rsidRPr="00C21239">
              <w:rPr>
                <w:rFonts w:ascii="Times New Roman" w:hAnsi="Times New Roman" w:cs="Times New Roman"/>
                <w:lang w:val="ru-RU"/>
              </w:rPr>
              <w:t xml:space="preserve"> округе Ставропольского края</w:t>
            </w:r>
          </w:p>
        </w:tc>
        <w:tc>
          <w:tcPr>
            <w:tcW w:w="567" w:type="dxa"/>
            <w:tcBorders>
              <w:left w:val="single" w:sz="4" w:space="0" w:color="auto"/>
              <w:right w:val="single" w:sz="4" w:space="0" w:color="auto"/>
            </w:tcBorders>
          </w:tcPr>
          <w:p w:rsidR="00773129" w:rsidRPr="00270134" w:rsidRDefault="00773129" w:rsidP="00640FCB">
            <w:pPr>
              <w:suppressAutoHyphens/>
              <w:autoSpaceDE w:val="0"/>
              <w:autoSpaceDN w:val="0"/>
              <w:adjustRightInd w:val="0"/>
              <w:rPr>
                <w:rFonts w:ascii="Times New Roman" w:hAnsi="Times New Roman" w:cs="Times New Roman"/>
                <w:lang w:val="ru-RU"/>
              </w:rPr>
            </w:pPr>
            <w:r w:rsidRPr="00270134">
              <w:rPr>
                <w:rFonts w:ascii="Times New Roman" w:hAnsi="Times New Roman" w:cs="Times New Roman"/>
                <w:lang w:val="ru-RU"/>
              </w:rPr>
              <w:t>07</w:t>
            </w:r>
          </w:p>
        </w:tc>
        <w:tc>
          <w:tcPr>
            <w:tcW w:w="425" w:type="dxa"/>
            <w:tcBorders>
              <w:left w:val="single" w:sz="4" w:space="0" w:color="auto"/>
              <w:right w:val="single" w:sz="4" w:space="0" w:color="auto"/>
            </w:tcBorders>
          </w:tcPr>
          <w:p w:rsidR="00773129" w:rsidRPr="00270134" w:rsidRDefault="00773129" w:rsidP="00640FCB">
            <w:pPr>
              <w:suppressAutoHyphens/>
              <w:autoSpaceDE w:val="0"/>
              <w:autoSpaceDN w:val="0"/>
              <w:adjustRightInd w:val="0"/>
              <w:rPr>
                <w:rFonts w:ascii="Times New Roman" w:hAnsi="Times New Roman" w:cs="Times New Roman"/>
                <w:lang w:val="ru-RU"/>
              </w:rPr>
            </w:pPr>
            <w:r w:rsidRPr="00270134">
              <w:rPr>
                <w:rFonts w:ascii="Times New Roman" w:hAnsi="Times New Roman" w:cs="Times New Roman"/>
                <w:lang w:val="ru-RU"/>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Всего по мероприятию в том числе: </w:t>
            </w:r>
          </w:p>
        </w:tc>
        <w:tc>
          <w:tcPr>
            <w:tcW w:w="567"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79667,82</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12535,09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12533,35</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17754,59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jc w:val="center"/>
              <w:rPr>
                <w:rFonts w:ascii="Times New Roman" w:hAnsi="Times New Roman" w:cs="Times New Roman"/>
                <w:lang w:val="ru-RU"/>
              </w:rPr>
            </w:pPr>
            <w:r>
              <w:rPr>
                <w:rFonts w:ascii="Times New Roman" w:hAnsi="Times New Roman" w:cs="Times New Roman"/>
                <w:lang w:val="ru-RU"/>
              </w:rPr>
              <w:t>11435,88</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12293,86</w:t>
            </w:r>
          </w:p>
        </w:tc>
        <w:tc>
          <w:tcPr>
            <w:tcW w:w="993" w:type="dxa"/>
            <w:tcBorders>
              <w:top w:val="single" w:sz="4" w:space="0" w:color="auto"/>
              <w:left w:val="single" w:sz="4" w:space="0" w:color="auto"/>
              <w:bottom w:val="single" w:sz="4" w:space="0" w:color="auto"/>
              <w:right w:val="single" w:sz="4" w:space="0" w:color="auto"/>
            </w:tcBorders>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13115,05</w:t>
            </w: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b/>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vAlign w:val="center"/>
          </w:tcPr>
          <w:p w:rsidR="00773129" w:rsidRPr="00C21239" w:rsidRDefault="008E3C14" w:rsidP="00640FCB">
            <w:pPr>
              <w:autoSpaceDE w:val="0"/>
              <w:autoSpaceDN w:val="0"/>
              <w:adjustRightInd w:val="0"/>
              <w:ind w:hanging="108"/>
              <w:rPr>
                <w:rFonts w:ascii="Times New Roman" w:hAnsi="Times New Roman" w:cs="Times New Roman"/>
                <w:lang w:val="ru-RU"/>
              </w:rPr>
            </w:pPr>
            <w:r>
              <w:rPr>
                <w:rFonts w:ascii="Times New Roman" w:hAnsi="Times New Roman" w:cs="Times New Roman"/>
                <w:lang w:val="ru-RU"/>
              </w:rPr>
              <w:t>АСМ</w:t>
            </w:r>
            <w:r w:rsidR="00773129" w:rsidRPr="00C21239">
              <w:rPr>
                <w:rFonts w:ascii="Times New Roman" w:hAnsi="Times New Roman" w:cs="Times New Roman"/>
                <w:lang w:val="ru-RU"/>
              </w:rPr>
              <w:t>О</w:t>
            </w:r>
          </w:p>
          <w:p w:rsidR="00773129" w:rsidRPr="00C21239" w:rsidRDefault="00773129"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49201,45</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7915,76</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8330,57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10773,93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jc w:val="center"/>
              <w:rPr>
                <w:rFonts w:ascii="Times New Roman" w:hAnsi="Times New Roman" w:cs="Times New Roman"/>
                <w:lang w:val="ru-RU"/>
              </w:rPr>
            </w:pPr>
            <w:r>
              <w:rPr>
                <w:rFonts w:ascii="Times New Roman" w:hAnsi="Times New Roman" w:cs="Times New Roman"/>
                <w:lang w:val="ru-RU"/>
              </w:rPr>
              <w:t>6964,02</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7379,03</w:t>
            </w:r>
          </w:p>
        </w:tc>
        <w:tc>
          <w:tcPr>
            <w:tcW w:w="993" w:type="dxa"/>
            <w:tcBorders>
              <w:top w:val="single" w:sz="4" w:space="0" w:color="auto"/>
              <w:left w:val="single" w:sz="4" w:space="0" w:color="auto"/>
              <w:bottom w:val="single" w:sz="4" w:space="0" w:color="auto"/>
              <w:right w:val="single" w:sz="4" w:space="0" w:color="auto"/>
            </w:tcBorders>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7838,14</w:t>
            </w:r>
          </w:p>
        </w:tc>
      </w:tr>
      <w:tr w:rsidR="00773129" w:rsidRPr="00C21239" w:rsidTr="00640FCB">
        <w:trPr>
          <w:trHeight w:val="635"/>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b/>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autoSpaceDE w:val="0"/>
              <w:autoSpaceDN w:val="0"/>
              <w:adjustRightInd w:val="0"/>
              <w:ind w:left="-136" w:firstLine="136"/>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30466,37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4619,33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4202,78</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6980,66</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jc w:val="center"/>
              <w:rPr>
                <w:rFonts w:ascii="Times New Roman" w:hAnsi="Times New Roman" w:cs="Times New Roman"/>
                <w:lang w:val="ru-RU"/>
              </w:rPr>
            </w:pPr>
            <w:r>
              <w:rPr>
                <w:rFonts w:ascii="Times New Roman" w:hAnsi="Times New Roman" w:cs="Times New Roman"/>
                <w:lang w:val="ru-RU"/>
              </w:rPr>
              <w:t>4471,86</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4914,83</w:t>
            </w:r>
          </w:p>
        </w:tc>
        <w:tc>
          <w:tcPr>
            <w:tcW w:w="993" w:type="dxa"/>
            <w:tcBorders>
              <w:top w:val="single" w:sz="4" w:space="0" w:color="auto"/>
              <w:left w:val="single" w:sz="4" w:space="0" w:color="auto"/>
              <w:bottom w:val="single" w:sz="4" w:space="0" w:color="auto"/>
              <w:right w:val="single" w:sz="4" w:space="0" w:color="auto"/>
            </w:tcBorders>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5276,91</w:t>
            </w:r>
          </w:p>
        </w:tc>
      </w:tr>
      <w:tr w:rsidR="00773129" w:rsidRPr="00C21239" w:rsidTr="00640FCB">
        <w:trPr>
          <w:trHeight w:val="518"/>
        </w:trPr>
        <w:tc>
          <w:tcPr>
            <w:tcW w:w="489"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Pr>
                <w:rFonts w:ascii="Times New Roman" w:hAnsi="Times New Roman" w:cs="Times New Roman"/>
                <w:lang w:val="ru-RU"/>
              </w:rPr>
              <w:t>5</w:t>
            </w:r>
            <w:r w:rsidRPr="00C21239">
              <w:rPr>
                <w:rFonts w:ascii="Times New Roman" w:hAnsi="Times New Roman" w:cs="Times New Roman"/>
              </w:rPr>
              <w:t>.1.</w:t>
            </w:r>
          </w:p>
        </w:tc>
        <w:tc>
          <w:tcPr>
            <w:tcW w:w="2126" w:type="dxa"/>
            <w:vMerge w:val="restart"/>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Основное мероприятие</w:t>
            </w:r>
          </w:p>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Мероприятия по уличному освещению и энергосбережению</w:t>
            </w: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 xml:space="preserve">Всего по мероприятию в том числе: </w:t>
            </w:r>
          </w:p>
        </w:tc>
        <w:tc>
          <w:tcPr>
            <w:tcW w:w="567"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79667,82</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12535,09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12533,35</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17754,59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jc w:val="center"/>
              <w:rPr>
                <w:rFonts w:ascii="Times New Roman" w:hAnsi="Times New Roman" w:cs="Times New Roman"/>
                <w:lang w:val="ru-RU"/>
              </w:rPr>
            </w:pPr>
            <w:r>
              <w:rPr>
                <w:rFonts w:ascii="Times New Roman" w:hAnsi="Times New Roman" w:cs="Times New Roman"/>
                <w:lang w:val="ru-RU"/>
              </w:rPr>
              <w:t>11435,88</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12293,86</w:t>
            </w:r>
          </w:p>
        </w:tc>
        <w:tc>
          <w:tcPr>
            <w:tcW w:w="993" w:type="dxa"/>
            <w:tcBorders>
              <w:top w:val="single" w:sz="4" w:space="0" w:color="auto"/>
              <w:left w:val="single" w:sz="4" w:space="0" w:color="auto"/>
              <w:bottom w:val="single" w:sz="4" w:space="0" w:color="auto"/>
              <w:right w:val="single" w:sz="4" w:space="0" w:color="auto"/>
            </w:tcBorders>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13115,05</w:t>
            </w: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vAlign w:val="center"/>
          </w:tcPr>
          <w:p w:rsidR="00773129" w:rsidRPr="00C21239" w:rsidRDefault="008E3C14" w:rsidP="00640FCB">
            <w:pPr>
              <w:autoSpaceDE w:val="0"/>
              <w:autoSpaceDN w:val="0"/>
              <w:adjustRightInd w:val="0"/>
              <w:ind w:hanging="108"/>
              <w:jc w:val="center"/>
              <w:rPr>
                <w:rFonts w:ascii="Times New Roman" w:hAnsi="Times New Roman" w:cs="Times New Roman"/>
                <w:lang w:val="ru-RU"/>
              </w:rPr>
            </w:pPr>
            <w:r>
              <w:rPr>
                <w:rFonts w:ascii="Times New Roman" w:hAnsi="Times New Roman" w:cs="Times New Roman"/>
                <w:lang w:val="ru-RU"/>
              </w:rPr>
              <w:t>АСМ</w:t>
            </w:r>
            <w:r w:rsidR="00773129" w:rsidRPr="00C21239">
              <w:rPr>
                <w:rFonts w:ascii="Times New Roman" w:hAnsi="Times New Roman" w:cs="Times New Roman"/>
                <w:lang w:val="ru-RU"/>
              </w:rPr>
              <w:t xml:space="preserve">О </w:t>
            </w:r>
          </w:p>
          <w:p w:rsidR="00773129" w:rsidRPr="00C21239" w:rsidRDefault="00773129"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w:t>
            </w:r>
            <w:proofErr w:type="gramStart"/>
            <w:r w:rsidRPr="00C21239">
              <w:rPr>
                <w:rFonts w:ascii="Times New Roman" w:hAnsi="Times New Roman" w:cs="Times New Roman"/>
              </w:rPr>
              <w:t>г</w:t>
            </w:r>
            <w:proofErr w:type="gramEnd"/>
            <w:r w:rsidRPr="00C21239">
              <w:rPr>
                <w:rFonts w:ascii="Times New Roman" w:hAnsi="Times New Roman" w:cs="Times New Roman"/>
              </w:rPr>
              <w:t xml:space="preserve">. </w:t>
            </w:r>
            <w:proofErr w:type="spellStart"/>
            <w:r w:rsidRPr="00C21239">
              <w:rPr>
                <w:rFonts w:ascii="Times New Roman" w:hAnsi="Times New Roman" w:cs="Times New Roman"/>
              </w:rPr>
              <w:t>Зеленокумск</w:t>
            </w:r>
            <w:proofErr w:type="spellEnd"/>
            <w:r w:rsidRPr="00C21239">
              <w:rPr>
                <w:rFonts w:ascii="Times New Roman" w:hAnsi="Times New Roman" w:cs="Times New Roman"/>
                <w:lang w:val="ru-RU"/>
              </w:rPr>
              <w:t>)</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49201,45</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7915,76</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8330,57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10773,93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jc w:val="center"/>
              <w:rPr>
                <w:rFonts w:ascii="Times New Roman" w:hAnsi="Times New Roman" w:cs="Times New Roman"/>
                <w:lang w:val="ru-RU"/>
              </w:rPr>
            </w:pPr>
            <w:r>
              <w:rPr>
                <w:rFonts w:ascii="Times New Roman" w:hAnsi="Times New Roman" w:cs="Times New Roman"/>
                <w:lang w:val="ru-RU"/>
              </w:rPr>
              <w:t>6964,02</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7379,03</w:t>
            </w:r>
          </w:p>
        </w:tc>
        <w:tc>
          <w:tcPr>
            <w:tcW w:w="993" w:type="dxa"/>
            <w:tcBorders>
              <w:top w:val="single" w:sz="4" w:space="0" w:color="auto"/>
              <w:left w:val="single" w:sz="4" w:space="0" w:color="auto"/>
              <w:bottom w:val="single" w:sz="4" w:space="0" w:color="auto"/>
              <w:right w:val="single" w:sz="4" w:space="0" w:color="auto"/>
            </w:tcBorders>
          </w:tcPr>
          <w:p w:rsidR="00773129" w:rsidRDefault="00280BD1" w:rsidP="00640FCB">
            <w:pPr>
              <w:jc w:val="center"/>
              <w:rPr>
                <w:rFonts w:ascii="Times New Roman" w:hAnsi="Times New Roman" w:cs="Times New Roman"/>
                <w:lang w:val="ru-RU"/>
              </w:rPr>
            </w:pPr>
            <w:r>
              <w:rPr>
                <w:rFonts w:ascii="Times New Roman" w:hAnsi="Times New Roman" w:cs="Times New Roman"/>
                <w:lang w:val="ru-RU"/>
              </w:rPr>
              <w:t>7838,14</w:t>
            </w: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ТО округа,</w:t>
            </w:r>
          </w:p>
          <w:p w:rsidR="00773129" w:rsidRPr="00C21239" w:rsidRDefault="00773129" w:rsidP="00640FCB">
            <w:pPr>
              <w:tabs>
                <w:tab w:val="left" w:pos="0"/>
              </w:tabs>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всего:</w:t>
            </w:r>
          </w:p>
          <w:p w:rsidR="00773129" w:rsidRPr="00C21239" w:rsidRDefault="00773129"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в т.ч.:</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30466,37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4619,33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4202,78</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6980,66</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C5615A" w:rsidP="00C5615A">
            <w:pPr>
              <w:jc w:val="center"/>
              <w:rPr>
                <w:rFonts w:ascii="Times New Roman" w:hAnsi="Times New Roman" w:cs="Times New Roman"/>
                <w:lang w:val="ru-RU"/>
              </w:rPr>
            </w:pPr>
            <w:r>
              <w:rPr>
                <w:rFonts w:ascii="Times New Roman" w:hAnsi="Times New Roman" w:cs="Times New Roman"/>
                <w:lang w:val="ru-RU"/>
              </w:rPr>
              <w:t>4471,86</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4914,83</w:t>
            </w:r>
          </w:p>
        </w:tc>
        <w:tc>
          <w:tcPr>
            <w:tcW w:w="993" w:type="dxa"/>
            <w:tcBorders>
              <w:top w:val="single" w:sz="4" w:space="0" w:color="auto"/>
              <w:left w:val="single" w:sz="4" w:space="0" w:color="auto"/>
              <w:bottom w:val="single" w:sz="4" w:space="0" w:color="auto"/>
              <w:right w:val="single" w:sz="4" w:space="0" w:color="auto"/>
            </w:tcBorders>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5276,91</w:t>
            </w: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х. </w:t>
            </w:r>
            <w:proofErr w:type="spellStart"/>
            <w:r w:rsidRPr="00C21239">
              <w:rPr>
                <w:rFonts w:ascii="Times New Roman" w:hAnsi="Times New Roman" w:cs="Times New Roman"/>
              </w:rPr>
              <w:t>Восточный</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suppressAutoHyphens/>
              <w:jc w:val="center"/>
              <w:rPr>
                <w:rFonts w:ascii="Times New Roman" w:hAnsi="Times New Roman" w:cs="Times New Roman"/>
                <w:lang w:val="ru-RU"/>
              </w:rPr>
            </w:pPr>
            <w:r>
              <w:rPr>
                <w:rFonts w:ascii="Times New Roman" w:hAnsi="Times New Roman" w:cs="Times New Roman"/>
                <w:lang w:val="ru-RU"/>
              </w:rPr>
              <w:t>3878,47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684,18</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465,53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jc w:val="center"/>
              <w:rPr>
                <w:rFonts w:ascii="Times New Roman" w:hAnsi="Times New Roman" w:cs="Times New Roman"/>
                <w:lang w:val="ru-RU"/>
              </w:rPr>
            </w:pPr>
            <w:r>
              <w:rPr>
                <w:rFonts w:ascii="Times New Roman" w:hAnsi="Times New Roman" w:cs="Times New Roman"/>
                <w:lang w:val="ru-RU"/>
              </w:rPr>
              <w:t>1105,20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jc w:val="center"/>
              <w:rPr>
                <w:rFonts w:ascii="Times New Roman" w:hAnsi="Times New Roman" w:cs="Times New Roman"/>
                <w:lang w:val="ru-RU"/>
              </w:rPr>
            </w:pPr>
            <w:r>
              <w:rPr>
                <w:rFonts w:ascii="Times New Roman" w:hAnsi="Times New Roman" w:cs="Times New Roman"/>
                <w:lang w:val="ru-RU"/>
              </w:rPr>
              <w:t>507,36</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540,03</w:t>
            </w:r>
          </w:p>
        </w:tc>
        <w:tc>
          <w:tcPr>
            <w:tcW w:w="993" w:type="dxa"/>
            <w:tcBorders>
              <w:top w:val="single" w:sz="4" w:space="0" w:color="auto"/>
              <w:left w:val="single" w:sz="4" w:space="0" w:color="auto"/>
              <w:bottom w:val="single" w:sz="4" w:space="0" w:color="auto"/>
              <w:right w:val="single" w:sz="4" w:space="0" w:color="auto"/>
            </w:tcBorders>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576,17</w:t>
            </w: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ТО округа</w:t>
            </w:r>
          </w:p>
          <w:p w:rsidR="00773129" w:rsidRPr="00C21239" w:rsidRDefault="00773129" w:rsidP="00640FCB">
            <w:pPr>
              <w:autoSpaceDE w:val="0"/>
              <w:autoSpaceDN w:val="0"/>
              <w:adjustRightInd w:val="0"/>
              <w:ind w:hanging="108"/>
              <w:rPr>
                <w:rFonts w:ascii="Times New Roman" w:hAnsi="Times New Roman" w:cs="Times New Roman"/>
                <w:lang w:val="ru-RU"/>
              </w:rPr>
            </w:pPr>
            <w:r w:rsidRPr="00C21239">
              <w:rPr>
                <w:rFonts w:ascii="Times New Roman" w:hAnsi="Times New Roman" w:cs="Times New Roman"/>
                <w:lang w:val="ru-RU"/>
              </w:rPr>
              <w:t>с. Г. Балка</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5768,67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730,73</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651,49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1973,91</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C5615A" w:rsidP="00640FCB">
            <w:pPr>
              <w:jc w:val="center"/>
              <w:rPr>
                <w:rFonts w:ascii="Times New Roman" w:hAnsi="Times New Roman" w:cs="Times New Roman"/>
                <w:lang w:val="ru-RU"/>
              </w:rPr>
            </w:pPr>
            <w:r>
              <w:rPr>
                <w:rFonts w:ascii="Times New Roman" w:hAnsi="Times New Roman" w:cs="Times New Roman"/>
                <w:lang w:val="ru-RU"/>
              </w:rPr>
              <w:t>739,56</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801,97</w:t>
            </w:r>
          </w:p>
        </w:tc>
        <w:tc>
          <w:tcPr>
            <w:tcW w:w="993" w:type="dxa"/>
            <w:tcBorders>
              <w:top w:val="single" w:sz="4" w:space="0" w:color="auto"/>
              <w:left w:val="single" w:sz="4" w:space="0" w:color="auto"/>
              <w:bottom w:val="single" w:sz="4" w:space="0" w:color="auto"/>
              <w:right w:val="single" w:sz="4" w:space="0" w:color="auto"/>
            </w:tcBorders>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871,01</w:t>
            </w: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с. </w:t>
            </w:r>
            <w:proofErr w:type="spellStart"/>
            <w:r w:rsidRPr="00C21239">
              <w:rPr>
                <w:rFonts w:ascii="Times New Roman" w:hAnsi="Times New Roman" w:cs="Times New Roman"/>
              </w:rPr>
              <w:t>Нины</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suppressAutoHyphens/>
              <w:jc w:val="center"/>
              <w:rPr>
                <w:rFonts w:ascii="Times New Roman" w:hAnsi="Times New Roman" w:cs="Times New Roman"/>
                <w:lang w:val="ru-RU"/>
              </w:rPr>
            </w:pPr>
            <w:r>
              <w:rPr>
                <w:rFonts w:ascii="Times New Roman" w:hAnsi="Times New Roman" w:cs="Times New Roman"/>
                <w:lang w:val="ru-RU"/>
              </w:rPr>
              <w:t>7045,60</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1099,19</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962,26</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jc w:val="center"/>
              <w:rPr>
                <w:rFonts w:ascii="Times New Roman" w:hAnsi="Times New Roman" w:cs="Times New Roman"/>
                <w:lang w:val="ru-RU"/>
              </w:rPr>
            </w:pPr>
            <w:r>
              <w:rPr>
                <w:rFonts w:ascii="Times New Roman" w:hAnsi="Times New Roman" w:cs="Times New Roman"/>
                <w:lang w:val="ru-RU"/>
              </w:rPr>
              <w:t>1797,22</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C5615A" w:rsidP="00640FCB">
            <w:pPr>
              <w:jc w:val="center"/>
              <w:rPr>
                <w:rFonts w:ascii="Times New Roman" w:hAnsi="Times New Roman" w:cs="Times New Roman"/>
                <w:lang w:val="ru-RU"/>
              </w:rPr>
            </w:pPr>
            <w:r>
              <w:rPr>
                <w:rFonts w:ascii="Times New Roman" w:hAnsi="Times New Roman" w:cs="Times New Roman"/>
                <w:lang w:val="ru-RU"/>
              </w:rPr>
              <w:t>996,64</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1060,06</w:t>
            </w:r>
          </w:p>
        </w:tc>
        <w:tc>
          <w:tcPr>
            <w:tcW w:w="993" w:type="dxa"/>
            <w:tcBorders>
              <w:top w:val="single" w:sz="4" w:space="0" w:color="auto"/>
              <w:left w:val="single" w:sz="4" w:space="0" w:color="auto"/>
              <w:bottom w:val="single" w:sz="4" w:space="0" w:color="auto"/>
              <w:right w:val="single" w:sz="4" w:space="0" w:color="auto"/>
            </w:tcBorders>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1130,23</w:t>
            </w: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Default="00773129" w:rsidP="00640FCB">
            <w:pPr>
              <w:suppressAutoHyphens/>
              <w:autoSpaceDE w:val="0"/>
              <w:autoSpaceDN w:val="0"/>
              <w:adjustRightInd w:val="0"/>
              <w:rPr>
                <w:rFonts w:ascii="Times New Roman" w:hAnsi="Times New Roman" w:cs="Times New Roman"/>
                <w:lang w:val="ru-RU"/>
              </w:rPr>
            </w:pPr>
          </w:p>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с. </w:t>
            </w:r>
            <w:proofErr w:type="spellStart"/>
            <w:r w:rsidRPr="00C21239">
              <w:rPr>
                <w:rFonts w:ascii="Times New Roman" w:hAnsi="Times New Roman" w:cs="Times New Roman"/>
              </w:rPr>
              <w:t>Отказное</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3096,55</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508,31</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445,06</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484,68</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C5615A" w:rsidP="00640FCB">
            <w:pPr>
              <w:jc w:val="center"/>
              <w:rPr>
                <w:rFonts w:ascii="Times New Roman" w:hAnsi="Times New Roman" w:cs="Times New Roman"/>
                <w:lang w:val="ru-RU"/>
              </w:rPr>
            </w:pPr>
            <w:r>
              <w:rPr>
                <w:rFonts w:ascii="Times New Roman" w:hAnsi="Times New Roman" w:cs="Times New Roman"/>
                <w:lang w:val="ru-RU"/>
              </w:rPr>
              <w:t>511,90</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551,43</w:t>
            </w:r>
          </w:p>
        </w:tc>
        <w:tc>
          <w:tcPr>
            <w:tcW w:w="993" w:type="dxa"/>
            <w:tcBorders>
              <w:top w:val="single" w:sz="4" w:space="0" w:color="auto"/>
              <w:left w:val="single" w:sz="4" w:space="0" w:color="auto"/>
              <w:bottom w:val="single" w:sz="4" w:space="0" w:color="auto"/>
              <w:right w:val="single" w:sz="4" w:space="0" w:color="auto"/>
            </w:tcBorders>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595,17</w:t>
            </w: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hanging="108"/>
              <w:rPr>
                <w:rFonts w:ascii="Times New Roman" w:hAnsi="Times New Roman" w:cs="Times New Roman"/>
              </w:rPr>
            </w:pPr>
            <w:r w:rsidRPr="00C21239">
              <w:rPr>
                <w:rFonts w:ascii="Times New Roman" w:hAnsi="Times New Roman" w:cs="Times New Roman"/>
              </w:rPr>
              <w:t xml:space="preserve">ТО </w:t>
            </w:r>
            <w:proofErr w:type="spellStart"/>
            <w:r w:rsidRPr="00C21239">
              <w:rPr>
                <w:rFonts w:ascii="Times New Roman" w:hAnsi="Times New Roman" w:cs="Times New Roman"/>
              </w:rPr>
              <w:t>округа</w:t>
            </w:r>
            <w:proofErr w:type="spellEnd"/>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rPr>
              <w:t xml:space="preserve">с. </w:t>
            </w:r>
            <w:proofErr w:type="spellStart"/>
            <w:r w:rsidRPr="00C21239">
              <w:rPr>
                <w:rFonts w:ascii="Times New Roman" w:hAnsi="Times New Roman" w:cs="Times New Roman"/>
              </w:rPr>
              <w:t>Правокумск</w:t>
            </w:r>
            <w:r w:rsidRPr="00C21239">
              <w:rPr>
                <w:rFonts w:ascii="Times New Roman" w:hAnsi="Times New Roman" w:cs="Times New Roman"/>
                <w:lang w:val="ru-RU"/>
              </w:rPr>
              <w:t>ое</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suppressAutoHyphens/>
              <w:jc w:val="center"/>
              <w:rPr>
                <w:rFonts w:ascii="Times New Roman" w:hAnsi="Times New Roman" w:cs="Times New Roman"/>
                <w:lang w:val="ru-RU"/>
              </w:rPr>
            </w:pPr>
            <w:r>
              <w:rPr>
                <w:rFonts w:ascii="Times New Roman" w:hAnsi="Times New Roman" w:cs="Times New Roman"/>
                <w:lang w:val="ru-RU"/>
              </w:rPr>
              <w:t>2693,56</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456,75</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440,17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280BD1" w:rsidP="00640FCB">
            <w:pPr>
              <w:jc w:val="center"/>
              <w:rPr>
                <w:rFonts w:ascii="Times New Roman" w:hAnsi="Times New Roman" w:cs="Times New Roman"/>
                <w:lang w:val="ru-RU"/>
              </w:rPr>
            </w:pPr>
            <w:r>
              <w:rPr>
                <w:rFonts w:ascii="Times New Roman" w:hAnsi="Times New Roman" w:cs="Times New Roman"/>
                <w:lang w:val="ru-RU"/>
              </w:rPr>
              <w:t>439,84</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C5615A" w:rsidP="00640FCB">
            <w:pPr>
              <w:jc w:val="center"/>
              <w:rPr>
                <w:rFonts w:ascii="Times New Roman" w:hAnsi="Times New Roman" w:cs="Times New Roman"/>
                <w:lang w:val="ru-RU"/>
              </w:rPr>
            </w:pPr>
            <w:r>
              <w:rPr>
                <w:rFonts w:ascii="Times New Roman" w:hAnsi="Times New Roman" w:cs="Times New Roman"/>
                <w:lang w:val="ru-RU"/>
              </w:rPr>
              <w:t>417,88</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456,68</w:t>
            </w:r>
          </w:p>
        </w:tc>
        <w:tc>
          <w:tcPr>
            <w:tcW w:w="993" w:type="dxa"/>
            <w:tcBorders>
              <w:top w:val="single" w:sz="4" w:space="0" w:color="auto"/>
              <w:left w:val="single" w:sz="4" w:space="0" w:color="auto"/>
              <w:bottom w:val="single" w:sz="4" w:space="0" w:color="auto"/>
              <w:right w:val="single" w:sz="4" w:space="0" w:color="auto"/>
            </w:tcBorders>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482,24</w:t>
            </w:r>
          </w:p>
        </w:tc>
      </w:tr>
      <w:tr w:rsidR="00773129" w:rsidRPr="00C21239" w:rsidTr="00640FCB">
        <w:trPr>
          <w:trHeight w:val="518"/>
        </w:trPr>
        <w:tc>
          <w:tcPr>
            <w:tcW w:w="489"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2126" w:type="dxa"/>
            <w:vMerge/>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22300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ТО округа</w:t>
            </w:r>
          </w:p>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с. Солдато-Александровское</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rPr>
            </w:pPr>
            <w:r w:rsidRPr="00C21239">
              <w:rPr>
                <w:rFonts w:ascii="Times New Roman" w:hAnsi="Times New Roman" w:cs="Times New Roman"/>
              </w:rPr>
              <w:t>МБ</w:t>
            </w:r>
          </w:p>
        </w:tc>
        <w:tc>
          <w:tcPr>
            <w:tcW w:w="1276"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suppressAutoHyphens/>
              <w:jc w:val="center"/>
              <w:rPr>
                <w:rFonts w:ascii="Times New Roman" w:hAnsi="Times New Roman" w:cs="Times New Roman"/>
                <w:lang w:val="ru-RU"/>
              </w:rPr>
            </w:pPr>
            <w:r>
              <w:rPr>
                <w:rFonts w:ascii="Times New Roman" w:hAnsi="Times New Roman" w:cs="Times New Roman"/>
                <w:lang w:val="ru-RU"/>
              </w:rPr>
              <w:t>7983,52</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1140,17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1238,27</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3E742F" w:rsidP="00640FCB">
            <w:pPr>
              <w:jc w:val="center"/>
              <w:rPr>
                <w:rFonts w:ascii="Times New Roman" w:hAnsi="Times New Roman" w:cs="Times New Roman"/>
                <w:lang w:val="ru-RU"/>
              </w:rPr>
            </w:pPr>
            <w:r>
              <w:rPr>
                <w:rFonts w:ascii="Times New Roman" w:hAnsi="Times New Roman" w:cs="Times New Roman"/>
                <w:lang w:val="ru-RU"/>
              </w:rPr>
              <w:t>1179,81</w:t>
            </w:r>
          </w:p>
        </w:tc>
        <w:tc>
          <w:tcPr>
            <w:tcW w:w="1134" w:type="dxa"/>
            <w:tcBorders>
              <w:top w:val="single" w:sz="4" w:space="0" w:color="auto"/>
              <w:left w:val="single" w:sz="4" w:space="0" w:color="auto"/>
              <w:bottom w:val="single" w:sz="4" w:space="0" w:color="auto"/>
              <w:right w:val="single" w:sz="4" w:space="0" w:color="auto"/>
            </w:tcBorders>
            <w:vAlign w:val="center"/>
          </w:tcPr>
          <w:p w:rsidR="00773129" w:rsidRPr="00C21239" w:rsidRDefault="00C5615A" w:rsidP="00640FCB">
            <w:pPr>
              <w:jc w:val="center"/>
              <w:rPr>
                <w:rFonts w:ascii="Times New Roman" w:hAnsi="Times New Roman" w:cs="Times New Roman"/>
                <w:lang w:val="ru-RU"/>
              </w:rPr>
            </w:pPr>
            <w:r>
              <w:rPr>
                <w:rFonts w:ascii="Times New Roman" w:hAnsi="Times New Roman" w:cs="Times New Roman"/>
                <w:lang w:val="ru-RU"/>
              </w:rPr>
              <w:t>1298,52</w:t>
            </w:r>
          </w:p>
        </w:tc>
        <w:tc>
          <w:tcPr>
            <w:tcW w:w="993" w:type="dxa"/>
            <w:tcBorders>
              <w:top w:val="single" w:sz="4" w:space="0" w:color="auto"/>
              <w:left w:val="single" w:sz="4" w:space="0" w:color="auto"/>
              <w:bottom w:val="single" w:sz="4" w:space="0" w:color="auto"/>
              <w:right w:val="single" w:sz="4" w:space="0" w:color="auto"/>
            </w:tcBorders>
            <w:vAlign w:val="center"/>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1504,66</w:t>
            </w:r>
          </w:p>
        </w:tc>
        <w:tc>
          <w:tcPr>
            <w:tcW w:w="993" w:type="dxa"/>
            <w:tcBorders>
              <w:top w:val="single" w:sz="4" w:space="0" w:color="auto"/>
              <w:left w:val="single" w:sz="4" w:space="0" w:color="auto"/>
              <w:bottom w:val="single" w:sz="4" w:space="0" w:color="auto"/>
              <w:right w:val="single" w:sz="4" w:space="0" w:color="auto"/>
            </w:tcBorders>
          </w:tcPr>
          <w:p w:rsidR="00773129" w:rsidRDefault="00C5615A" w:rsidP="00640FCB">
            <w:pPr>
              <w:jc w:val="center"/>
              <w:rPr>
                <w:rFonts w:ascii="Times New Roman" w:hAnsi="Times New Roman" w:cs="Times New Roman"/>
                <w:lang w:val="ru-RU"/>
              </w:rPr>
            </w:pPr>
            <w:r>
              <w:rPr>
                <w:rFonts w:ascii="Times New Roman" w:hAnsi="Times New Roman" w:cs="Times New Roman"/>
                <w:lang w:val="ru-RU"/>
              </w:rPr>
              <w:t>1622,09</w:t>
            </w:r>
          </w:p>
        </w:tc>
      </w:tr>
      <w:tr w:rsidR="00773129" w:rsidRPr="00C21239" w:rsidTr="00640FCB">
        <w:trPr>
          <w:trHeight w:val="518"/>
        </w:trPr>
        <w:tc>
          <w:tcPr>
            <w:tcW w:w="489"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t>6</w:t>
            </w:r>
            <w:r w:rsidRPr="00C21239">
              <w:rPr>
                <w:rFonts w:ascii="Times New Roman" w:hAnsi="Times New Roman" w:cs="Times New Roman"/>
                <w:lang w:val="ru-RU"/>
              </w:rPr>
              <w:t>.</w:t>
            </w:r>
          </w:p>
        </w:tc>
        <w:tc>
          <w:tcPr>
            <w:tcW w:w="2126" w:type="dxa"/>
            <w:tcBorders>
              <w:left w:val="single" w:sz="4" w:space="0" w:color="auto"/>
              <w:right w:val="single" w:sz="4" w:space="0" w:color="auto"/>
            </w:tcBorders>
          </w:tcPr>
          <w:p w:rsidR="00773129" w:rsidRPr="00270134" w:rsidRDefault="00773129" w:rsidP="00640FCB">
            <w:pPr>
              <w:autoSpaceDE w:val="0"/>
              <w:autoSpaceDN w:val="0"/>
              <w:adjustRightInd w:val="0"/>
              <w:jc w:val="both"/>
              <w:outlineLvl w:val="2"/>
              <w:rPr>
                <w:rFonts w:ascii="Times New Roman" w:hAnsi="Times New Roman" w:cs="Times New Roman"/>
                <w:b/>
                <w:lang w:val="ru-RU"/>
              </w:rPr>
            </w:pPr>
            <w:r w:rsidRPr="00270134">
              <w:rPr>
                <w:rFonts w:ascii="Times New Roman" w:hAnsi="Times New Roman" w:cs="Times New Roman"/>
                <w:b/>
                <w:lang w:val="ru-RU"/>
              </w:rPr>
              <w:t>Подпрограмма</w:t>
            </w:r>
          </w:p>
          <w:p w:rsidR="00773129" w:rsidRPr="00C21239" w:rsidRDefault="00773129" w:rsidP="00640FCB">
            <w:pPr>
              <w:autoSpaceDE w:val="0"/>
              <w:autoSpaceDN w:val="0"/>
              <w:adjustRightInd w:val="0"/>
              <w:jc w:val="both"/>
              <w:outlineLvl w:val="2"/>
              <w:rPr>
                <w:rFonts w:ascii="Times New Roman" w:hAnsi="Times New Roman" w:cs="Times New Roman"/>
                <w:lang w:val="ru-RU"/>
              </w:rPr>
            </w:pPr>
            <w:r w:rsidRPr="00C21239">
              <w:rPr>
                <w:rFonts w:ascii="Times New Roman" w:hAnsi="Times New Roman" w:cs="Times New Roman"/>
                <w:lang w:val="ru-RU"/>
              </w:rPr>
              <w:t>«Приобретение специализированной техники для нужд</w:t>
            </w:r>
          </w:p>
          <w:p w:rsidR="00773129" w:rsidRPr="00C21239" w:rsidRDefault="00773129" w:rsidP="00640FCB">
            <w:pPr>
              <w:suppressAutoHyphens/>
              <w:autoSpaceDE w:val="0"/>
              <w:autoSpaceDN w:val="0"/>
              <w:adjustRightInd w:val="0"/>
              <w:jc w:val="both"/>
              <w:rPr>
                <w:rFonts w:ascii="Times New Roman" w:hAnsi="Times New Roman" w:cs="Times New Roman"/>
                <w:lang w:val="ru-RU"/>
              </w:rPr>
            </w:pPr>
            <w:r w:rsidRPr="00C21239">
              <w:rPr>
                <w:rFonts w:ascii="Times New Roman" w:hAnsi="Times New Roman" w:cs="Times New Roman"/>
                <w:lang w:val="ru-RU"/>
              </w:rPr>
              <w:t>жилищно-коммунального обслуживания»</w:t>
            </w: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 в том числе:</w:t>
            </w:r>
          </w:p>
        </w:tc>
        <w:tc>
          <w:tcPr>
            <w:tcW w:w="567"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sidRPr="00C21239">
              <w:rPr>
                <w:rFonts w:ascii="Times New Roman" w:hAnsi="Times New Roman" w:cs="Times New Roman"/>
                <w:lang w:val="ru-RU"/>
              </w:rPr>
              <w:t>МБ</w:t>
            </w:r>
          </w:p>
        </w:tc>
        <w:tc>
          <w:tcPr>
            <w:tcW w:w="1276"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7724,06</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696,00</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7028,06</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773129" w:rsidRDefault="00773129" w:rsidP="00640FCB">
            <w:pPr>
              <w:jc w:val="center"/>
              <w:rPr>
                <w:rFonts w:ascii="Times New Roman" w:hAnsi="Times New Roman" w:cs="Times New Roman"/>
                <w:lang w:val="ru-RU"/>
              </w:rPr>
            </w:pPr>
          </w:p>
        </w:tc>
      </w:tr>
      <w:tr w:rsidR="00773129" w:rsidRPr="00C21239" w:rsidTr="00640FCB">
        <w:trPr>
          <w:trHeight w:val="518"/>
        </w:trPr>
        <w:tc>
          <w:tcPr>
            <w:tcW w:w="489"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Pr>
                <w:rFonts w:ascii="Times New Roman" w:hAnsi="Times New Roman" w:cs="Times New Roman"/>
                <w:lang w:val="ru-RU"/>
              </w:rPr>
              <w:t>6</w:t>
            </w:r>
            <w:r w:rsidRPr="00C21239">
              <w:rPr>
                <w:rFonts w:ascii="Times New Roman" w:hAnsi="Times New Roman" w:cs="Times New Roman"/>
                <w:lang w:val="ru-RU"/>
              </w:rPr>
              <w:t>.1.</w:t>
            </w:r>
          </w:p>
        </w:tc>
        <w:tc>
          <w:tcPr>
            <w:tcW w:w="21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Основное мероприятие</w:t>
            </w:r>
          </w:p>
          <w:p w:rsidR="00773129" w:rsidRPr="00C21239" w:rsidRDefault="00773129" w:rsidP="00640FCB">
            <w:pPr>
              <w:suppressAutoHyphens/>
              <w:autoSpaceDE w:val="0"/>
              <w:autoSpaceDN w:val="0"/>
              <w:adjustRightInd w:val="0"/>
              <w:rPr>
                <w:rFonts w:ascii="Times New Roman" w:hAnsi="Times New Roman" w:cs="Times New Roman"/>
                <w:lang w:val="ru-RU"/>
              </w:rPr>
            </w:pPr>
            <w:r w:rsidRPr="00C21239">
              <w:rPr>
                <w:rFonts w:ascii="Times New Roman" w:hAnsi="Times New Roman" w:cs="Times New Roman"/>
                <w:lang w:val="ru-RU"/>
              </w:rPr>
              <w:t>Увеличение уставного фонда муниципального предприятия «Жилищно-коммунальное хозяйство города Зеленокумска»</w:t>
            </w:r>
          </w:p>
        </w:tc>
        <w:tc>
          <w:tcPr>
            <w:tcW w:w="567"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07</w:t>
            </w:r>
          </w:p>
        </w:tc>
        <w:tc>
          <w:tcPr>
            <w:tcW w:w="425"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3</w:t>
            </w:r>
          </w:p>
        </w:tc>
        <w:tc>
          <w:tcPr>
            <w:tcW w:w="426"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01</w:t>
            </w:r>
          </w:p>
        </w:tc>
        <w:tc>
          <w:tcPr>
            <w:tcW w:w="850" w:type="dxa"/>
            <w:tcBorders>
              <w:left w:val="single" w:sz="4" w:space="0" w:color="auto"/>
              <w:right w:val="single" w:sz="4" w:space="0" w:color="auto"/>
            </w:tcBorders>
          </w:tcPr>
          <w:p w:rsidR="00773129" w:rsidRPr="00C21239" w:rsidRDefault="00773129" w:rsidP="00640FCB">
            <w:pPr>
              <w:suppressAutoHyphens/>
              <w:autoSpaceDE w:val="0"/>
              <w:autoSpaceDN w:val="0"/>
              <w:adjustRightInd w:val="0"/>
              <w:rPr>
                <w:rFonts w:ascii="Times New Roman" w:hAnsi="Times New Roman" w:cs="Times New Roman"/>
              </w:rPr>
            </w:pPr>
            <w:r w:rsidRPr="00C21239">
              <w:rPr>
                <w:rFonts w:ascii="Times New Roman" w:hAnsi="Times New Roman" w:cs="Times New Roman"/>
              </w:rPr>
              <w:t>00000</w:t>
            </w:r>
          </w:p>
        </w:tc>
        <w:tc>
          <w:tcPr>
            <w:tcW w:w="1559"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autoSpaceDE w:val="0"/>
              <w:autoSpaceDN w:val="0"/>
              <w:adjustRightInd w:val="0"/>
              <w:ind w:left="-108"/>
              <w:rPr>
                <w:rFonts w:ascii="Times New Roman" w:hAnsi="Times New Roman" w:cs="Times New Roman"/>
                <w:lang w:val="ru-RU"/>
              </w:rPr>
            </w:pPr>
            <w:r w:rsidRPr="00C21239">
              <w:rPr>
                <w:rFonts w:ascii="Times New Roman" w:hAnsi="Times New Roman" w:cs="Times New Roman"/>
                <w:lang w:val="ru-RU"/>
              </w:rPr>
              <w:t>Всего по мероприятию в том числе:</w:t>
            </w:r>
          </w:p>
        </w:tc>
        <w:tc>
          <w:tcPr>
            <w:tcW w:w="567" w:type="dxa"/>
            <w:tcBorders>
              <w:top w:val="single" w:sz="4" w:space="0" w:color="auto"/>
              <w:left w:val="single" w:sz="4" w:space="0" w:color="auto"/>
              <w:bottom w:val="single" w:sz="4" w:space="0" w:color="auto"/>
              <w:right w:val="single" w:sz="4" w:space="0" w:color="auto"/>
            </w:tcBorders>
            <w:vAlign w:val="center"/>
          </w:tcPr>
          <w:p w:rsidR="00773129" w:rsidRPr="00C21239" w:rsidRDefault="00773129" w:rsidP="00640FCB">
            <w:pPr>
              <w:suppressAutoHyphens/>
              <w:jc w:val="center"/>
              <w:rPr>
                <w:rFonts w:ascii="Times New Roman" w:hAnsi="Times New Roman" w:cs="Times New Roman"/>
                <w:lang w:val="ru-RU"/>
              </w:rPr>
            </w:pPr>
          </w:p>
        </w:tc>
        <w:tc>
          <w:tcPr>
            <w:tcW w:w="1276"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suppressAutoHyphens/>
              <w:jc w:val="center"/>
              <w:rPr>
                <w:rFonts w:ascii="Times New Roman" w:hAnsi="Times New Roman" w:cs="Times New Roman"/>
                <w:lang w:val="ru-RU"/>
              </w:rPr>
            </w:pPr>
            <w:r>
              <w:rPr>
                <w:rFonts w:ascii="Times New Roman" w:hAnsi="Times New Roman" w:cs="Times New Roman"/>
                <w:lang w:val="ru-RU"/>
              </w:rPr>
              <w:t>7724,06</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696,00</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7028,06</w:t>
            </w:r>
          </w:p>
        </w:tc>
        <w:tc>
          <w:tcPr>
            <w:tcW w:w="1134"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sidRPr="00C21239">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773129" w:rsidRPr="00C21239" w:rsidRDefault="00773129" w:rsidP="00640FCB">
            <w:pPr>
              <w:jc w:val="center"/>
              <w:rPr>
                <w:rFonts w:ascii="Times New Roman" w:hAnsi="Times New Roman" w:cs="Times New Roman"/>
                <w:lang w:val="ru-RU"/>
              </w:rPr>
            </w:pPr>
            <w:r>
              <w:rPr>
                <w:rFonts w:ascii="Times New Roman" w:hAnsi="Times New Roman" w:cs="Times New Roman"/>
                <w:lang w:val="ru-RU"/>
              </w:rPr>
              <w:t>0,00</w:t>
            </w:r>
          </w:p>
        </w:tc>
        <w:tc>
          <w:tcPr>
            <w:tcW w:w="993" w:type="dxa"/>
            <w:tcBorders>
              <w:top w:val="single" w:sz="4" w:space="0" w:color="auto"/>
              <w:left w:val="single" w:sz="4" w:space="0" w:color="auto"/>
              <w:bottom w:val="single" w:sz="4" w:space="0" w:color="auto"/>
              <w:right w:val="single" w:sz="4" w:space="0" w:color="auto"/>
            </w:tcBorders>
          </w:tcPr>
          <w:p w:rsidR="00773129" w:rsidRDefault="00773129" w:rsidP="00640FCB">
            <w:pPr>
              <w:jc w:val="center"/>
              <w:rPr>
                <w:rFonts w:ascii="Times New Roman" w:hAnsi="Times New Roman" w:cs="Times New Roman"/>
                <w:lang w:val="ru-RU"/>
              </w:rPr>
            </w:pPr>
          </w:p>
        </w:tc>
      </w:tr>
    </w:tbl>
    <w:p w:rsidR="008D50BA" w:rsidRPr="00665166" w:rsidRDefault="008D50BA" w:rsidP="008D50BA">
      <w:pPr>
        <w:ind w:firstLine="426"/>
        <w:jc w:val="both"/>
        <w:rPr>
          <w:rFonts w:ascii="Times New Roman" w:hAnsi="Times New Roman" w:cs="Times New Roman"/>
          <w:sz w:val="28"/>
          <w:szCs w:val="28"/>
        </w:rPr>
      </w:pPr>
      <w:r>
        <w:rPr>
          <w:rFonts w:ascii="Times New Roman" w:hAnsi="Times New Roman" w:cs="Times New Roman"/>
          <w:sz w:val="28"/>
          <w:szCs w:val="28"/>
          <w:lang w:val="ru-RU"/>
        </w:rPr>
        <w:t>З</w:t>
      </w:r>
      <w:proofErr w:type="spellStart"/>
      <w:r>
        <w:rPr>
          <w:rFonts w:ascii="Times New Roman" w:hAnsi="Times New Roman" w:cs="Times New Roman"/>
          <w:sz w:val="28"/>
          <w:szCs w:val="28"/>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665166">
        <w:rPr>
          <w:rFonts w:ascii="Times New Roman" w:hAnsi="Times New Roman" w:cs="Times New Roman"/>
          <w:sz w:val="28"/>
          <w:szCs w:val="28"/>
        </w:rPr>
        <w:t>лавы</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администрации</w:t>
      </w:r>
      <w:proofErr w:type="spellEnd"/>
      <w:r w:rsidRPr="00665166">
        <w:rPr>
          <w:rFonts w:ascii="Times New Roman" w:hAnsi="Times New Roman" w:cs="Times New Roman"/>
          <w:sz w:val="28"/>
          <w:szCs w:val="28"/>
        </w:rPr>
        <w:t xml:space="preserve"> </w:t>
      </w:r>
    </w:p>
    <w:p w:rsidR="008D50BA" w:rsidRDefault="008D50BA" w:rsidP="008D50BA">
      <w:pPr>
        <w:ind w:firstLine="426"/>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Советского</w:t>
      </w:r>
      <w:proofErr w:type="spellEnd"/>
      <w:r>
        <w:rPr>
          <w:rFonts w:ascii="Times New Roman" w:hAnsi="Times New Roman" w:cs="Times New Roman"/>
          <w:sz w:val="28"/>
          <w:szCs w:val="28"/>
          <w:lang w:val="ru-RU"/>
        </w:rPr>
        <w:t xml:space="preserve"> муниципального </w:t>
      </w:r>
      <w:proofErr w:type="spellStart"/>
      <w:r w:rsidRPr="00665166">
        <w:rPr>
          <w:rFonts w:ascii="Times New Roman" w:hAnsi="Times New Roman" w:cs="Times New Roman"/>
          <w:sz w:val="28"/>
          <w:szCs w:val="28"/>
        </w:rPr>
        <w:t>округа</w:t>
      </w:r>
      <w:proofErr w:type="spellEnd"/>
      <w:r w:rsidRPr="00665166">
        <w:rPr>
          <w:rFonts w:ascii="Times New Roman" w:hAnsi="Times New Roman" w:cs="Times New Roman"/>
          <w:sz w:val="28"/>
          <w:szCs w:val="28"/>
        </w:rPr>
        <w:t xml:space="preserve"> </w:t>
      </w:r>
    </w:p>
    <w:p w:rsidR="008D50BA" w:rsidRDefault="008D50BA" w:rsidP="008D50BA">
      <w:pPr>
        <w:ind w:firstLine="426"/>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Ставропольского</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края</w:t>
      </w:r>
      <w:proofErr w:type="spellEnd"/>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tbl>
      <w:tblPr>
        <w:tblStyle w:val="af4"/>
        <w:tblW w:w="15298" w:type="dxa"/>
        <w:tblLook w:val="04A0"/>
      </w:tblPr>
      <w:tblGrid>
        <w:gridCol w:w="7905"/>
        <w:gridCol w:w="7393"/>
      </w:tblGrid>
      <w:tr w:rsidR="00B57858" w:rsidRPr="000C7E28" w:rsidTr="003A23D8">
        <w:tc>
          <w:tcPr>
            <w:tcW w:w="7905" w:type="dxa"/>
            <w:tcBorders>
              <w:top w:val="nil"/>
              <w:left w:val="nil"/>
              <w:bottom w:val="nil"/>
              <w:right w:val="nil"/>
            </w:tcBorders>
          </w:tcPr>
          <w:p w:rsidR="00B57858" w:rsidRPr="001B7BE1" w:rsidRDefault="00B57858" w:rsidP="003A23D8">
            <w:pPr>
              <w:tabs>
                <w:tab w:val="left" w:pos="8080"/>
              </w:tabs>
              <w:suppressAutoHyphens/>
              <w:autoSpaceDE w:val="0"/>
              <w:autoSpaceDN w:val="0"/>
              <w:adjustRightInd w:val="0"/>
              <w:rPr>
                <w:rFonts w:ascii="Times New Roman" w:hAnsi="Times New Roman" w:cs="Times New Roman"/>
                <w:lang w:val="ru-RU"/>
              </w:rPr>
            </w:pPr>
          </w:p>
        </w:tc>
        <w:tc>
          <w:tcPr>
            <w:tcW w:w="7393" w:type="dxa"/>
            <w:tcBorders>
              <w:top w:val="nil"/>
              <w:left w:val="nil"/>
              <w:bottom w:val="nil"/>
              <w:right w:val="nil"/>
            </w:tcBorders>
          </w:tcPr>
          <w:p w:rsidR="00B57858" w:rsidRPr="004826E1" w:rsidRDefault="00B57858" w:rsidP="003A23D8">
            <w:pPr>
              <w:tabs>
                <w:tab w:val="left" w:pos="8080"/>
              </w:tabs>
              <w:suppressAutoHyphens/>
              <w:autoSpaceDE w:val="0"/>
              <w:autoSpaceDN w:val="0"/>
              <w:adjustRightInd w:val="0"/>
              <w:rPr>
                <w:rFonts w:ascii="Times New Roman" w:hAnsi="Times New Roman" w:cs="Times New Roman"/>
                <w:sz w:val="28"/>
                <w:szCs w:val="28"/>
                <w:lang w:val="ru-RU"/>
              </w:rPr>
            </w:pPr>
            <w:r w:rsidRPr="004826E1">
              <w:rPr>
                <w:rFonts w:ascii="Times New Roman" w:hAnsi="Times New Roman" w:cs="Times New Roman"/>
                <w:sz w:val="28"/>
                <w:szCs w:val="28"/>
                <w:lang w:val="ru-RU"/>
              </w:rPr>
              <w:t>Приложение № 1</w:t>
            </w:r>
            <w:r>
              <w:rPr>
                <w:rFonts w:ascii="Times New Roman" w:hAnsi="Times New Roman" w:cs="Times New Roman"/>
                <w:sz w:val="28"/>
                <w:szCs w:val="28"/>
                <w:lang w:val="ru-RU"/>
              </w:rPr>
              <w:t>1</w:t>
            </w:r>
          </w:p>
          <w:p w:rsidR="00B57858" w:rsidRPr="004826E1" w:rsidRDefault="00B57858" w:rsidP="003A23D8">
            <w:pPr>
              <w:tabs>
                <w:tab w:val="left" w:pos="8080"/>
              </w:tabs>
              <w:suppressAutoHyphens/>
              <w:autoSpaceDE w:val="0"/>
              <w:autoSpaceDN w:val="0"/>
              <w:adjustRightInd w:val="0"/>
              <w:rPr>
                <w:rFonts w:ascii="Times New Roman" w:hAnsi="Times New Roman" w:cs="Times New Roman"/>
                <w:sz w:val="28"/>
                <w:szCs w:val="28"/>
                <w:lang w:val="ru-RU"/>
              </w:rPr>
            </w:pPr>
            <w:r w:rsidRPr="004826E1">
              <w:rPr>
                <w:rFonts w:ascii="Times New Roman" w:hAnsi="Times New Roman" w:cs="Times New Roman"/>
                <w:sz w:val="28"/>
                <w:szCs w:val="28"/>
                <w:lang w:val="ru-RU"/>
              </w:rPr>
              <w:t xml:space="preserve">к муниципальной программе Советского городского округа </w:t>
            </w:r>
          </w:p>
          <w:p w:rsidR="00B57858" w:rsidRPr="00F53431" w:rsidRDefault="00B57858" w:rsidP="003A23D8">
            <w:pPr>
              <w:pStyle w:val="ConsPlusNormal"/>
              <w:tabs>
                <w:tab w:val="left" w:pos="1735"/>
                <w:tab w:val="left" w:pos="2056"/>
                <w:tab w:val="left" w:pos="8080"/>
              </w:tabs>
              <w:suppressAutoHyphens/>
              <w:ind w:firstLine="0"/>
              <w:rPr>
                <w:rFonts w:ascii="Times New Roman" w:hAnsi="Times New Roman" w:cs="Times New Roman"/>
                <w:sz w:val="28"/>
                <w:szCs w:val="28"/>
              </w:rPr>
            </w:pPr>
            <w:r w:rsidRPr="00F53431">
              <w:rPr>
                <w:rFonts w:ascii="Times New Roman" w:hAnsi="Times New Roman" w:cs="Times New Roman"/>
                <w:sz w:val="28"/>
                <w:szCs w:val="28"/>
              </w:rPr>
              <w:t xml:space="preserve">Ставропольского края «Модернизация, развитие и содержание коммунального хозяйства Советского </w:t>
            </w:r>
            <w:r w:rsidR="008E3C14">
              <w:rPr>
                <w:rFonts w:ascii="Times New Roman" w:hAnsi="Times New Roman" w:cs="Times New Roman"/>
                <w:sz w:val="28"/>
                <w:szCs w:val="28"/>
              </w:rPr>
              <w:t>муниципального</w:t>
            </w:r>
            <w:r w:rsidRPr="00F53431">
              <w:rPr>
                <w:rFonts w:ascii="Times New Roman" w:hAnsi="Times New Roman" w:cs="Times New Roman"/>
                <w:sz w:val="28"/>
                <w:szCs w:val="28"/>
              </w:rPr>
              <w:t xml:space="preserve"> округа Ставропольского края»</w:t>
            </w:r>
          </w:p>
          <w:p w:rsidR="00B57858" w:rsidRPr="004826E1" w:rsidRDefault="00B57858" w:rsidP="003A23D8">
            <w:pPr>
              <w:tabs>
                <w:tab w:val="left" w:pos="8080"/>
              </w:tabs>
              <w:suppressAutoHyphens/>
              <w:autoSpaceDE w:val="0"/>
              <w:autoSpaceDN w:val="0"/>
              <w:adjustRightInd w:val="0"/>
              <w:rPr>
                <w:rFonts w:ascii="Times New Roman" w:hAnsi="Times New Roman" w:cs="Times New Roman"/>
                <w:lang w:val="ru-RU"/>
              </w:rPr>
            </w:pPr>
          </w:p>
        </w:tc>
      </w:tr>
    </w:tbl>
    <w:p w:rsidR="00B57858" w:rsidRPr="00B57858" w:rsidRDefault="00B57858" w:rsidP="00B57858">
      <w:pPr>
        <w:tabs>
          <w:tab w:val="left" w:pos="8080"/>
        </w:tabs>
        <w:suppressAutoHyphens/>
        <w:autoSpaceDE w:val="0"/>
        <w:autoSpaceDN w:val="0"/>
        <w:adjustRightInd w:val="0"/>
        <w:rPr>
          <w:rFonts w:ascii="Times New Roman" w:hAnsi="Times New Roman" w:cs="Times New Roman"/>
          <w:lang w:val="ru-RU"/>
        </w:rPr>
      </w:pPr>
    </w:p>
    <w:p w:rsidR="00B57858" w:rsidRPr="00B57858" w:rsidRDefault="00B57858" w:rsidP="00B57858">
      <w:pPr>
        <w:suppressAutoHyphens/>
        <w:jc w:val="center"/>
        <w:rPr>
          <w:rFonts w:ascii="Times New Roman" w:hAnsi="Times New Roman" w:cs="Times New Roman"/>
          <w:caps/>
          <w:sz w:val="28"/>
          <w:szCs w:val="28"/>
          <w:lang w:val="ru-RU"/>
        </w:rPr>
      </w:pPr>
      <w:r w:rsidRPr="00B57858">
        <w:rPr>
          <w:rFonts w:ascii="Times New Roman" w:hAnsi="Times New Roman" w:cs="Times New Roman"/>
          <w:caps/>
          <w:sz w:val="28"/>
          <w:szCs w:val="28"/>
          <w:lang w:val="ru-RU"/>
        </w:rPr>
        <w:t>Ресурсное обеспечение и прогнозная (справочная) оценка</w:t>
      </w:r>
    </w:p>
    <w:p w:rsidR="00B57858" w:rsidRPr="00B57858" w:rsidRDefault="00B57858" w:rsidP="00B57858">
      <w:pPr>
        <w:widowControl w:val="0"/>
        <w:suppressAutoHyphens/>
        <w:autoSpaceDE w:val="0"/>
        <w:autoSpaceDN w:val="0"/>
        <w:adjustRightInd w:val="0"/>
        <w:jc w:val="center"/>
        <w:rPr>
          <w:rFonts w:ascii="Times New Roman" w:hAnsi="Times New Roman" w:cs="Times New Roman"/>
          <w:spacing w:val="-4"/>
          <w:sz w:val="28"/>
          <w:szCs w:val="28"/>
          <w:lang w:val="ru-RU"/>
        </w:rPr>
      </w:pPr>
      <w:r w:rsidRPr="00B57858">
        <w:rPr>
          <w:rFonts w:ascii="Times New Roman" w:hAnsi="Times New Roman" w:cs="Times New Roman"/>
          <w:spacing w:val="-4"/>
          <w:sz w:val="28"/>
          <w:szCs w:val="28"/>
          <w:lang w:val="ru-RU"/>
        </w:rPr>
        <w:t xml:space="preserve">расходов бюджета Советского </w:t>
      </w:r>
      <w:r w:rsidR="008E3C14" w:rsidRPr="008E3C14">
        <w:rPr>
          <w:rFonts w:ascii="Times New Roman" w:hAnsi="Times New Roman" w:cs="Times New Roman"/>
          <w:sz w:val="28"/>
          <w:szCs w:val="28"/>
          <w:lang w:val="ru-RU"/>
        </w:rPr>
        <w:t>муниципального</w:t>
      </w:r>
      <w:r w:rsidRPr="00B57858">
        <w:rPr>
          <w:rFonts w:ascii="Times New Roman" w:hAnsi="Times New Roman" w:cs="Times New Roman"/>
          <w:spacing w:val="-4"/>
          <w:sz w:val="28"/>
          <w:szCs w:val="28"/>
          <w:lang w:val="ru-RU"/>
        </w:rPr>
        <w:t xml:space="preserve">  Ставропольского края и иных участников   программы</w:t>
      </w:r>
    </w:p>
    <w:p w:rsidR="00B57858" w:rsidRPr="00B57858" w:rsidRDefault="00B57858" w:rsidP="00B57858">
      <w:pPr>
        <w:widowControl w:val="0"/>
        <w:suppressAutoHyphens/>
        <w:autoSpaceDE w:val="0"/>
        <w:autoSpaceDN w:val="0"/>
        <w:adjustRightInd w:val="0"/>
        <w:jc w:val="center"/>
        <w:rPr>
          <w:rFonts w:ascii="Times New Roman" w:hAnsi="Times New Roman" w:cs="Times New Roman"/>
          <w:spacing w:val="-4"/>
          <w:sz w:val="28"/>
          <w:szCs w:val="28"/>
          <w:lang w:val="ru-RU"/>
        </w:rPr>
      </w:pPr>
      <w:r w:rsidRPr="00B57858">
        <w:rPr>
          <w:rFonts w:ascii="Times New Roman" w:hAnsi="Times New Roman" w:cs="Times New Roman"/>
          <w:spacing w:val="-4"/>
          <w:sz w:val="28"/>
          <w:szCs w:val="28"/>
          <w:lang w:val="ru-RU"/>
        </w:rPr>
        <w:t xml:space="preserve">Советского </w:t>
      </w:r>
      <w:r w:rsidR="008E3C14" w:rsidRPr="00C17856">
        <w:rPr>
          <w:rFonts w:ascii="Times New Roman" w:hAnsi="Times New Roman" w:cs="Times New Roman"/>
          <w:sz w:val="28"/>
          <w:szCs w:val="28"/>
          <w:lang w:val="ru-RU"/>
        </w:rPr>
        <w:t>муниципального</w:t>
      </w:r>
      <w:r w:rsidRPr="00B57858">
        <w:rPr>
          <w:rFonts w:ascii="Times New Roman" w:hAnsi="Times New Roman" w:cs="Times New Roman"/>
          <w:spacing w:val="-4"/>
          <w:sz w:val="28"/>
          <w:szCs w:val="28"/>
          <w:lang w:val="ru-RU"/>
        </w:rPr>
        <w:t xml:space="preserve"> округа Ставропольского края</w:t>
      </w:r>
    </w:p>
    <w:p w:rsidR="00B57858" w:rsidRPr="00B57858" w:rsidRDefault="00B57858" w:rsidP="00B57858">
      <w:pPr>
        <w:widowControl w:val="0"/>
        <w:suppressAutoHyphens/>
        <w:autoSpaceDE w:val="0"/>
        <w:autoSpaceDN w:val="0"/>
        <w:adjustRightInd w:val="0"/>
        <w:jc w:val="center"/>
        <w:rPr>
          <w:rFonts w:ascii="Times New Roman" w:hAnsi="Times New Roman" w:cs="Times New Roman"/>
          <w:sz w:val="28"/>
          <w:szCs w:val="28"/>
          <w:lang w:val="ru-RU"/>
        </w:rPr>
      </w:pPr>
      <w:r w:rsidRPr="00B57858">
        <w:rPr>
          <w:rFonts w:ascii="Times New Roman" w:hAnsi="Times New Roman" w:cs="Times New Roman"/>
          <w:spacing w:val="-4"/>
          <w:sz w:val="28"/>
          <w:szCs w:val="28"/>
          <w:lang w:val="ru-RU"/>
        </w:rPr>
        <w:t>«</w:t>
      </w:r>
      <w:r w:rsidRPr="00B57858">
        <w:rPr>
          <w:rFonts w:ascii="Times New Roman" w:hAnsi="Times New Roman" w:cs="Times New Roman"/>
          <w:sz w:val="28"/>
          <w:szCs w:val="28"/>
          <w:lang w:val="ru-RU"/>
        </w:rPr>
        <w:t>Модернизация, развитие и содержание коммунального хозяйства  Советского городского округа</w:t>
      </w:r>
    </w:p>
    <w:p w:rsidR="00B57858" w:rsidRPr="00B57858" w:rsidRDefault="00B57858" w:rsidP="00B57858">
      <w:pPr>
        <w:widowControl w:val="0"/>
        <w:suppressAutoHyphens/>
        <w:autoSpaceDE w:val="0"/>
        <w:autoSpaceDN w:val="0"/>
        <w:adjustRightInd w:val="0"/>
        <w:jc w:val="center"/>
        <w:rPr>
          <w:rFonts w:ascii="Times New Roman" w:hAnsi="Times New Roman" w:cs="Times New Roman"/>
          <w:spacing w:val="-4"/>
          <w:sz w:val="28"/>
          <w:szCs w:val="28"/>
          <w:lang w:val="ru-RU"/>
        </w:rPr>
      </w:pPr>
      <w:r w:rsidRPr="00B57858">
        <w:rPr>
          <w:rFonts w:ascii="Times New Roman" w:hAnsi="Times New Roman" w:cs="Times New Roman"/>
          <w:sz w:val="28"/>
          <w:szCs w:val="28"/>
          <w:lang w:val="ru-RU"/>
        </w:rPr>
        <w:t xml:space="preserve"> Ставропольского края» </w:t>
      </w:r>
      <w:r w:rsidRPr="00B57858">
        <w:rPr>
          <w:rFonts w:ascii="Times New Roman" w:hAnsi="Times New Roman" w:cs="Times New Roman"/>
          <w:spacing w:val="-4"/>
          <w:sz w:val="28"/>
          <w:szCs w:val="28"/>
          <w:lang w:val="ru-RU"/>
        </w:rPr>
        <w:t xml:space="preserve">на реализацию целей муниципальной программы </w:t>
      </w:r>
    </w:p>
    <w:p w:rsidR="00B57858" w:rsidRPr="00B57858" w:rsidRDefault="00B57858" w:rsidP="00B57858">
      <w:pPr>
        <w:widowControl w:val="0"/>
        <w:suppressAutoHyphens/>
        <w:autoSpaceDE w:val="0"/>
        <w:autoSpaceDN w:val="0"/>
        <w:adjustRightInd w:val="0"/>
        <w:jc w:val="center"/>
        <w:rPr>
          <w:rFonts w:ascii="Times New Roman" w:hAnsi="Times New Roman" w:cs="Times New Roman"/>
          <w:spacing w:val="-4"/>
          <w:sz w:val="28"/>
          <w:szCs w:val="28"/>
          <w:lang w:val="ru-RU"/>
        </w:rPr>
      </w:pPr>
    </w:p>
    <w:p w:rsidR="00B57858" w:rsidRPr="00B57858" w:rsidRDefault="00B57858" w:rsidP="00B57858">
      <w:pPr>
        <w:widowControl w:val="0"/>
        <w:suppressAutoHyphens/>
        <w:autoSpaceDE w:val="0"/>
        <w:autoSpaceDN w:val="0"/>
        <w:adjustRightInd w:val="0"/>
        <w:jc w:val="both"/>
        <w:rPr>
          <w:rFonts w:ascii="Times New Roman" w:hAnsi="Times New Roman" w:cs="Times New Roman"/>
          <w:bCs/>
          <w:lang w:val="ru-RU"/>
        </w:rPr>
      </w:pPr>
      <w:r w:rsidRPr="00B57858">
        <w:rPr>
          <w:rFonts w:ascii="Times New Roman" w:hAnsi="Times New Roman" w:cs="Times New Roman"/>
          <w:lang w:val="ru-RU"/>
        </w:rPr>
        <w:t>&lt;1</w:t>
      </w:r>
      <w:proofErr w:type="gramStart"/>
      <w:r w:rsidRPr="00B57858">
        <w:rPr>
          <w:rFonts w:ascii="Times New Roman" w:hAnsi="Times New Roman" w:cs="Times New Roman"/>
          <w:lang w:val="ru-RU"/>
        </w:rPr>
        <w:t>&gt;Д</w:t>
      </w:r>
      <w:proofErr w:type="gramEnd"/>
      <w:r w:rsidRPr="00B57858">
        <w:rPr>
          <w:rFonts w:ascii="Times New Roman" w:hAnsi="Times New Roman" w:cs="Times New Roman"/>
          <w:lang w:val="ru-RU"/>
        </w:rPr>
        <w:t xml:space="preserve">алее в настоящем Приложении используются сокращения: МБ – местный бюджет; КБ – краевой бюджет; округ – Советский </w:t>
      </w:r>
      <w:r w:rsidR="008E3C14">
        <w:rPr>
          <w:rFonts w:ascii="Times New Roman" w:hAnsi="Times New Roman" w:cs="Times New Roman"/>
          <w:lang w:val="ru-RU"/>
        </w:rPr>
        <w:t>муниципальный</w:t>
      </w:r>
      <w:r w:rsidRPr="00B57858">
        <w:rPr>
          <w:rFonts w:ascii="Times New Roman" w:hAnsi="Times New Roman" w:cs="Times New Roman"/>
          <w:lang w:val="ru-RU"/>
        </w:rPr>
        <w:t xml:space="preserve"> округ Ставропольского края; Программа –  </w:t>
      </w:r>
      <w:r w:rsidR="008E3C14">
        <w:rPr>
          <w:rFonts w:ascii="Times New Roman" w:hAnsi="Times New Roman" w:cs="Times New Roman"/>
          <w:lang w:val="ru-RU"/>
        </w:rPr>
        <w:t xml:space="preserve">муниципальная </w:t>
      </w:r>
      <w:r w:rsidRPr="00B57858">
        <w:rPr>
          <w:rFonts w:ascii="Times New Roman" w:hAnsi="Times New Roman" w:cs="Times New Roman"/>
          <w:lang w:val="ru-RU"/>
        </w:rPr>
        <w:t xml:space="preserve">программа округа «Модернизация, развитие и содержание коммунального хозяйства Советского </w:t>
      </w:r>
      <w:r w:rsidR="008E3C14">
        <w:rPr>
          <w:rFonts w:ascii="Times New Roman" w:hAnsi="Times New Roman" w:cs="Times New Roman"/>
          <w:lang w:val="ru-RU"/>
        </w:rPr>
        <w:t xml:space="preserve">муниципального </w:t>
      </w:r>
      <w:r w:rsidRPr="00B57858">
        <w:rPr>
          <w:rFonts w:ascii="Times New Roman" w:hAnsi="Times New Roman" w:cs="Times New Roman"/>
          <w:lang w:val="ru-RU"/>
        </w:rPr>
        <w:t xml:space="preserve"> округа Ставропольского края»; г. Зеленокумск, х. </w:t>
      </w:r>
      <w:proofErr w:type="spellStart"/>
      <w:r w:rsidRPr="00B57858">
        <w:rPr>
          <w:rFonts w:ascii="Times New Roman" w:hAnsi="Times New Roman" w:cs="Times New Roman"/>
          <w:lang w:val="ru-RU"/>
        </w:rPr>
        <w:t>Ковганский</w:t>
      </w:r>
      <w:proofErr w:type="spellEnd"/>
      <w:r w:rsidRPr="00B57858">
        <w:rPr>
          <w:rFonts w:ascii="Times New Roman" w:hAnsi="Times New Roman" w:cs="Times New Roman"/>
          <w:lang w:val="ru-RU"/>
        </w:rPr>
        <w:t xml:space="preserve">, х. Привольный, х. Рог, х. Средний Лес, х. </w:t>
      </w:r>
      <w:proofErr w:type="spellStart"/>
      <w:r w:rsidRPr="00B57858">
        <w:rPr>
          <w:rFonts w:ascii="Times New Roman" w:hAnsi="Times New Roman" w:cs="Times New Roman"/>
          <w:lang w:val="ru-RU"/>
        </w:rPr>
        <w:t>Тихомировка</w:t>
      </w:r>
      <w:proofErr w:type="spellEnd"/>
      <w:r w:rsidRPr="00B57858">
        <w:rPr>
          <w:rFonts w:ascii="Times New Roman" w:hAnsi="Times New Roman" w:cs="Times New Roman"/>
          <w:lang w:val="ru-RU"/>
        </w:rPr>
        <w:t xml:space="preserve">,  х. Федоровский – г. Зеленокумск; </w:t>
      </w:r>
      <w:r w:rsidRPr="00B57858">
        <w:rPr>
          <w:rFonts w:ascii="Times New Roman" w:hAnsi="Times New Roman" w:cs="Times New Roman"/>
          <w:bCs/>
          <w:lang w:val="ru-RU"/>
        </w:rPr>
        <w:t xml:space="preserve">территориальные органы администрации округа– </w:t>
      </w:r>
      <w:proofErr w:type="gramStart"/>
      <w:r w:rsidRPr="00B57858">
        <w:rPr>
          <w:rFonts w:ascii="Times New Roman" w:hAnsi="Times New Roman" w:cs="Times New Roman"/>
          <w:bCs/>
          <w:lang w:val="ru-RU"/>
        </w:rPr>
        <w:t>ТО</w:t>
      </w:r>
      <w:proofErr w:type="gramEnd"/>
      <w:r w:rsidRPr="00B57858">
        <w:rPr>
          <w:rFonts w:ascii="Times New Roman" w:hAnsi="Times New Roman" w:cs="Times New Roman"/>
          <w:bCs/>
          <w:lang w:val="ru-RU"/>
        </w:rPr>
        <w:t>; внебюджетные источники – ВИ</w:t>
      </w:r>
    </w:p>
    <w:p w:rsidR="00B57858" w:rsidRPr="00B57858" w:rsidRDefault="00B57858" w:rsidP="00B57858">
      <w:pPr>
        <w:widowControl w:val="0"/>
        <w:suppressAutoHyphens/>
        <w:autoSpaceDE w:val="0"/>
        <w:autoSpaceDN w:val="0"/>
        <w:adjustRightInd w:val="0"/>
        <w:jc w:val="both"/>
        <w:rPr>
          <w:rFonts w:ascii="Times New Roman" w:hAnsi="Times New Roman" w:cs="Times New Roman"/>
          <w:bCs/>
          <w:lang w:val="ru-RU"/>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118"/>
        <w:gridCol w:w="2552"/>
        <w:gridCol w:w="1417"/>
        <w:gridCol w:w="1276"/>
        <w:gridCol w:w="1276"/>
        <w:gridCol w:w="1134"/>
        <w:gridCol w:w="1134"/>
        <w:gridCol w:w="1134"/>
        <w:gridCol w:w="992"/>
      </w:tblGrid>
      <w:tr w:rsidR="00B57858" w:rsidRPr="000C7E28" w:rsidTr="00442F9F">
        <w:tc>
          <w:tcPr>
            <w:tcW w:w="709" w:type="dxa"/>
            <w:vMerge w:val="restart"/>
          </w:tcPr>
          <w:p w:rsidR="00B57858" w:rsidRDefault="00B57858" w:rsidP="003A23D8">
            <w:pPr>
              <w:pStyle w:val="ConsPlusNormal"/>
              <w:suppressAutoHyphens/>
              <w:ind w:firstLine="0"/>
              <w:jc w:val="both"/>
              <w:rPr>
                <w:rFonts w:ascii="Times New Roman" w:hAnsi="Times New Roman" w:cs="Times New Roman"/>
              </w:rPr>
            </w:pPr>
            <w:r>
              <w:rPr>
                <w:rFonts w:ascii="Times New Roman" w:hAnsi="Times New Roman" w:cs="Times New Roman"/>
              </w:rPr>
              <w:t>№</w:t>
            </w:r>
          </w:p>
          <w:p w:rsidR="00B57858" w:rsidRDefault="00B57858" w:rsidP="003A23D8">
            <w:pPr>
              <w:rPr>
                <w:lang w:eastAsia="ru-RU"/>
              </w:rPr>
            </w:pPr>
          </w:p>
          <w:p w:rsidR="00B57858" w:rsidRPr="005C5E1C" w:rsidRDefault="00B57858" w:rsidP="003A23D8">
            <w:pPr>
              <w:rPr>
                <w:rFonts w:ascii="Times New Roman" w:hAnsi="Times New Roman" w:cs="Times New Roman"/>
                <w:lang w:eastAsia="ru-RU"/>
              </w:rPr>
            </w:pPr>
            <w:r w:rsidRPr="005C5E1C">
              <w:rPr>
                <w:rFonts w:ascii="Times New Roman" w:hAnsi="Times New Roman" w:cs="Times New Roman"/>
                <w:lang w:eastAsia="ru-RU"/>
              </w:rPr>
              <w:t>№</w:t>
            </w:r>
          </w:p>
          <w:p w:rsidR="00B57858" w:rsidRPr="005C5E1C" w:rsidRDefault="00B57858" w:rsidP="003A23D8">
            <w:pPr>
              <w:rPr>
                <w:lang w:eastAsia="ru-RU"/>
              </w:rPr>
            </w:pPr>
            <w:r w:rsidRPr="005C5E1C">
              <w:rPr>
                <w:rFonts w:ascii="Times New Roman" w:hAnsi="Times New Roman" w:cs="Times New Roman"/>
                <w:lang w:eastAsia="ru-RU"/>
              </w:rPr>
              <w:t>п/п</w:t>
            </w:r>
          </w:p>
        </w:tc>
        <w:tc>
          <w:tcPr>
            <w:tcW w:w="3118" w:type="dxa"/>
            <w:vMerge w:val="restart"/>
          </w:tcPr>
          <w:p w:rsidR="00B57858" w:rsidRPr="005C5E1C" w:rsidRDefault="00B57858" w:rsidP="003A23D8">
            <w:pPr>
              <w:pStyle w:val="ConsPlusNormal"/>
              <w:suppressAutoHyphens/>
              <w:ind w:firstLine="0"/>
              <w:jc w:val="both"/>
              <w:rPr>
                <w:rFonts w:ascii="Times New Roman" w:hAnsi="Times New Roman" w:cs="Times New Roman"/>
              </w:rPr>
            </w:pPr>
            <w:r w:rsidRPr="005C5E1C">
              <w:rPr>
                <w:rFonts w:ascii="Times New Roman" w:hAnsi="Times New Roman" w:cs="Times New Roman"/>
                <w:spacing w:val="-2"/>
              </w:rPr>
              <w:t>Наименование программы, основного мероприятия  программы</w:t>
            </w:r>
          </w:p>
        </w:tc>
        <w:tc>
          <w:tcPr>
            <w:tcW w:w="2552" w:type="dxa"/>
            <w:vMerge w:val="restart"/>
          </w:tcPr>
          <w:p w:rsidR="00B57858" w:rsidRPr="005C5E1C" w:rsidRDefault="00B57858" w:rsidP="003A23D8">
            <w:pPr>
              <w:pStyle w:val="ConsPlusNormal"/>
              <w:suppressAutoHyphens/>
              <w:ind w:firstLine="0"/>
              <w:jc w:val="both"/>
              <w:rPr>
                <w:rFonts w:ascii="Times New Roman" w:hAnsi="Times New Roman" w:cs="Times New Roman"/>
              </w:rPr>
            </w:pPr>
            <w:r w:rsidRPr="005C5E1C">
              <w:rPr>
                <w:rFonts w:ascii="Times New Roman" w:hAnsi="Times New Roman" w:cs="Times New Roman"/>
                <w:spacing w:val="-2"/>
              </w:rPr>
              <w:t>Источники ресурсного обеспечения по ответственному исполнителю, соисполнителю  программы, основному мероприятию  программы</w:t>
            </w:r>
          </w:p>
        </w:tc>
        <w:tc>
          <w:tcPr>
            <w:tcW w:w="8363" w:type="dxa"/>
            <w:gridSpan w:val="7"/>
            <w:vAlign w:val="center"/>
          </w:tcPr>
          <w:p w:rsidR="00B57858" w:rsidRPr="00B57858" w:rsidRDefault="00B57858" w:rsidP="003A23D8">
            <w:pPr>
              <w:suppressAutoHyphens/>
              <w:autoSpaceDE w:val="0"/>
              <w:autoSpaceDN w:val="0"/>
              <w:adjustRightInd w:val="0"/>
              <w:jc w:val="center"/>
              <w:rPr>
                <w:rFonts w:ascii="Times New Roman" w:hAnsi="Times New Roman" w:cs="Times New Roman"/>
                <w:spacing w:val="-2"/>
                <w:lang w:val="ru-RU"/>
              </w:rPr>
            </w:pPr>
            <w:r w:rsidRPr="00B57858">
              <w:rPr>
                <w:rFonts w:ascii="Times New Roman" w:hAnsi="Times New Roman" w:cs="Times New Roman"/>
                <w:spacing w:val="-2"/>
                <w:lang w:val="ru-RU"/>
              </w:rPr>
              <w:t>Прогнозная (справочная)_ оценка расходов по годам (тыс. рублей)</w:t>
            </w:r>
          </w:p>
          <w:p w:rsidR="00B57858" w:rsidRPr="00B57858" w:rsidRDefault="00B57858" w:rsidP="003A23D8">
            <w:pPr>
              <w:suppressAutoHyphens/>
              <w:autoSpaceDE w:val="0"/>
              <w:autoSpaceDN w:val="0"/>
              <w:adjustRightInd w:val="0"/>
              <w:jc w:val="center"/>
              <w:rPr>
                <w:rFonts w:ascii="Times New Roman" w:hAnsi="Times New Roman" w:cs="Times New Roman"/>
                <w:spacing w:val="-2"/>
                <w:lang w:val="ru-RU"/>
              </w:rPr>
            </w:pPr>
          </w:p>
        </w:tc>
      </w:tr>
      <w:tr w:rsidR="00B57858" w:rsidRPr="004826E1" w:rsidTr="00442F9F">
        <w:tc>
          <w:tcPr>
            <w:tcW w:w="709" w:type="dxa"/>
            <w:vMerge/>
          </w:tcPr>
          <w:p w:rsidR="00B57858" w:rsidRPr="004826E1" w:rsidRDefault="00B57858" w:rsidP="003A23D8">
            <w:pPr>
              <w:pStyle w:val="ConsPlusNormal"/>
              <w:suppressAutoHyphens/>
              <w:ind w:firstLine="0"/>
              <w:jc w:val="both"/>
              <w:rPr>
                <w:rFonts w:ascii="Times New Roman" w:hAnsi="Times New Roman" w:cs="Times New Roman"/>
              </w:rPr>
            </w:pPr>
          </w:p>
        </w:tc>
        <w:tc>
          <w:tcPr>
            <w:tcW w:w="3118" w:type="dxa"/>
            <w:vMerge/>
          </w:tcPr>
          <w:p w:rsidR="00B57858" w:rsidRPr="004826E1" w:rsidRDefault="00B57858" w:rsidP="003A23D8">
            <w:pPr>
              <w:pStyle w:val="ConsPlusNormal"/>
              <w:suppressAutoHyphens/>
              <w:ind w:firstLine="0"/>
              <w:jc w:val="both"/>
              <w:rPr>
                <w:rFonts w:ascii="Times New Roman" w:hAnsi="Times New Roman" w:cs="Times New Roman"/>
              </w:rPr>
            </w:pPr>
          </w:p>
        </w:tc>
        <w:tc>
          <w:tcPr>
            <w:tcW w:w="2552" w:type="dxa"/>
            <w:vMerge/>
          </w:tcPr>
          <w:p w:rsidR="00B57858" w:rsidRPr="004826E1" w:rsidRDefault="00B57858" w:rsidP="003A23D8">
            <w:pPr>
              <w:pStyle w:val="ConsPlusNormal"/>
              <w:suppressAutoHyphens/>
              <w:ind w:firstLine="0"/>
              <w:jc w:val="both"/>
              <w:rPr>
                <w:rFonts w:ascii="Times New Roman" w:hAnsi="Times New Roman" w:cs="Times New Roman"/>
              </w:rPr>
            </w:pPr>
          </w:p>
        </w:tc>
        <w:tc>
          <w:tcPr>
            <w:tcW w:w="1417" w:type="dxa"/>
            <w:vAlign w:val="center"/>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r w:rsidRPr="004826E1">
              <w:rPr>
                <w:rFonts w:ascii="Times New Roman" w:hAnsi="Times New Roman" w:cs="Times New Roman"/>
                <w:spacing w:val="-2"/>
              </w:rPr>
              <w:t>20</w:t>
            </w:r>
            <w:r>
              <w:rPr>
                <w:rFonts w:ascii="Times New Roman" w:hAnsi="Times New Roman" w:cs="Times New Roman"/>
                <w:spacing w:val="-2"/>
              </w:rPr>
              <w:t>20</w:t>
            </w:r>
            <w:r w:rsidRPr="004826E1">
              <w:rPr>
                <w:rFonts w:ascii="Times New Roman" w:hAnsi="Times New Roman" w:cs="Times New Roman"/>
                <w:spacing w:val="-2"/>
              </w:rPr>
              <w:t>-202</w:t>
            </w:r>
            <w:r>
              <w:rPr>
                <w:rFonts w:ascii="Times New Roman" w:hAnsi="Times New Roman" w:cs="Times New Roman"/>
                <w:spacing w:val="-2"/>
              </w:rPr>
              <w:t>5</w:t>
            </w:r>
            <w:r w:rsidRPr="004826E1">
              <w:rPr>
                <w:rFonts w:ascii="Times New Roman" w:hAnsi="Times New Roman" w:cs="Times New Roman"/>
                <w:spacing w:val="-2"/>
              </w:rPr>
              <w:t>гг</w:t>
            </w:r>
          </w:p>
        </w:tc>
        <w:tc>
          <w:tcPr>
            <w:tcW w:w="1276" w:type="dxa"/>
            <w:vAlign w:val="center"/>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r w:rsidRPr="004826E1">
              <w:rPr>
                <w:rFonts w:ascii="Times New Roman" w:hAnsi="Times New Roman" w:cs="Times New Roman"/>
                <w:spacing w:val="-2"/>
              </w:rPr>
              <w:t>2021 г.</w:t>
            </w:r>
          </w:p>
        </w:tc>
        <w:tc>
          <w:tcPr>
            <w:tcW w:w="1276" w:type="dxa"/>
            <w:vAlign w:val="center"/>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r w:rsidRPr="004826E1">
              <w:rPr>
                <w:rFonts w:ascii="Times New Roman" w:hAnsi="Times New Roman" w:cs="Times New Roman"/>
                <w:spacing w:val="-2"/>
              </w:rPr>
              <w:t>2022г.</w:t>
            </w:r>
          </w:p>
        </w:tc>
        <w:tc>
          <w:tcPr>
            <w:tcW w:w="1134" w:type="dxa"/>
            <w:vAlign w:val="center"/>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r w:rsidRPr="004826E1">
              <w:rPr>
                <w:rFonts w:ascii="Times New Roman" w:hAnsi="Times New Roman" w:cs="Times New Roman"/>
                <w:spacing w:val="-2"/>
              </w:rPr>
              <w:t>2023г</w:t>
            </w:r>
          </w:p>
        </w:tc>
        <w:tc>
          <w:tcPr>
            <w:tcW w:w="1134" w:type="dxa"/>
            <w:vAlign w:val="center"/>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r w:rsidRPr="004826E1">
              <w:rPr>
                <w:rFonts w:ascii="Times New Roman" w:hAnsi="Times New Roman" w:cs="Times New Roman"/>
                <w:spacing w:val="-2"/>
              </w:rPr>
              <w:t>2024г</w:t>
            </w:r>
          </w:p>
        </w:tc>
        <w:tc>
          <w:tcPr>
            <w:tcW w:w="1134" w:type="dxa"/>
            <w:vAlign w:val="center"/>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r>
              <w:rPr>
                <w:rFonts w:ascii="Times New Roman" w:hAnsi="Times New Roman" w:cs="Times New Roman"/>
                <w:spacing w:val="-2"/>
              </w:rPr>
              <w:t>2025г</w:t>
            </w:r>
          </w:p>
        </w:tc>
        <w:tc>
          <w:tcPr>
            <w:tcW w:w="992" w:type="dxa"/>
            <w:vAlign w:val="center"/>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r>
              <w:rPr>
                <w:rFonts w:ascii="Times New Roman" w:hAnsi="Times New Roman" w:cs="Times New Roman"/>
                <w:spacing w:val="-2"/>
              </w:rPr>
              <w:t>2026г</w:t>
            </w:r>
          </w:p>
        </w:tc>
      </w:tr>
      <w:tr w:rsidR="00B57858" w:rsidRPr="004826E1" w:rsidTr="00442F9F">
        <w:tc>
          <w:tcPr>
            <w:tcW w:w="709" w:type="dxa"/>
          </w:tcPr>
          <w:p w:rsidR="00B57858" w:rsidRPr="004826E1" w:rsidRDefault="00B57858" w:rsidP="003A23D8">
            <w:pPr>
              <w:pStyle w:val="ConsPlusNormal"/>
              <w:suppressAutoHyphens/>
              <w:ind w:firstLine="0"/>
              <w:jc w:val="center"/>
              <w:rPr>
                <w:rFonts w:ascii="Times New Roman" w:hAnsi="Times New Roman" w:cs="Times New Roman"/>
              </w:rPr>
            </w:pPr>
            <w:r w:rsidRPr="004826E1">
              <w:rPr>
                <w:rFonts w:ascii="Times New Roman" w:hAnsi="Times New Roman" w:cs="Times New Roman"/>
              </w:rPr>
              <w:t>1</w:t>
            </w:r>
          </w:p>
        </w:tc>
        <w:tc>
          <w:tcPr>
            <w:tcW w:w="3118" w:type="dxa"/>
          </w:tcPr>
          <w:p w:rsidR="00B57858" w:rsidRPr="004826E1" w:rsidRDefault="00B57858" w:rsidP="003A23D8">
            <w:pPr>
              <w:pStyle w:val="ConsPlusNormal"/>
              <w:suppressAutoHyphens/>
              <w:ind w:firstLine="0"/>
              <w:jc w:val="center"/>
              <w:rPr>
                <w:rFonts w:ascii="Times New Roman" w:hAnsi="Times New Roman" w:cs="Times New Roman"/>
              </w:rPr>
            </w:pPr>
            <w:r w:rsidRPr="004826E1">
              <w:rPr>
                <w:rFonts w:ascii="Times New Roman" w:hAnsi="Times New Roman" w:cs="Times New Roman"/>
              </w:rPr>
              <w:t>2</w:t>
            </w:r>
          </w:p>
        </w:tc>
        <w:tc>
          <w:tcPr>
            <w:tcW w:w="2552" w:type="dxa"/>
          </w:tcPr>
          <w:p w:rsidR="00B57858" w:rsidRPr="004826E1" w:rsidRDefault="00B57858" w:rsidP="003A23D8">
            <w:pPr>
              <w:pStyle w:val="ConsPlusNormal"/>
              <w:suppressAutoHyphens/>
              <w:ind w:firstLine="0"/>
              <w:jc w:val="center"/>
              <w:rPr>
                <w:rFonts w:ascii="Times New Roman" w:hAnsi="Times New Roman" w:cs="Times New Roman"/>
              </w:rPr>
            </w:pPr>
            <w:r w:rsidRPr="004826E1">
              <w:rPr>
                <w:rFonts w:ascii="Times New Roman" w:hAnsi="Times New Roman" w:cs="Times New Roman"/>
              </w:rPr>
              <w:t>3</w:t>
            </w:r>
          </w:p>
        </w:tc>
        <w:tc>
          <w:tcPr>
            <w:tcW w:w="1417" w:type="dxa"/>
          </w:tcPr>
          <w:p w:rsidR="00B57858" w:rsidRPr="004826E1" w:rsidRDefault="00B57858" w:rsidP="003A23D8">
            <w:pPr>
              <w:pStyle w:val="ConsPlusNormal"/>
              <w:suppressAutoHyphens/>
              <w:ind w:firstLine="0"/>
              <w:jc w:val="center"/>
              <w:rPr>
                <w:rFonts w:ascii="Times New Roman" w:hAnsi="Times New Roman" w:cs="Times New Roman"/>
              </w:rPr>
            </w:pPr>
            <w:r w:rsidRPr="004826E1">
              <w:rPr>
                <w:rFonts w:ascii="Times New Roman" w:hAnsi="Times New Roman" w:cs="Times New Roman"/>
              </w:rPr>
              <w:t>4</w:t>
            </w:r>
          </w:p>
        </w:tc>
        <w:tc>
          <w:tcPr>
            <w:tcW w:w="1276" w:type="dxa"/>
          </w:tcPr>
          <w:p w:rsidR="00B57858" w:rsidRPr="004826E1" w:rsidRDefault="00B57858" w:rsidP="003A23D8">
            <w:pPr>
              <w:pStyle w:val="ConsPlusNormal"/>
              <w:suppressAutoHyphens/>
              <w:ind w:firstLine="0"/>
              <w:jc w:val="center"/>
              <w:rPr>
                <w:rFonts w:ascii="Times New Roman" w:hAnsi="Times New Roman" w:cs="Times New Roman"/>
              </w:rPr>
            </w:pPr>
            <w:r w:rsidRPr="004826E1">
              <w:rPr>
                <w:rFonts w:ascii="Times New Roman" w:hAnsi="Times New Roman" w:cs="Times New Roman"/>
              </w:rPr>
              <w:t>7</w:t>
            </w:r>
          </w:p>
        </w:tc>
        <w:tc>
          <w:tcPr>
            <w:tcW w:w="1276" w:type="dxa"/>
          </w:tcPr>
          <w:p w:rsidR="00B57858" w:rsidRPr="004826E1" w:rsidRDefault="00B57858" w:rsidP="003A23D8">
            <w:pPr>
              <w:pStyle w:val="ConsPlusNormal"/>
              <w:suppressAutoHyphens/>
              <w:ind w:firstLine="0"/>
              <w:jc w:val="center"/>
              <w:rPr>
                <w:rFonts w:ascii="Times New Roman" w:hAnsi="Times New Roman" w:cs="Times New Roman"/>
              </w:rPr>
            </w:pPr>
            <w:r w:rsidRPr="004826E1">
              <w:rPr>
                <w:rFonts w:ascii="Times New Roman" w:hAnsi="Times New Roman" w:cs="Times New Roman"/>
              </w:rPr>
              <w:t>8</w:t>
            </w:r>
          </w:p>
        </w:tc>
        <w:tc>
          <w:tcPr>
            <w:tcW w:w="1134" w:type="dxa"/>
          </w:tcPr>
          <w:p w:rsidR="00B57858" w:rsidRPr="004826E1" w:rsidRDefault="00B57858" w:rsidP="003A23D8">
            <w:pPr>
              <w:pStyle w:val="ConsPlusNormal"/>
              <w:suppressAutoHyphens/>
              <w:ind w:firstLine="0"/>
              <w:jc w:val="center"/>
              <w:rPr>
                <w:rFonts w:ascii="Times New Roman" w:hAnsi="Times New Roman" w:cs="Times New Roman"/>
              </w:rPr>
            </w:pPr>
            <w:r w:rsidRPr="004826E1">
              <w:rPr>
                <w:rFonts w:ascii="Times New Roman" w:hAnsi="Times New Roman" w:cs="Times New Roman"/>
              </w:rPr>
              <w:t>9</w:t>
            </w:r>
          </w:p>
        </w:tc>
        <w:tc>
          <w:tcPr>
            <w:tcW w:w="1134" w:type="dxa"/>
          </w:tcPr>
          <w:p w:rsidR="00B57858" w:rsidRPr="004826E1" w:rsidRDefault="00B57858" w:rsidP="003A23D8">
            <w:pPr>
              <w:pStyle w:val="ConsPlusNormal"/>
              <w:suppressAutoHyphens/>
              <w:ind w:firstLine="0"/>
              <w:jc w:val="center"/>
              <w:rPr>
                <w:rFonts w:ascii="Times New Roman" w:hAnsi="Times New Roman" w:cs="Times New Roman"/>
              </w:rPr>
            </w:pPr>
            <w:r w:rsidRPr="004826E1">
              <w:rPr>
                <w:rFonts w:ascii="Times New Roman" w:hAnsi="Times New Roman" w:cs="Times New Roman"/>
              </w:rPr>
              <w:t>10</w:t>
            </w:r>
          </w:p>
        </w:tc>
        <w:tc>
          <w:tcPr>
            <w:tcW w:w="1134" w:type="dxa"/>
          </w:tcPr>
          <w:p w:rsidR="00B57858" w:rsidRPr="004826E1" w:rsidRDefault="00B57858" w:rsidP="003A23D8">
            <w:pPr>
              <w:pStyle w:val="ConsPlusNormal"/>
              <w:suppressAutoHyphens/>
              <w:ind w:firstLine="0"/>
              <w:jc w:val="center"/>
              <w:rPr>
                <w:rFonts w:ascii="Times New Roman" w:hAnsi="Times New Roman" w:cs="Times New Roman"/>
              </w:rPr>
            </w:pPr>
          </w:p>
        </w:tc>
        <w:tc>
          <w:tcPr>
            <w:tcW w:w="992" w:type="dxa"/>
          </w:tcPr>
          <w:p w:rsidR="00B57858" w:rsidRPr="004826E1" w:rsidRDefault="00B57858" w:rsidP="003A23D8">
            <w:pPr>
              <w:pStyle w:val="ConsPlusNormal"/>
              <w:suppressAutoHyphens/>
              <w:ind w:firstLine="0"/>
              <w:jc w:val="center"/>
              <w:rPr>
                <w:rFonts w:ascii="Times New Roman" w:hAnsi="Times New Roman" w:cs="Times New Roman"/>
              </w:rPr>
            </w:pPr>
          </w:p>
        </w:tc>
      </w:tr>
      <w:tr w:rsidR="00B57858" w:rsidRPr="004826E1" w:rsidTr="00442F9F">
        <w:trPr>
          <w:trHeight w:val="416"/>
        </w:trPr>
        <w:tc>
          <w:tcPr>
            <w:tcW w:w="709" w:type="dxa"/>
            <w:vMerge w:val="restart"/>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r w:rsidRPr="004826E1">
              <w:rPr>
                <w:rFonts w:ascii="Times New Roman" w:hAnsi="Times New Roman" w:cs="Times New Roman"/>
                <w:spacing w:val="-2"/>
              </w:rPr>
              <w:t>1.</w:t>
            </w:r>
          </w:p>
        </w:tc>
        <w:tc>
          <w:tcPr>
            <w:tcW w:w="3118" w:type="dxa"/>
            <w:vMerge w:val="restart"/>
          </w:tcPr>
          <w:p w:rsidR="00B57858" w:rsidRPr="00B57858" w:rsidRDefault="00B57858"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Муниципальная программа</w:t>
            </w:r>
          </w:p>
          <w:p w:rsidR="00B57858" w:rsidRPr="00B57858" w:rsidRDefault="00B57858" w:rsidP="008E3C14">
            <w:pPr>
              <w:suppressAutoHyphens/>
              <w:autoSpaceDE w:val="0"/>
              <w:autoSpaceDN w:val="0"/>
              <w:adjustRightInd w:val="0"/>
              <w:rPr>
                <w:rFonts w:ascii="Times New Roman" w:hAnsi="Times New Roman" w:cs="Times New Roman"/>
                <w:spacing w:val="-2"/>
                <w:lang w:val="ru-RU"/>
              </w:rPr>
            </w:pPr>
            <w:r w:rsidRPr="00B57858">
              <w:rPr>
                <w:rFonts w:ascii="Times New Roman" w:hAnsi="Times New Roman" w:cs="Times New Roman"/>
                <w:lang w:val="ru-RU"/>
              </w:rPr>
              <w:t xml:space="preserve">Советского </w:t>
            </w:r>
            <w:r w:rsidR="008E3C14">
              <w:rPr>
                <w:rFonts w:ascii="Times New Roman" w:hAnsi="Times New Roman" w:cs="Times New Roman"/>
                <w:lang w:val="ru-RU"/>
              </w:rPr>
              <w:t>муниципального</w:t>
            </w:r>
            <w:r w:rsidRPr="00B57858">
              <w:rPr>
                <w:rFonts w:ascii="Times New Roman" w:hAnsi="Times New Roman" w:cs="Times New Roman"/>
                <w:lang w:val="ru-RU"/>
              </w:rPr>
              <w:t xml:space="preserve"> округа                                                          Ставропольского края «Модернизация, развитие и содержание коммунального хозяйства Советского </w:t>
            </w:r>
            <w:r w:rsidR="008E3C14">
              <w:rPr>
                <w:rFonts w:ascii="Times New Roman" w:hAnsi="Times New Roman" w:cs="Times New Roman"/>
                <w:lang w:val="ru-RU"/>
              </w:rPr>
              <w:t>муниципального</w:t>
            </w:r>
            <w:r w:rsidRPr="00B57858">
              <w:rPr>
                <w:rFonts w:ascii="Times New Roman" w:hAnsi="Times New Roman" w:cs="Times New Roman"/>
                <w:lang w:val="ru-RU"/>
              </w:rPr>
              <w:t xml:space="preserve"> округа Ставропольского края (далее – </w:t>
            </w:r>
            <w:r w:rsidRPr="00B57858">
              <w:rPr>
                <w:rFonts w:ascii="Times New Roman" w:hAnsi="Times New Roman" w:cs="Times New Roman"/>
                <w:lang w:val="ru-RU"/>
              </w:rPr>
              <w:lastRenderedPageBreak/>
              <w:t>Программа)</w:t>
            </w:r>
          </w:p>
        </w:tc>
        <w:tc>
          <w:tcPr>
            <w:tcW w:w="2552" w:type="dxa"/>
            <w:vAlign w:val="center"/>
          </w:tcPr>
          <w:p w:rsidR="00B57858" w:rsidRPr="00B57858" w:rsidRDefault="00B57858"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lastRenderedPageBreak/>
              <w:t>Всего по программе, в т.ч.:</w:t>
            </w:r>
          </w:p>
        </w:tc>
        <w:tc>
          <w:tcPr>
            <w:tcW w:w="1417" w:type="dxa"/>
            <w:vAlign w:val="center"/>
          </w:tcPr>
          <w:p w:rsidR="00B57858" w:rsidRPr="00B57858" w:rsidRDefault="008E3C14" w:rsidP="003A23D8">
            <w:pPr>
              <w:suppressAutoHyphens/>
              <w:autoSpaceDE w:val="0"/>
              <w:autoSpaceDN w:val="0"/>
              <w:adjustRightInd w:val="0"/>
              <w:jc w:val="center"/>
              <w:rPr>
                <w:rFonts w:ascii="Times New Roman" w:hAnsi="Times New Roman" w:cs="Times New Roman"/>
                <w:spacing w:val="-2"/>
                <w:lang w:val="ru-RU"/>
              </w:rPr>
            </w:pPr>
            <w:r>
              <w:rPr>
                <w:rFonts w:ascii="Times New Roman" w:hAnsi="Times New Roman" w:cs="Times New Roman"/>
                <w:spacing w:val="-2"/>
                <w:lang w:val="ru-RU"/>
              </w:rPr>
              <w:t>490191,83</w:t>
            </w:r>
          </w:p>
        </w:tc>
        <w:tc>
          <w:tcPr>
            <w:tcW w:w="1276" w:type="dxa"/>
            <w:vAlign w:val="center"/>
          </w:tcPr>
          <w:p w:rsidR="00B57858" w:rsidRPr="00BE7724" w:rsidRDefault="00B57858" w:rsidP="003A23D8">
            <w:pPr>
              <w:jc w:val="center"/>
              <w:rPr>
                <w:rFonts w:ascii="Times New Roman" w:hAnsi="Times New Roman" w:cs="Times New Roman"/>
              </w:rPr>
            </w:pPr>
            <w:r>
              <w:rPr>
                <w:rFonts w:ascii="Times New Roman" w:hAnsi="Times New Roman" w:cs="Times New Roman"/>
              </w:rPr>
              <w:t>66520,85</w:t>
            </w:r>
          </w:p>
        </w:tc>
        <w:tc>
          <w:tcPr>
            <w:tcW w:w="1276"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57433,71</w:t>
            </w:r>
          </w:p>
        </w:tc>
        <w:tc>
          <w:tcPr>
            <w:tcW w:w="1134" w:type="dxa"/>
            <w:vAlign w:val="center"/>
          </w:tcPr>
          <w:p w:rsidR="00B57858" w:rsidRPr="00B57858" w:rsidRDefault="005119C4" w:rsidP="003A23D8">
            <w:pPr>
              <w:jc w:val="center"/>
              <w:rPr>
                <w:rFonts w:ascii="Times New Roman" w:hAnsi="Times New Roman" w:cs="Times New Roman"/>
                <w:lang w:val="ru-RU"/>
              </w:rPr>
            </w:pPr>
            <w:r>
              <w:rPr>
                <w:rFonts w:ascii="Times New Roman" w:hAnsi="Times New Roman" w:cs="Times New Roman"/>
                <w:lang w:val="ru-RU"/>
              </w:rPr>
              <w:t>64074,83</w:t>
            </w:r>
          </w:p>
        </w:tc>
        <w:tc>
          <w:tcPr>
            <w:tcW w:w="1134" w:type="dxa"/>
            <w:vAlign w:val="center"/>
          </w:tcPr>
          <w:p w:rsidR="00B57858" w:rsidRPr="00B57858" w:rsidRDefault="008E3C14" w:rsidP="003A23D8">
            <w:pPr>
              <w:jc w:val="center"/>
              <w:rPr>
                <w:rFonts w:ascii="Times New Roman" w:hAnsi="Times New Roman" w:cs="Times New Roman"/>
                <w:lang w:val="ru-RU"/>
              </w:rPr>
            </w:pPr>
            <w:r>
              <w:rPr>
                <w:rFonts w:ascii="Times New Roman" w:hAnsi="Times New Roman" w:cs="Times New Roman"/>
                <w:lang w:val="ru-RU"/>
              </w:rPr>
              <w:t>106734,17</w:t>
            </w:r>
          </w:p>
        </w:tc>
        <w:tc>
          <w:tcPr>
            <w:tcW w:w="1134" w:type="dxa"/>
            <w:vAlign w:val="center"/>
          </w:tcPr>
          <w:p w:rsidR="00B57858" w:rsidRPr="00B57858" w:rsidRDefault="00B57858" w:rsidP="003A23D8">
            <w:pPr>
              <w:jc w:val="center"/>
              <w:rPr>
                <w:rFonts w:ascii="Times New Roman" w:hAnsi="Times New Roman" w:cs="Times New Roman"/>
                <w:lang w:val="ru-RU"/>
              </w:rPr>
            </w:pPr>
            <w:r>
              <w:rPr>
                <w:rFonts w:ascii="Times New Roman" w:hAnsi="Times New Roman" w:cs="Times New Roman"/>
                <w:lang w:val="ru-RU"/>
              </w:rPr>
              <w:t>96863,32</w:t>
            </w:r>
          </w:p>
        </w:tc>
        <w:tc>
          <w:tcPr>
            <w:tcW w:w="992" w:type="dxa"/>
            <w:vAlign w:val="center"/>
          </w:tcPr>
          <w:p w:rsidR="00B57858" w:rsidRPr="00B57858" w:rsidRDefault="00B57858" w:rsidP="003A23D8">
            <w:pPr>
              <w:jc w:val="center"/>
              <w:rPr>
                <w:rFonts w:ascii="Times New Roman" w:hAnsi="Times New Roman" w:cs="Times New Roman"/>
                <w:lang w:val="ru-RU"/>
              </w:rPr>
            </w:pPr>
            <w:r>
              <w:rPr>
                <w:rFonts w:ascii="Times New Roman" w:hAnsi="Times New Roman" w:cs="Times New Roman"/>
                <w:lang w:val="ru-RU"/>
              </w:rPr>
              <w:t>98564,95</w:t>
            </w:r>
          </w:p>
        </w:tc>
      </w:tr>
      <w:tr w:rsidR="00B57858" w:rsidRPr="004826E1" w:rsidTr="00442F9F">
        <w:trPr>
          <w:trHeight w:val="199"/>
        </w:trPr>
        <w:tc>
          <w:tcPr>
            <w:tcW w:w="709" w:type="dxa"/>
            <w:vMerge/>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Align w:val="center"/>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ФБ</w:t>
            </w:r>
          </w:p>
        </w:tc>
        <w:tc>
          <w:tcPr>
            <w:tcW w:w="1417" w:type="dxa"/>
            <w:vAlign w:val="center"/>
          </w:tcPr>
          <w:p w:rsidR="00B57858" w:rsidRPr="004826E1" w:rsidRDefault="00B57858" w:rsidP="003A23D8">
            <w:pPr>
              <w:suppressAutoHyphens/>
              <w:autoSpaceDE w:val="0"/>
              <w:autoSpaceDN w:val="0"/>
              <w:adjustRightInd w:val="0"/>
              <w:jc w:val="center"/>
              <w:rPr>
                <w:rFonts w:ascii="Times New Roman" w:hAnsi="Times New Roman" w:cs="Times New Roman"/>
                <w:spacing w:val="-2"/>
              </w:rPr>
            </w:pPr>
            <w:r>
              <w:rPr>
                <w:rFonts w:ascii="Times New Roman" w:hAnsi="Times New Roman" w:cs="Times New Roman"/>
                <w:spacing w:val="-2"/>
              </w:rPr>
              <w:t>713,15</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713,15</w:t>
            </w:r>
          </w:p>
        </w:tc>
        <w:tc>
          <w:tcPr>
            <w:tcW w:w="1276"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0,00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 xml:space="preserve">КБ, </w:t>
            </w:r>
            <w:proofErr w:type="spellStart"/>
            <w:r w:rsidRPr="004826E1">
              <w:rPr>
                <w:rFonts w:ascii="Times New Roman" w:hAnsi="Times New Roman" w:cs="Times New Roman"/>
              </w:rPr>
              <w:t>изних</w:t>
            </w:r>
            <w:proofErr w:type="spellEnd"/>
            <w:r w:rsidRPr="004826E1">
              <w:rPr>
                <w:rFonts w:ascii="Times New Roman" w:hAnsi="Times New Roman" w:cs="Times New Roman"/>
              </w:rPr>
              <w:t>:</w:t>
            </w:r>
          </w:p>
        </w:tc>
        <w:tc>
          <w:tcPr>
            <w:tcW w:w="1417" w:type="dxa"/>
            <w:vAlign w:val="center"/>
          </w:tcPr>
          <w:p w:rsidR="00B57858" w:rsidRPr="003A23D8" w:rsidRDefault="003A23D8" w:rsidP="003A23D8">
            <w:pPr>
              <w:jc w:val="center"/>
              <w:rPr>
                <w:rFonts w:ascii="Times New Roman" w:hAnsi="Times New Roman" w:cs="Times New Roman"/>
                <w:spacing w:val="-2"/>
                <w:lang w:val="ru-RU"/>
              </w:rPr>
            </w:pPr>
            <w:r>
              <w:rPr>
                <w:rFonts w:ascii="Times New Roman" w:hAnsi="Times New Roman" w:cs="Times New Roman"/>
                <w:spacing w:val="-2"/>
                <w:lang w:val="ru-RU"/>
              </w:rPr>
              <w:t>37905,50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9203,54</w:t>
            </w:r>
          </w:p>
        </w:tc>
        <w:tc>
          <w:tcPr>
            <w:tcW w:w="1276"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9919,55</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6332,29</w:t>
            </w:r>
          </w:p>
        </w:tc>
        <w:tc>
          <w:tcPr>
            <w:tcW w:w="1134"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9545,00</w:t>
            </w:r>
          </w:p>
        </w:tc>
        <w:tc>
          <w:tcPr>
            <w:tcW w:w="1134"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1391,00</w:t>
            </w:r>
          </w:p>
        </w:tc>
        <w:tc>
          <w:tcPr>
            <w:tcW w:w="992"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1514,12</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8E3C14" w:rsidP="003A23D8">
            <w:pPr>
              <w:suppressAutoHyphens/>
              <w:autoSpaceDE w:val="0"/>
              <w:autoSpaceDN w:val="0"/>
              <w:adjustRightInd w:val="0"/>
              <w:rPr>
                <w:rFonts w:ascii="Times New Roman" w:hAnsi="Times New Roman" w:cs="Times New Roman"/>
              </w:rPr>
            </w:pPr>
            <w:r>
              <w:rPr>
                <w:rFonts w:ascii="Times New Roman" w:hAnsi="Times New Roman" w:cs="Times New Roman"/>
              </w:rPr>
              <w:t>АС</w:t>
            </w:r>
            <w:r>
              <w:rPr>
                <w:rFonts w:ascii="Times New Roman" w:hAnsi="Times New Roman" w:cs="Times New Roman"/>
                <w:lang w:val="ru-RU"/>
              </w:rPr>
              <w:t>М</w:t>
            </w:r>
            <w:r w:rsidR="00B57858" w:rsidRPr="004826E1">
              <w:rPr>
                <w:rFonts w:ascii="Times New Roman" w:hAnsi="Times New Roman" w:cs="Times New Roman"/>
              </w:rPr>
              <w:t xml:space="preserve">О (г. </w:t>
            </w:r>
            <w:proofErr w:type="spellStart"/>
            <w:r w:rsidR="00B57858" w:rsidRPr="004826E1">
              <w:rPr>
                <w:rFonts w:ascii="Times New Roman" w:hAnsi="Times New Roman" w:cs="Times New Roman"/>
              </w:rPr>
              <w:t>Зеленокумск</w:t>
            </w:r>
            <w:proofErr w:type="spellEnd"/>
            <w:r w:rsidR="00B57858" w:rsidRPr="004826E1">
              <w:rPr>
                <w:rFonts w:ascii="Times New Roman" w:hAnsi="Times New Roman" w:cs="Times New Roman"/>
              </w:rPr>
              <w:t>)</w:t>
            </w:r>
          </w:p>
        </w:tc>
        <w:tc>
          <w:tcPr>
            <w:tcW w:w="1417" w:type="dxa"/>
            <w:vAlign w:val="center"/>
          </w:tcPr>
          <w:p w:rsidR="00B57858" w:rsidRPr="003A23D8" w:rsidRDefault="003A23D8" w:rsidP="003A23D8">
            <w:pPr>
              <w:jc w:val="center"/>
              <w:rPr>
                <w:rFonts w:ascii="Times New Roman" w:hAnsi="Times New Roman" w:cs="Times New Roman"/>
                <w:spacing w:val="-2"/>
                <w:lang w:val="ru-RU"/>
              </w:rPr>
            </w:pPr>
            <w:r>
              <w:rPr>
                <w:rFonts w:ascii="Times New Roman" w:hAnsi="Times New Roman" w:cs="Times New Roman"/>
                <w:spacing w:val="-2"/>
                <w:lang w:val="ru-RU"/>
              </w:rPr>
              <w:t>18719,68</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3079,97</w:t>
            </w:r>
          </w:p>
        </w:tc>
        <w:tc>
          <w:tcPr>
            <w:tcW w:w="1276"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7481,50</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1504,90</w:t>
            </w:r>
          </w:p>
        </w:tc>
        <w:tc>
          <w:tcPr>
            <w:tcW w:w="1134"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3748,19</w:t>
            </w:r>
          </w:p>
        </w:tc>
        <w:tc>
          <w:tcPr>
            <w:tcW w:w="1134"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1391,00</w:t>
            </w:r>
          </w:p>
        </w:tc>
        <w:tc>
          <w:tcPr>
            <w:tcW w:w="992"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1514,12</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ТО</w:t>
            </w:r>
          </w:p>
        </w:tc>
        <w:tc>
          <w:tcPr>
            <w:tcW w:w="1417" w:type="dxa"/>
            <w:vAlign w:val="center"/>
          </w:tcPr>
          <w:p w:rsidR="00B57858" w:rsidRPr="003A23D8" w:rsidRDefault="003A23D8" w:rsidP="003A23D8">
            <w:pPr>
              <w:jc w:val="center"/>
              <w:rPr>
                <w:rFonts w:ascii="Times New Roman" w:hAnsi="Times New Roman" w:cs="Times New Roman"/>
                <w:spacing w:val="-2"/>
                <w:lang w:val="ru-RU"/>
              </w:rPr>
            </w:pPr>
            <w:r>
              <w:rPr>
                <w:rFonts w:ascii="Times New Roman" w:hAnsi="Times New Roman" w:cs="Times New Roman"/>
                <w:spacing w:val="-2"/>
                <w:lang w:val="ru-RU"/>
              </w:rPr>
              <w:t>19185,82</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6123,57</w:t>
            </w:r>
          </w:p>
        </w:tc>
        <w:tc>
          <w:tcPr>
            <w:tcW w:w="1276"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2438,05</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4827,39</w:t>
            </w:r>
          </w:p>
        </w:tc>
        <w:tc>
          <w:tcPr>
            <w:tcW w:w="1134"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5796,81</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0,00</w:t>
            </w:r>
          </w:p>
        </w:tc>
      </w:tr>
      <w:tr w:rsidR="00B57858" w:rsidRPr="004826E1" w:rsidTr="00442F9F">
        <w:trPr>
          <w:trHeight w:val="199"/>
        </w:trPr>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 xml:space="preserve">МБ, </w:t>
            </w:r>
            <w:proofErr w:type="spellStart"/>
            <w:r w:rsidRPr="004826E1">
              <w:rPr>
                <w:rFonts w:ascii="Times New Roman" w:hAnsi="Times New Roman" w:cs="Times New Roman"/>
              </w:rPr>
              <w:t>изних</w:t>
            </w:r>
            <w:proofErr w:type="spellEnd"/>
            <w:r w:rsidRPr="004826E1">
              <w:rPr>
                <w:rFonts w:ascii="Times New Roman" w:hAnsi="Times New Roman" w:cs="Times New Roman"/>
              </w:rPr>
              <w:t>:</w:t>
            </w:r>
          </w:p>
        </w:tc>
        <w:tc>
          <w:tcPr>
            <w:tcW w:w="1417" w:type="dxa"/>
            <w:vAlign w:val="center"/>
          </w:tcPr>
          <w:p w:rsidR="00B57858" w:rsidRPr="003A23D8" w:rsidRDefault="005119C4" w:rsidP="003A23D8">
            <w:pPr>
              <w:jc w:val="center"/>
              <w:rPr>
                <w:rFonts w:ascii="Times New Roman" w:hAnsi="Times New Roman" w:cs="Times New Roman"/>
                <w:spacing w:val="-2"/>
                <w:lang w:val="ru-RU"/>
              </w:rPr>
            </w:pPr>
            <w:r>
              <w:rPr>
                <w:rFonts w:ascii="Times New Roman" w:hAnsi="Times New Roman" w:cs="Times New Roman"/>
                <w:spacing w:val="-2"/>
                <w:lang w:val="ru-RU"/>
              </w:rPr>
              <w:t>451573,17</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56604,</w:t>
            </w:r>
            <w:r>
              <w:rPr>
                <w:rFonts w:ascii="Times New Roman" w:hAnsi="Times New Roman" w:cs="Times New Roman"/>
              </w:rPr>
              <w:t>1</w:t>
            </w:r>
            <w:r w:rsidRPr="004826E1">
              <w:rPr>
                <w:rFonts w:ascii="Times New Roman" w:hAnsi="Times New Roman" w:cs="Times New Roman"/>
              </w:rPr>
              <w:t>6</w:t>
            </w:r>
          </w:p>
        </w:tc>
        <w:tc>
          <w:tcPr>
            <w:tcW w:w="1276" w:type="dxa"/>
            <w:vAlign w:val="center"/>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47514,16</w:t>
            </w:r>
          </w:p>
        </w:tc>
        <w:tc>
          <w:tcPr>
            <w:tcW w:w="1134" w:type="dxa"/>
            <w:vAlign w:val="center"/>
          </w:tcPr>
          <w:p w:rsidR="00B57858" w:rsidRPr="003A23D8" w:rsidRDefault="005119C4" w:rsidP="003A23D8">
            <w:pPr>
              <w:jc w:val="center"/>
              <w:rPr>
                <w:rFonts w:ascii="Times New Roman" w:hAnsi="Times New Roman" w:cs="Times New Roman"/>
                <w:lang w:val="ru-RU"/>
              </w:rPr>
            </w:pPr>
            <w:r>
              <w:rPr>
                <w:rFonts w:ascii="Times New Roman" w:hAnsi="Times New Roman" w:cs="Times New Roman"/>
                <w:lang w:val="ru-RU"/>
              </w:rPr>
              <w:t>57742,54</w:t>
            </w:r>
          </w:p>
        </w:tc>
        <w:tc>
          <w:tcPr>
            <w:tcW w:w="1134"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97189,16</w:t>
            </w:r>
          </w:p>
        </w:tc>
        <w:tc>
          <w:tcPr>
            <w:tcW w:w="1134"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95472,32</w:t>
            </w:r>
          </w:p>
        </w:tc>
        <w:tc>
          <w:tcPr>
            <w:tcW w:w="992" w:type="dxa"/>
          </w:tcPr>
          <w:p w:rsidR="00B57858" w:rsidRPr="003A23D8" w:rsidRDefault="003A23D8" w:rsidP="003A23D8">
            <w:pPr>
              <w:jc w:val="center"/>
              <w:rPr>
                <w:rFonts w:ascii="Times New Roman" w:hAnsi="Times New Roman" w:cs="Times New Roman"/>
                <w:lang w:val="ru-RU"/>
              </w:rPr>
            </w:pPr>
            <w:r>
              <w:rPr>
                <w:rFonts w:ascii="Times New Roman" w:hAnsi="Times New Roman" w:cs="Times New Roman"/>
                <w:lang w:val="ru-RU"/>
              </w:rPr>
              <w:t>97050,83</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 xml:space="preserve">АСГО (г. </w:t>
            </w:r>
            <w:proofErr w:type="spellStart"/>
            <w:r w:rsidRPr="004826E1">
              <w:rPr>
                <w:rFonts w:ascii="Times New Roman" w:hAnsi="Times New Roman" w:cs="Times New Roman"/>
              </w:rPr>
              <w:t>Зеленокумск</w:t>
            </w:r>
            <w:proofErr w:type="spellEnd"/>
            <w:r w:rsidRPr="004826E1">
              <w:rPr>
                <w:rFonts w:ascii="Times New Roman" w:hAnsi="Times New Roman" w:cs="Times New Roman"/>
              </w:rPr>
              <w:t>)</w:t>
            </w:r>
          </w:p>
        </w:tc>
        <w:tc>
          <w:tcPr>
            <w:tcW w:w="1417" w:type="dxa"/>
          </w:tcPr>
          <w:p w:rsidR="00B57858" w:rsidRPr="003A23D8" w:rsidRDefault="005119C4" w:rsidP="003A23D8">
            <w:pPr>
              <w:jc w:val="center"/>
              <w:rPr>
                <w:rFonts w:ascii="Times New Roman" w:hAnsi="Times New Roman" w:cs="Times New Roman"/>
                <w:spacing w:val="-2"/>
                <w:lang w:val="ru-RU"/>
              </w:rPr>
            </w:pPr>
            <w:r>
              <w:rPr>
                <w:rFonts w:ascii="Times New Roman" w:hAnsi="Times New Roman" w:cs="Times New Roman"/>
                <w:spacing w:val="-2"/>
                <w:lang w:val="ru-RU"/>
              </w:rPr>
              <w:t>338372,18</w:t>
            </w:r>
          </w:p>
        </w:tc>
        <w:tc>
          <w:tcPr>
            <w:tcW w:w="1276"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35606,61</w:t>
            </w:r>
          </w:p>
        </w:tc>
        <w:tc>
          <w:tcPr>
            <w:tcW w:w="1276"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28689,91</w:t>
            </w:r>
          </w:p>
        </w:tc>
        <w:tc>
          <w:tcPr>
            <w:tcW w:w="1134" w:type="dxa"/>
          </w:tcPr>
          <w:p w:rsidR="00B57858" w:rsidRPr="00996AAC" w:rsidRDefault="005119C4" w:rsidP="003A23D8">
            <w:pPr>
              <w:jc w:val="center"/>
              <w:rPr>
                <w:rFonts w:ascii="Times New Roman" w:hAnsi="Times New Roman" w:cs="Times New Roman"/>
                <w:lang w:val="ru-RU"/>
              </w:rPr>
            </w:pPr>
            <w:r>
              <w:rPr>
                <w:rFonts w:ascii="Times New Roman" w:hAnsi="Times New Roman" w:cs="Times New Roman"/>
                <w:lang w:val="ru-RU"/>
              </w:rPr>
              <w:t>34078,10</w:t>
            </w:r>
          </w:p>
        </w:tc>
        <w:tc>
          <w:tcPr>
            <w:tcW w:w="1134" w:type="dxa"/>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79322,19</w:t>
            </w:r>
          </w:p>
        </w:tc>
        <w:tc>
          <w:tcPr>
            <w:tcW w:w="1134" w:type="dxa"/>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79747,76</w:t>
            </w:r>
          </w:p>
        </w:tc>
        <w:tc>
          <w:tcPr>
            <w:tcW w:w="992" w:type="dxa"/>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80927,91</w:t>
            </w:r>
          </w:p>
        </w:tc>
      </w:tr>
      <w:tr w:rsidR="00B57858" w:rsidRPr="004826E1" w:rsidTr="00442F9F">
        <w:trPr>
          <w:trHeight w:val="209"/>
        </w:trPr>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Merge w:val="restart"/>
          </w:tcPr>
          <w:p w:rsidR="00B57858" w:rsidRPr="00B57858" w:rsidRDefault="00B57858"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ТО</w:t>
            </w:r>
          </w:p>
          <w:p w:rsidR="00B57858" w:rsidRPr="00B57858" w:rsidRDefault="00B57858"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lastRenderedPageBreak/>
              <w:t xml:space="preserve">в т. ч. </w:t>
            </w:r>
          </w:p>
          <w:p w:rsidR="00B57858" w:rsidRPr="00B57858" w:rsidRDefault="00B57858"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tcPr>
          <w:p w:rsidR="00B57858" w:rsidRPr="003A23D8" w:rsidRDefault="008E3C14" w:rsidP="008E3C14">
            <w:pPr>
              <w:jc w:val="center"/>
              <w:rPr>
                <w:rFonts w:ascii="Times New Roman" w:hAnsi="Times New Roman" w:cs="Times New Roman"/>
                <w:spacing w:val="-2"/>
                <w:lang w:val="ru-RU"/>
              </w:rPr>
            </w:pPr>
            <w:r>
              <w:rPr>
                <w:rFonts w:ascii="Times New Roman" w:hAnsi="Times New Roman" w:cs="Times New Roman"/>
                <w:spacing w:val="-2"/>
                <w:lang w:val="ru-RU"/>
              </w:rPr>
              <w:lastRenderedPageBreak/>
              <w:t>113201</w:t>
            </w:r>
            <w:r w:rsidR="005119C4">
              <w:rPr>
                <w:rFonts w:ascii="Times New Roman" w:hAnsi="Times New Roman" w:cs="Times New Roman"/>
                <w:spacing w:val="-2"/>
                <w:lang w:val="ru-RU"/>
              </w:rPr>
              <w:t>,</w:t>
            </w:r>
            <w:r>
              <w:rPr>
                <w:rFonts w:ascii="Times New Roman" w:hAnsi="Times New Roman" w:cs="Times New Roman"/>
                <w:spacing w:val="-2"/>
                <w:lang w:val="ru-RU"/>
              </w:rPr>
              <w:t>00</w:t>
            </w:r>
          </w:p>
        </w:tc>
        <w:tc>
          <w:tcPr>
            <w:tcW w:w="1276" w:type="dxa"/>
          </w:tcPr>
          <w:p w:rsidR="00B57858" w:rsidRPr="00041836" w:rsidRDefault="00B57858" w:rsidP="003A23D8">
            <w:pPr>
              <w:jc w:val="center"/>
              <w:rPr>
                <w:rFonts w:ascii="Times New Roman" w:hAnsi="Times New Roman" w:cs="Times New Roman"/>
              </w:rPr>
            </w:pPr>
            <w:r>
              <w:rPr>
                <w:rFonts w:ascii="Times New Roman" w:hAnsi="Times New Roman" w:cs="Times New Roman"/>
              </w:rPr>
              <w:t>20997,55</w:t>
            </w:r>
          </w:p>
        </w:tc>
        <w:tc>
          <w:tcPr>
            <w:tcW w:w="1276"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18824,25</w:t>
            </w:r>
          </w:p>
        </w:tc>
        <w:tc>
          <w:tcPr>
            <w:tcW w:w="1134" w:type="dxa"/>
          </w:tcPr>
          <w:p w:rsidR="00B57858" w:rsidRPr="00996AAC" w:rsidRDefault="005119C4" w:rsidP="003A23D8">
            <w:pPr>
              <w:jc w:val="center"/>
              <w:rPr>
                <w:rFonts w:ascii="Times New Roman" w:hAnsi="Times New Roman" w:cs="Times New Roman"/>
                <w:lang w:val="ru-RU"/>
              </w:rPr>
            </w:pPr>
            <w:r>
              <w:rPr>
                <w:rFonts w:ascii="Times New Roman" w:hAnsi="Times New Roman" w:cs="Times New Roman"/>
                <w:lang w:val="ru-RU"/>
              </w:rPr>
              <w:t>23664,44</w:t>
            </w:r>
          </w:p>
        </w:tc>
        <w:tc>
          <w:tcPr>
            <w:tcW w:w="1134" w:type="dxa"/>
          </w:tcPr>
          <w:p w:rsidR="00B57858" w:rsidRPr="00996AAC" w:rsidRDefault="008E3C14" w:rsidP="003A23D8">
            <w:pPr>
              <w:jc w:val="center"/>
              <w:rPr>
                <w:rFonts w:ascii="Times New Roman" w:hAnsi="Times New Roman" w:cs="Times New Roman"/>
                <w:lang w:val="ru-RU"/>
              </w:rPr>
            </w:pPr>
            <w:r>
              <w:rPr>
                <w:rFonts w:ascii="Times New Roman" w:hAnsi="Times New Roman" w:cs="Times New Roman"/>
                <w:lang w:val="ru-RU"/>
              </w:rPr>
              <w:t>17866,98</w:t>
            </w:r>
          </w:p>
        </w:tc>
        <w:tc>
          <w:tcPr>
            <w:tcW w:w="1134" w:type="dxa"/>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15724,86</w:t>
            </w:r>
          </w:p>
        </w:tc>
        <w:tc>
          <w:tcPr>
            <w:tcW w:w="992" w:type="dxa"/>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16122,92</w:t>
            </w:r>
          </w:p>
        </w:tc>
      </w:tr>
      <w:tr w:rsidR="00B57858" w:rsidRPr="004826E1" w:rsidTr="00442F9F">
        <w:trPr>
          <w:trHeight w:val="229"/>
        </w:trPr>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1417" w:type="dxa"/>
            <w:vAlign w:val="center"/>
          </w:tcPr>
          <w:p w:rsidR="00B57858" w:rsidRPr="003A23D8" w:rsidRDefault="003A23D8" w:rsidP="003A23D8">
            <w:pPr>
              <w:jc w:val="center"/>
              <w:rPr>
                <w:rFonts w:ascii="Times New Roman" w:hAnsi="Times New Roman" w:cs="Times New Roman"/>
                <w:spacing w:val="-2"/>
                <w:lang w:val="ru-RU"/>
              </w:rPr>
            </w:pPr>
            <w:r>
              <w:rPr>
                <w:rFonts w:ascii="Times New Roman" w:hAnsi="Times New Roman" w:cs="Times New Roman"/>
                <w:spacing w:val="-2"/>
                <w:lang w:val="ru-RU"/>
              </w:rPr>
              <w:t>5563,03</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2281,00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901,20</w:t>
            </w:r>
          </w:p>
        </w:tc>
        <w:tc>
          <w:tcPr>
            <w:tcW w:w="1134" w:type="dxa"/>
            <w:vAlign w:val="center"/>
          </w:tcPr>
          <w:p w:rsidR="00B57858" w:rsidRPr="00AD35B4" w:rsidRDefault="00B57858" w:rsidP="003A23D8">
            <w:pPr>
              <w:jc w:val="center"/>
              <w:rPr>
                <w:rFonts w:ascii="Times New Roman" w:hAnsi="Times New Roman" w:cs="Times New Roman"/>
              </w:rPr>
            </w:pPr>
            <w:r>
              <w:rPr>
                <w:rFonts w:ascii="Times New Roman" w:hAnsi="Times New Roman" w:cs="Times New Roman"/>
              </w:rPr>
              <w:t>1081,33</w:t>
            </w:r>
          </w:p>
        </w:tc>
        <w:tc>
          <w:tcPr>
            <w:tcW w:w="1134" w:type="dxa"/>
            <w:vAlign w:val="center"/>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1299,50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0,00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Align w:val="center"/>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vAlign w:val="center"/>
          </w:tcPr>
          <w:p w:rsidR="00B57858" w:rsidRPr="004826E1" w:rsidRDefault="00B57858"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0,00</w:t>
            </w:r>
          </w:p>
        </w:tc>
      </w:tr>
      <w:tr w:rsidR="00B57858" w:rsidRPr="004826E1" w:rsidTr="00442F9F">
        <w:tc>
          <w:tcPr>
            <w:tcW w:w="709" w:type="dxa"/>
            <w:vMerge w:val="restart"/>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 xml:space="preserve">  2.</w:t>
            </w:r>
          </w:p>
        </w:tc>
        <w:tc>
          <w:tcPr>
            <w:tcW w:w="3118" w:type="dxa"/>
            <w:vMerge w:val="restart"/>
          </w:tcPr>
          <w:p w:rsidR="00B57858" w:rsidRPr="00B57858" w:rsidRDefault="00B57858" w:rsidP="008E3C14">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b/>
                <w:lang w:val="ru-RU"/>
              </w:rPr>
              <w:t xml:space="preserve">Подпрограмма </w:t>
            </w:r>
            <w:r w:rsidRPr="00B57858">
              <w:rPr>
                <w:rFonts w:ascii="Times New Roman" w:hAnsi="Times New Roman" w:cs="Times New Roman"/>
                <w:lang w:val="ru-RU"/>
              </w:rPr>
              <w:t xml:space="preserve">«Обеспечение жильем молодых семей в Советском </w:t>
            </w:r>
            <w:r w:rsidR="008E3C14">
              <w:rPr>
                <w:rFonts w:ascii="Times New Roman" w:hAnsi="Times New Roman" w:cs="Times New Roman"/>
                <w:lang w:val="ru-RU"/>
              </w:rPr>
              <w:t>муниципальном</w:t>
            </w:r>
            <w:r w:rsidRPr="00B57858">
              <w:rPr>
                <w:rFonts w:ascii="Times New Roman" w:hAnsi="Times New Roman" w:cs="Times New Roman"/>
                <w:lang w:val="ru-RU"/>
              </w:rPr>
              <w:t xml:space="preserve"> округе Ставропольского края»</w:t>
            </w:r>
          </w:p>
        </w:tc>
        <w:tc>
          <w:tcPr>
            <w:tcW w:w="2552" w:type="dxa"/>
            <w:vAlign w:val="center"/>
          </w:tcPr>
          <w:p w:rsidR="00B57858" w:rsidRPr="00B57858" w:rsidRDefault="00B57858" w:rsidP="003A23D8">
            <w:pPr>
              <w:tabs>
                <w:tab w:val="left" w:pos="-108"/>
              </w:tabs>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Всего по мероприятию, в т.ч.:</w:t>
            </w:r>
          </w:p>
          <w:p w:rsidR="00B57858" w:rsidRPr="00B57858" w:rsidRDefault="00B57858" w:rsidP="003A23D8">
            <w:pPr>
              <w:suppressAutoHyphens/>
              <w:autoSpaceDE w:val="0"/>
              <w:autoSpaceDN w:val="0"/>
              <w:adjustRightInd w:val="0"/>
              <w:jc w:val="center"/>
              <w:rPr>
                <w:rFonts w:ascii="Times New Roman" w:hAnsi="Times New Roman" w:cs="Times New Roman"/>
                <w:lang w:val="ru-RU"/>
              </w:rPr>
            </w:pPr>
          </w:p>
        </w:tc>
        <w:tc>
          <w:tcPr>
            <w:tcW w:w="1417" w:type="dxa"/>
            <w:vAlign w:val="center"/>
          </w:tcPr>
          <w:p w:rsidR="00B57858" w:rsidRPr="00996AAC" w:rsidRDefault="00996AAC" w:rsidP="003A23D8">
            <w:pPr>
              <w:suppressAutoHyphens/>
              <w:jc w:val="center"/>
              <w:rPr>
                <w:rFonts w:ascii="Times New Roman" w:hAnsi="Times New Roman" w:cs="Times New Roman"/>
                <w:lang w:val="ru-RU"/>
              </w:rPr>
            </w:pPr>
            <w:r>
              <w:rPr>
                <w:rFonts w:ascii="Times New Roman" w:hAnsi="Times New Roman" w:cs="Times New Roman"/>
                <w:lang w:val="ru-RU"/>
              </w:rPr>
              <w:t>12547,36</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453,60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5571,04</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1134" w:type="dxa"/>
            <w:vAlign w:val="center"/>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2317,60</w:t>
            </w:r>
          </w:p>
        </w:tc>
        <w:tc>
          <w:tcPr>
            <w:tcW w:w="1134" w:type="dxa"/>
            <w:vAlign w:val="center"/>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2041,00</w:t>
            </w:r>
          </w:p>
        </w:tc>
        <w:tc>
          <w:tcPr>
            <w:tcW w:w="992" w:type="dxa"/>
            <w:vAlign w:val="center"/>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2164,12</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ФБ</w:t>
            </w:r>
          </w:p>
        </w:tc>
        <w:tc>
          <w:tcPr>
            <w:tcW w:w="1417" w:type="dxa"/>
            <w:vAlign w:val="center"/>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405,00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405,00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0,00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vAlign w:val="center"/>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9769,68</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25,92</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5171,04</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1134" w:type="dxa"/>
            <w:vAlign w:val="center"/>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1667,60</w:t>
            </w:r>
          </w:p>
        </w:tc>
        <w:tc>
          <w:tcPr>
            <w:tcW w:w="1134" w:type="dxa"/>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1391,00</w:t>
            </w:r>
          </w:p>
        </w:tc>
        <w:tc>
          <w:tcPr>
            <w:tcW w:w="992"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1514,12</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Merge w:val="restart"/>
          </w:tcPr>
          <w:p w:rsidR="00B57858" w:rsidRPr="00B57858" w:rsidRDefault="00B57858"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 из них:</w:t>
            </w:r>
          </w:p>
          <w:p w:rsidR="00B57858" w:rsidRPr="00B57858" w:rsidRDefault="00B57858"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в т. ч. </w:t>
            </w:r>
          </w:p>
          <w:p w:rsidR="00B57858" w:rsidRPr="004826E1" w:rsidRDefault="00B57858" w:rsidP="003A23D8">
            <w:pPr>
              <w:suppressAutoHyphens/>
              <w:autoSpaceDE w:val="0"/>
              <w:autoSpaceDN w:val="0"/>
              <w:adjustRightInd w:val="0"/>
              <w:rPr>
                <w:rFonts w:ascii="Times New Roman" w:hAnsi="Times New Roman" w:cs="Times New Roman"/>
              </w:rPr>
            </w:pPr>
            <w:proofErr w:type="spellStart"/>
            <w:r w:rsidRPr="004826E1">
              <w:rPr>
                <w:rFonts w:ascii="Times New Roman" w:hAnsi="Times New Roman" w:cs="Times New Roman"/>
              </w:rPr>
              <w:t>иныеисточники</w:t>
            </w:r>
            <w:proofErr w:type="spellEnd"/>
          </w:p>
        </w:tc>
        <w:tc>
          <w:tcPr>
            <w:tcW w:w="1417" w:type="dxa"/>
            <w:vAlign w:val="center"/>
          </w:tcPr>
          <w:p w:rsidR="00B57858" w:rsidRPr="00996AAC" w:rsidRDefault="00996AAC" w:rsidP="003A23D8">
            <w:pPr>
              <w:suppressAutoHyphens/>
              <w:jc w:val="center"/>
              <w:rPr>
                <w:rFonts w:ascii="Times New Roman" w:hAnsi="Times New Roman" w:cs="Times New Roman"/>
                <w:lang w:val="ru-RU"/>
              </w:rPr>
            </w:pPr>
            <w:r>
              <w:rPr>
                <w:rFonts w:ascii="Times New Roman" w:hAnsi="Times New Roman" w:cs="Times New Roman"/>
                <w:lang w:val="ru-RU"/>
              </w:rPr>
              <w:t>2372,68</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22,68</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400,00</w:t>
            </w:r>
          </w:p>
        </w:tc>
        <w:tc>
          <w:tcPr>
            <w:tcW w:w="1134" w:type="dxa"/>
            <w:vAlign w:val="center"/>
          </w:tcPr>
          <w:p w:rsidR="00B57858" w:rsidRPr="00383977" w:rsidRDefault="00B57858" w:rsidP="003A23D8">
            <w:pPr>
              <w:jc w:val="center"/>
              <w:rPr>
                <w:rFonts w:ascii="Times New Roman" w:hAnsi="Times New Roman" w:cs="Times New Roman"/>
              </w:rPr>
            </w:pPr>
            <w:r>
              <w:rPr>
                <w:rFonts w:ascii="Times New Roman" w:hAnsi="Times New Roman" w:cs="Times New Roman"/>
              </w:rPr>
              <w:t>0,00</w:t>
            </w:r>
          </w:p>
        </w:tc>
        <w:tc>
          <w:tcPr>
            <w:tcW w:w="1134" w:type="dxa"/>
            <w:vAlign w:val="center"/>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650,00</w:t>
            </w:r>
          </w:p>
        </w:tc>
        <w:tc>
          <w:tcPr>
            <w:tcW w:w="1134" w:type="dxa"/>
          </w:tcPr>
          <w:p w:rsidR="00B57858" w:rsidRPr="00996AAC" w:rsidRDefault="00996AAC" w:rsidP="003A23D8">
            <w:pPr>
              <w:jc w:val="center"/>
              <w:rPr>
                <w:rFonts w:ascii="Times New Roman" w:hAnsi="Times New Roman" w:cs="Times New Roman"/>
                <w:lang w:val="ru-RU"/>
              </w:rPr>
            </w:pPr>
            <w:r>
              <w:rPr>
                <w:rFonts w:ascii="Times New Roman" w:hAnsi="Times New Roman" w:cs="Times New Roman"/>
                <w:lang w:val="ru-RU"/>
              </w:rPr>
              <w:t>650,00</w:t>
            </w:r>
          </w:p>
        </w:tc>
        <w:tc>
          <w:tcPr>
            <w:tcW w:w="992"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650,00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1417"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vAlign w:val="center"/>
          </w:tcPr>
          <w:p w:rsidR="00B57858" w:rsidRPr="00934032" w:rsidRDefault="00B57858" w:rsidP="003A23D8">
            <w:pPr>
              <w:jc w:val="center"/>
              <w:rPr>
                <w:rFonts w:ascii="Times New Roman" w:hAnsi="Times New Roman" w:cs="Times New Roman"/>
              </w:rPr>
            </w:pPr>
          </w:p>
        </w:tc>
      </w:tr>
      <w:tr w:rsidR="00442F9F" w:rsidRPr="004826E1" w:rsidTr="00442F9F">
        <w:tc>
          <w:tcPr>
            <w:tcW w:w="709"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2.1.</w:t>
            </w:r>
          </w:p>
        </w:tc>
        <w:tc>
          <w:tcPr>
            <w:tcW w:w="3118"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Основное мероприятие</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Предоставление в установленном порядке социальных выплат молодым семьям</w:t>
            </w:r>
          </w:p>
        </w:tc>
        <w:tc>
          <w:tcPr>
            <w:tcW w:w="2552" w:type="dxa"/>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Всего по мероприятию, в т.ч.:</w:t>
            </w:r>
          </w:p>
          <w:p w:rsidR="00442F9F" w:rsidRPr="00B57858" w:rsidRDefault="00442F9F" w:rsidP="003A23D8">
            <w:pPr>
              <w:suppressAutoHyphens/>
              <w:autoSpaceDE w:val="0"/>
              <w:autoSpaceDN w:val="0"/>
              <w:adjustRightInd w:val="0"/>
              <w:rPr>
                <w:rFonts w:ascii="Times New Roman" w:hAnsi="Times New Roman" w:cs="Times New Roman"/>
                <w:lang w:val="ru-RU"/>
              </w:rPr>
            </w:pPr>
          </w:p>
        </w:tc>
        <w:tc>
          <w:tcPr>
            <w:tcW w:w="1417" w:type="dxa"/>
            <w:vAlign w:val="center"/>
          </w:tcPr>
          <w:p w:rsidR="00442F9F" w:rsidRPr="00996AAC" w:rsidRDefault="00442F9F" w:rsidP="008714FE">
            <w:pPr>
              <w:suppressAutoHyphens/>
              <w:jc w:val="center"/>
              <w:rPr>
                <w:rFonts w:ascii="Times New Roman" w:hAnsi="Times New Roman" w:cs="Times New Roman"/>
                <w:lang w:val="ru-RU"/>
              </w:rPr>
            </w:pPr>
            <w:r>
              <w:rPr>
                <w:rFonts w:ascii="Times New Roman" w:hAnsi="Times New Roman" w:cs="Times New Roman"/>
                <w:lang w:val="ru-RU"/>
              </w:rPr>
              <w:t>12547,36</w:t>
            </w:r>
          </w:p>
        </w:tc>
        <w:tc>
          <w:tcPr>
            <w:tcW w:w="1276"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453,60</w:t>
            </w:r>
          </w:p>
        </w:tc>
        <w:tc>
          <w:tcPr>
            <w:tcW w:w="1276"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5571,04</w:t>
            </w:r>
          </w:p>
        </w:tc>
        <w:tc>
          <w:tcPr>
            <w:tcW w:w="1134" w:type="dxa"/>
            <w:vAlign w:val="center"/>
          </w:tcPr>
          <w:p w:rsidR="00442F9F" w:rsidRPr="00934032" w:rsidRDefault="00442F9F" w:rsidP="008714FE">
            <w:pPr>
              <w:jc w:val="center"/>
              <w:rPr>
                <w:rFonts w:ascii="Times New Roman" w:hAnsi="Times New Roman" w:cs="Times New Roman"/>
              </w:rPr>
            </w:pPr>
            <w:r>
              <w:rPr>
                <w:rFonts w:ascii="Times New Roman" w:hAnsi="Times New Roman" w:cs="Times New Roman"/>
              </w:rPr>
              <w:t>0,00</w:t>
            </w:r>
          </w:p>
        </w:tc>
        <w:tc>
          <w:tcPr>
            <w:tcW w:w="1134" w:type="dxa"/>
            <w:vAlign w:val="center"/>
          </w:tcPr>
          <w:p w:rsidR="00442F9F" w:rsidRPr="00996AAC" w:rsidRDefault="00442F9F" w:rsidP="008714FE">
            <w:pPr>
              <w:jc w:val="center"/>
              <w:rPr>
                <w:rFonts w:ascii="Times New Roman" w:hAnsi="Times New Roman" w:cs="Times New Roman"/>
                <w:lang w:val="ru-RU"/>
              </w:rPr>
            </w:pPr>
            <w:r>
              <w:rPr>
                <w:rFonts w:ascii="Times New Roman" w:hAnsi="Times New Roman" w:cs="Times New Roman"/>
                <w:lang w:val="ru-RU"/>
              </w:rPr>
              <w:t>2317,60</w:t>
            </w:r>
          </w:p>
        </w:tc>
        <w:tc>
          <w:tcPr>
            <w:tcW w:w="1134" w:type="dxa"/>
            <w:vAlign w:val="center"/>
          </w:tcPr>
          <w:p w:rsidR="00442F9F" w:rsidRPr="00996AAC" w:rsidRDefault="00442F9F" w:rsidP="008714FE">
            <w:pPr>
              <w:jc w:val="center"/>
              <w:rPr>
                <w:rFonts w:ascii="Times New Roman" w:hAnsi="Times New Roman" w:cs="Times New Roman"/>
                <w:lang w:val="ru-RU"/>
              </w:rPr>
            </w:pPr>
            <w:r>
              <w:rPr>
                <w:rFonts w:ascii="Times New Roman" w:hAnsi="Times New Roman" w:cs="Times New Roman"/>
                <w:lang w:val="ru-RU"/>
              </w:rPr>
              <w:t>2041,00</w:t>
            </w:r>
          </w:p>
        </w:tc>
        <w:tc>
          <w:tcPr>
            <w:tcW w:w="992" w:type="dxa"/>
            <w:vAlign w:val="center"/>
          </w:tcPr>
          <w:p w:rsidR="00442F9F" w:rsidRPr="00996AAC" w:rsidRDefault="00442F9F" w:rsidP="008714FE">
            <w:pPr>
              <w:jc w:val="center"/>
              <w:rPr>
                <w:rFonts w:ascii="Times New Roman" w:hAnsi="Times New Roman" w:cs="Times New Roman"/>
                <w:lang w:val="ru-RU"/>
              </w:rPr>
            </w:pPr>
            <w:r>
              <w:rPr>
                <w:rFonts w:ascii="Times New Roman" w:hAnsi="Times New Roman" w:cs="Times New Roman"/>
                <w:lang w:val="ru-RU"/>
              </w:rPr>
              <w:t>2164,12</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ФБ</w:t>
            </w:r>
          </w:p>
        </w:tc>
        <w:tc>
          <w:tcPr>
            <w:tcW w:w="1417" w:type="dxa"/>
            <w:vAlign w:val="center"/>
          </w:tcPr>
          <w:p w:rsidR="00442F9F" w:rsidRPr="00996AAC" w:rsidRDefault="00442F9F" w:rsidP="008714FE">
            <w:pPr>
              <w:jc w:val="center"/>
              <w:rPr>
                <w:rFonts w:ascii="Times New Roman" w:hAnsi="Times New Roman" w:cs="Times New Roman"/>
                <w:lang w:val="ru-RU"/>
              </w:rPr>
            </w:pPr>
            <w:r>
              <w:rPr>
                <w:rFonts w:ascii="Times New Roman" w:hAnsi="Times New Roman" w:cs="Times New Roman"/>
                <w:lang w:val="ru-RU"/>
              </w:rPr>
              <w:t>405,00</w:t>
            </w:r>
          </w:p>
        </w:tc>
        <w:tc>
          <w:tcPr>
            <w:tcW w:w="1276"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405,00</w:t>
            </w:r>
          </w:p>
        </w:tc>
        <w:tc>
          <w:tcPr>
            <w:tcW w:w="1276"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934032" w:rsidRDefault="00442F9F" w:rsidP="008714FE">
            <w:pPr>
              <w:jc w:val="center"/>
              <w:rPr>
                <w:rFonts w:ascii="Times New Roman" w:hAnsi="Times New Roman" w:cs="Times New Roman"/>
              </w:rPr>
            </w:pPr>
            <w:r>
              <w:rPr>
                <w:rFonts w:ascii="Times New Roman" w:hAnsi="Times New Roman" w:cs="Times New Roman"/>
              </w:rPr>
              <w:t>0,00</w:t>
            </w:r>
          </w:p>
        </w:tc>
        <w:tc>
          <w:tcPr>
            <w:tcW w:w="992"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vAlign w:val="center"/>
          </w:tcPr>
          <w:p w:rsidR="00442F9F" w:rsidRPr="00996AAC" w:rsidRDefault="00442F9F" w:rsidP="008714FE">
            <w:pPr>
              <w:jc w:val="center"/>
              <w:rPr>
                <w:rFonts w:ascii="Times New Roman" w:hAnsi="Times New Roman" w:cs="Times New Roman"/>
                <w:lang w:val="ru-RU"/>
              </w:rPr>
            </w:pPr>
            <w:r>
              <w:rPr>
                <w:rFonts w:ascii="Times New Roman" w:hAnsi="Times New Roman" w:cs="Times New Roman"/>
                <w:lang w:val="ru-RU"/>
              </w:rPr>
              <w:t>9769,68</w:t>
            </w:r>
          </w:p>
        </w:tc>
        <w:tc>
          <w:tcPr>
            <w:tcW w:w="1276"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25,92</w:t>
            </w:r>
          </w:p>
        </w:tc>
        <w:tc>
          <w:tcPr>
            <w:tcW w:w="1276"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5171,04</w:t>
            </w:r>
          </w:p>
        </w:tc>
        <w:tc>
          <w:tcPr>
            <w:tcW w:w="1134" w:type="dxa"/>
            <w:vAlign w:val="center"/>
          </w:tcPr>
          <w:p w:rsidR="00442F9F" w:rsidRPr="00934032" w:rsidRDefault="00442F9F" w:rsidP="008714FE">
            <w:pPr>
              <w:jc w:val="center"/>
              <w:rPr>
                <w:rFonts w:ascii="Times New Roman" w:hAnsi="Times New Roman" w:cs="Times New Roman"/>
              </w:rPr>
            </w:pPr>
            <w:r>
              <w:rPr>
                <w:rFonts w:ascii="Times New Roman" w:hAnsi="Times New Roman" w:cs="Times New Roman"/>
              </w:rPr>
              <w:t>0,00</w:t>
            </w:r>
          </w:p>
        </w:tc>
        <w:tc>
          <w:tcPr>
            <w:tcW w:w="1134" w:type="dxa"/>
            <w:vAlign w:val="center"/>
          </w:tcPr>
          <w:p w:rsidR="00442F9F" w:rsidRPr="00996AAC" w:rsidRDefault="00442F9F" w:rsidP="008714FE">
            <w:pPr>
              <w:jc w:val="center"/>
              <w:rPr>
                <w:rFonts w:ascii="Times New Roman" w:hAnsi="Times New Roman" w:cs="Times New Roman"/>
                <w:lang w:val="ru-RU"/>
              </w:rPr>
            </w:pPr>
            <w:r>
              <w:rPr>
                <w:rFonts w:ascii="Times New Roman" w:hAnsi="Times New Roman" w:cs="Times New Roman"/>
                <w:lang w:val="ru-RU"/>
              </w:rPr>
              <w:t>1667,60</w:t>
            </w:r>
          </w:p>
        </w:tc>
        <w:tc>
          <w:tcPr>
            <w:tcW w:w="1134" w:type="dxa"/>
          </w:tcPr>
          <w:p w:rsidR="00442F9F" w:rsidRPr="00996AAC" w:rsidRDefault="00442F9F" w:rsidP="008714FE">
            <w:pPr>
              <w:jc w:val="center"/>
              <w:rPr>
                <w:rFonts w:ascii="Times New Roman" w:hAnsi="Times New Roman" w:cs="Times New Roman"/>
                <w:lang w:val="ru-RU"/>
              </w:rPr>
            </w:pPr>
            <w:r>
              <w:rPr>
                <w:rFonts w:ascii="Times New Roman" w:hAnsi="Times New Roman" w:cs="Times New Roman"/>
                <w:lang w:val="ru-RU"/>
              </w:rPr>
              <w:t>1391,00</w:t>
            </w:r>
          </w:p>
        </w:tc>
        <w:tc>
          <w:tcPr>
            <w:tcW w:w="992"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1514,12</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МБ </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том числе:</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vAlign w:val="center"/>
          </w:tcPr>
          <w:p w:rsidR="00442F9F" w:rsidRPr="00996AAC" w:rsidRDefault="00442F9F" w:rsidP="008714FE">
            <w:pPr>
              <w:suppressAutoHyphens/>
              <w:jc w:val="center"/>
              <w:rPr>
                <w:rFonts w:ascii="Times New Roman" w:hAnsi="Times New Roman" w:cs="Times New Roman"/>
                <w:lang w:val="ru-RU"/>
              </w:rPr>
            </w:pPr>
            <w:r>
              <w:rPr>
                <w:rFonts w:ascii="Times New Roman" w:hAnsi="Times New Roman" w:cs="Times New Roman"/>
                <w:lang w:val="ru-RU"/>
              </w:rPr>
              <w:t>2372,68</w:t>
            </w:r>
          </w:p>
        </w:tc>
        <w:tc>
          <w:tcPr>
            <w:tcW w:w="1276"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22,68</w:t>
            </w:r>
          </w:p>
        </w:tc>
        <w:tc>
          <w:tcPr>
            <w:tcW w:w="1276"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400,00</w:t>
            </w:r>
          </w:p>
        </w:tc>
        <w:tc>
          <w:tcPr>
            <w:tcW w:w="1134" w:type="dxa"/>
            <w:vAlign w:val="center"/>
          </w:tcPr>
          <w:p w:rsidR="00442F9F" w:rsidRPr="00383977" w:rsidRDefault="00442F9F" w:rsidP="008714FE">
            <w:pPr>
              <w:jc w:val="center"/>
              <w:rPr>
                <w:rFonts w:ascii="Times New Roman" w:hAnsi="Times New Roman" w:cs="Times New Roman"/>
              </w:rPr>
            </w:pPr>
            <w:r>
              <w:rPr>
                <w:rFonts w:ascii="Times New Roman" w:hAnsi="Times New Roman" w:cs="Times New Roman"/>
              </w:rPr>
              <w:t>0,00</w:t>
            </w:r>
          </w:p>
        </w:tc>
        <w:tc>
          <w:tcPr>
            <w:tcW w:w="1134" w:type="dxa"/>
            <w:vAlign w:val="center"/>
          </w:tcPr>
          <w:p w:rsidR="00442F9F" w:rsidRPr="00996AAC" w:rsidRDefault="00442F9F" w:rsidP="008714FE">
            <w:pPr>
              <w:jc w:val="center"/>
              <w:rPr>
                <w:rFonts w:ascii="Times New Roman" w:hAnsi="Times New Roman" w:cs="Times New Roman"/>
                <w:lang w:val="ru-RU"/>
              </w:rPr>
            </w:pPr>
            <w:r>
              <w:rPr>
                <w:rFonts w:ascii="Times New Roman" w:hAnsi="Times New Roman" w:cs="Times New Roman"/>
                <w:lang w:val="ru-RU"/>
              </w:rPr>
              <w:t>650,00</w:t>
            </w:r>
          </w:p>
        </w:tc>
        <w:tc>
          <w:tcPr>
            <w:tcW w:w="1134" w:type="dxa"/>
          </w:tcPr>
          <w:p w:rsidR="00442F9F" w:rsidRPr="00996AAC" w:rsidRDefault="00442F9F" w:rsidP="008714FE">
            <w:pPr>
              <w:jc w:val="center"/>
              <w:rPr>
                <w:rFonts w:ascii="Times New Roman" w:hAnsi="Times New Roman" w:cs="Times New Roman"/>
                <w:lang w:val="ru-RU"/>
              </w:rPr>
            </w:pPr>
            <w:r>
              <w:rPr>
                <w:rFonts w:ascii="Times New Roman" w:hAnsi="Times New Roman" w:cs="Times New Roman"/>
                <w:lang w:val="ru-RU"/>
              </w:rPr>
              <w:t>650,00</w:t>
            </w:r>
          </w:p>
        </w:tc>
        <w:tc>
          <w:tcPr>
            <w:tcW w:w="992"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650,00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1417"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vAlign w:val="center"/>
          </w:tcPr>
          <w:p w:rsidR="00B57858" w:rsidRPr="00934032" w:rsidRDefault="00B57858" w:rsidP="003A23D8">
            <w:pPr>
              <w:jc w:val="center"/>
              <w:rPr>
                <w:rFonts w:ascii="Times New Roman" w:hAnsi="Times New Roman" w:cs="Times New Roman"/>
              </w:rPr>
            </w:pPr>
          </w:p>
        </w:tc>
      </w:tr>
      <w:tr w:rsidR="00B57858" w:rsidRPr="004826E1" w:rsidTr="00442F9F">
        <w:trPr>
          <w:trHeight w:val="354"/>
        </w:trPr>
        <w:tc>
          <w:tcPr>
            <w:tcW w:w="709" w:type="dxa"/>
            <w:vMerge w:val="restart"/>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 xml:space="preserve"> 3.</w:t>
            </w:r>
          </w:p>
        </w:tc>
        <w:tc>
          <w:tcPr>
            <w:tcW w:w="3118" w:type="dxa"/>
            <w:vMerge w:val="restart"/>
          </w:tcPr>
          <w:p w:rsidR="00B57858" w:rsidRPr="00B57858" w:rsidRDefault="00B57858"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b/>
                <w:spacing w:val="-2"/>
                <w:lang w:val="ru-RU"/>
              </w:rPr>
              <w:t>Подпрограмма</w:t>
            </w:r>
            <w:r w:rsidRPr="00B57858">
              <w:rPr>
                <w:rFonts w:ascii="Times New Roman" w:hAnsi="Times New Roman" w:cs="Times New Roman"/>
                <w:spacing w:val="-2"/>
                <w:lang w:val="ru-RU"/>
              </w:rPr>
              <w:t xml:space="preserve"> «Модернизация, развитие коммунального хозяйства Советского </w:t>
            </w:r>
            <w:r w:rsidR="008E3C14">
              <w:rPr>
                <w:rFonts w:ascii="Times New Roman" w:hAnsi="Times New Roman" w:cs="Times New Roman"/>
                <w:lang w:val="ru-RU"/>
              </w:rPr>
              <w:t>муниципального</w:t>
            </w:r>
            <w:r w:rsidRPr="00B57858">
              <w:rPr>
                <w:rFonts w:ascii="Times New Roman" w:hAnsi="Times New Roman" w:cs="Times New Roman"/>
                <w:spacing w:val="-2"/>
                <w:lang w:val="ru-RU"/>
              </w:rPr>
              <w:t xml:space="preserve"> округа Ставропольского края»</w:t>
            </w:r>
          </w:p>
        </w:tc>
        <w:tc>
          <w:tcPr>
            <w:tcW w:w="2552" w:type="dxa"/>
          </w:tcPr>
          <w:p w:rsidR="00B57858" w:rsidRPr="00B57858" w:rsidRDefault="00B57858" w:rsidP="003A23D8">
            <w:pPr>
              <w:suppressAutoHyphens/>
              <w:autoSpaceDE w:val="0"/>
              <w:autoSpaceDN w:val="0"/>
              <w:adjustRightInd w:val="0"/>
              <w:jc w:val="center"/>
              <w:rPr>
                <w:rFonts w:ascii="Times New Roman" w:hAnsi="Times New Roman" w:cs="Times New Roman"/>
                <w:lang w:val="ru-RU"/>
              </w:rPr>
            </w:pPr>
            <w:r w:rsidRPr="00B57858">
              <w:rPr>
                <w:rFonts w:ascii="Times New Roman" w:hAnsi="Times New Roman" w:cs="Times New Roman"/>
                <w:lang w:val="ru-RU"/>
              </w:rPr>
              <w:t>Всего по подпрограмме, в т.ч.:</w:t>
            </w:r>
          </w:p>
        </w:tc>
        <w:tc>
          <w:tcPr>
            <w:tcW w:w="1417" w:type="dxa"/>
          </w:tcPr>
          <w:p w:rsidR="00B57858" w:rsidRPr="00442F9F" w:rsidRDefault="00442F9F" w:rsidP="003A23D8">
            <w:pPr>
              <w:jc w:val="center"/>
              <w:rPr>
                <w:rFonts w:ascii="Times New Roman" w:hAnsi="Times New Roman" w:cs="Times New Roman"/>
                <w:spacing w:val="-2"/>
                <w:lang w:val="ru-RU"/>
              </w:rPr>
            </w:pPr>
            <w:r>
              <w:rPr>
                <w:rFonts w:ascii="Times New Roman" w:hAnsi="Times New Roman" w:cs="Times New Roman"/>
                <w:spacing w:val="-2"/>
                <w:lang w:val="ru-RU"/>
              </w:rPr>
              <w:t>4284,60</w:t>
            </w:r>
          </w:p>
        </w:tc>
        <w:tc>
          <w:tcPr>
            <w:tcW w:w="1276"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576,</w:t>
            </w:r>
            <w:r>
              <w:rPr>
                <w:rFonts w:ascii="Times New Roman" w:hAnsi="Times New Roman" w:cs="Times New Roman"/>
              </w:rPr>
              <w:t>3</w:t>
            </w:r>
            <w:r w:rsidRPr="004826E1">
              <w:rPr>
                <w:rFonts w:ascii="Times New Roman" w:hAnsi="Times New Roman" w:cs="Times New Roman"/>
              </w:rPr>
              <w:t>1</w:t>
            </w:r>
          </w:p>
        </w:tc>
        <w:tc>
          <w:tcPr>
            <w:tcW w:w="1276"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841,41</w:t>
            </w:r>
          </w:p>
        </w:tc>
        <w:tc>
          <w:tcPr>
            <w:tcW w:w="1134"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864,86</w:t>
            </w:r>
          </w:p>
        </w:tc>
        <w:tc>
          <w:tcPr>
            <w:tcW w:w="1134"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657,50</w:t>
            </w:r>
          </w:p>
        </w:tc>
        <w:tc>
          <w:tcPr>
            <w:tcW w:w="1134"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667,50</w:t>
            </w:r>
          </w:p>
        </w:tc>
        <w:tc>
          <w:tcPr>
            <w:tcW w:w="992"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677,50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934032" w:rsidRDefault="00B57858" w:rsidP="003A23D8">
            <w:pPr>
              <w:jc w:val="center"/>
              <w:rPr>
                <w:rFonts w:ascii="Times New Roman" w:hAnsi="Times New Roman" w:cs="Times New Roman"/>
              </w:rPr>
            </w:pP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МБ, </w:t>
            </w:r>
          </w:p>
          <w:p w:rsidR="00442F9F" w:rsidRPr="00B57858" w:rsidRDefault="00442F9F" w:rsidP="003A23D8">
            <w:pPr>
              <w:suppressAutoHyphens/>
              <w:autoSpaceDE w:val="0"/>
              <w:autoSpaceDN w:val="0"/>
              <w:adjustRightInd w:val="0"/>
              <w:rPr>
                <w:rFonts w:ascii="Times New Roman" w:hAnsi="Times New Roman" w:cs="Times New Roman"/>
                <w:lang w:val="ru-RU"/>
              </w:rPr>
            </w:pP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том числе:</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tcPr>
          <w:p w:rsidR="00442F9F" w:rsidRPr="00442F9F" w:rsidRDefault="00442F9F" w:rsidP="008714FE">
            <w:pPr>
              <w:jc w:val="center"/>
              <w:rPr>
                <w:rFonts w:ascii="Times New Roman" w:hAnsi="Times New Roman" w:cs="Times New Roman"/>
                <w:spacing w:val="-2"/>
                <w:lang w:val="ru-RU"/>
              </w:rPr>
            </w:pPr>
            <w:r>
              <w:rPr>
                <w:rFonts w:ascii="Times New Roman" w:hAnsi="Times New Roman" w:cs="Times New Roman"/>
                <w:spacing w:val="-2"/>
                <w:lang w:val="ru-RU"/>
              </w:rPr>
              <w:t>4284,60</w:t>
            </w:r>
          </w:p>
        </w:tc>
        <w:tc>
          <w:tcPr>
            <w:tcW w:w="1276" w:type="dxa"/>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576,</w:t>
            </w:r>
            <w:r>
              <w:rPr>
                <w:rFonts w:ascii="Times New Roman" w:hAnsi="Times New Roman" w:cs="Times New Roman"/>
              </w:rPr>
              <w:t>3</w:t>
            </w:r>
            <w:r w:rsidRPr="004826E1">
              <w:rPr>
                <w:rFonts w:ascii="Times New Roman" w:hAnsi="Times New Roman" w:cs="Times New Roman"/>
              </w:rPr>
              <w:t>1</w:t>
            </w:r>
          </w:p>
        </w:tc>
        <w:tc>
          <w:tcPr>
            <w:tcW w:w="1276" w:type="dxa"/>
          </w:tcPr>
          <w:p w:rsidR="00442F9F" w:rsidRPr="00934032" w:rsidRDefault="00442F9F" w:rsidP="008714FE">
            <w:pPr>
              <w:jc w:val="center"/>
              <w:rPr>
                <w:rFonts w:ascii="Times New Roman" w:hAnsi="Times New Roman" w:cs="Times New Roman"/>
              </w:rPr>
            </w:pPr>
            <w:r>
              <w:rPr>
                <w:rFonts w:ascii="Times New Roman" w:hAnsi="Times New Roman" w:cs="Times New Roman"/>
              </w:rPr>
              <w:t>841,41</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864,86</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657,50</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667,50</w:t>
            </w:r>
          </w:p>
        </w:tc>
        <w:tc>
          <w:tcPr>
            <w:tcW w:w="992"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677,50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1417"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vAlign w:val="center"/>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0,00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tcPr>
          <w:p w:rsidR="00B57858" w:rsidRPr="004826E1" w:rsidRDefault="00B57858" w:rsidP="003A23D8">
            <w:pPr>
              <w:suppressAutoHyphens/>
              <w:jc w:val="center"/>
              <w:rPr>
                <w:rFonts w:ascii="Times New Roman" w:hAnsi="Times New Roman" w:cs="Times New Roman"/>
              </w:rPr>
            </w:pPr>
            <w:r w:rsidRPr="004826E1">
              <w:rPr>
                <w:rFonts w:ascii="Times New Roman" w:hAnsi="Times New Roman" w:cs="Times New Roman"/>
              </w:rPr>
              <w:t>0,00</w:t>
            </w:r>
          </w:p>
        </w:tc>
        <w:tc>
          <w:tcPr>
            <w:tcW w:w="1276"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0,00</w:t>
            </w:r>
          </w:p>
        </w:tc>
      </w:tr>
      <w:tr w:rsidR="00442F9F" w:rsidRPr="004826E1" w:rsidTr="00442F9F">
        <w:tc>
          <w:tcPr>
            <w:tcW w:w="709"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3.1.</w:t>
            </w:r>
          </w:p>
        </w:tc>
        <w:tc>
          <w:tcPr>
            <w:tcW w:w="3118"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Основное мероприятие</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Модернизация и развитие систем коммунальной инфраструктуры</w:t>
            </w:r>
          </w:p>
        </w:tc>
        <w:tc>
          <w:tcPr>
            <w:tcW w:w="2552" w:type="dxa"/>
            <w:vAlign w:val="center"/>
          </w:tcPr>
          <w:p w:rsidR="00442F9F" w:rsidRPr="00B57858" w:rsidRDefault="00442F9F" w:rsidP="003A23D8">
            <w:pPr>
              <w:suppressAutoHyphens/>
              <w:autoSpaceDE w:val="0"/>
              <w:autoSpaceDN w:val="0"/>
              <w:adjustRightInd w:val="0"/>
              <w:jc w:val="center"/>
              <w:rPr>
                <w:rFonts w:ascii="Times New Roman" w:hAnsi="Times New Roman" w:cs="Times New Roman"/>
                <w:lang w:val="ru-RU"/>
              </w:rPr>
            </w:pPr>
            <w:r w:rsidRPr="00B57858">
              <w:rPr>
                <w:rFonts w:ascii="Times New Roman" w:hAnsi="Times New Roman" w:cs="Times New Roman"/>
                <w:lang w:val="ru-RU"/>
              </w:rPr>
              <w:t>Всего по мероприятию, в т</w:t>
            </w:r>
            <w:proofErr w:type="gramStart"/>
            <w:r w:rsidRPr="00B57858">
              <w:rPr>
                <w:rFonts w:ascii="Times New Roman" w:hAnsi="Times New Roman" w:cs="Times New Roman"/>
                <w:lang w:val="ru-RU"/>
              </w:rPr>
              <w:t>.ч</w:t>
            </w:r>
            <w:proofErr w:type="gramEnd"/>
            <w:r w:rsidRPr="00B57858">
              <w:rPr>
                <w:rFonts w:ascii="Times New Roman" w:hAnsi="Times New Roman" w:cs="Times New Roman"/>
                <w:lang w:val="ru-RU"/>
              </w:rPr>
              <w:t>:</w:t>
            </w:r>
          </w:p>
        </w:tc>
        <w:tc>
          <w:tcPr>
            <w:tcW w:w="1417" w:type="dxa"/>
          </w:tcPr>
          <w:p w:rsidR="00442F9F" w:rsidRPr="00442F9F" w:rsidRDefault="00442F9F" w:rsidP="008714FE">
            <w:pPr>
              <w:jc w:val="center"/>
              <w:rPr>
                <w:rFonts w:ascii="Times New Roman" w:hAnsi="Times New Roman" w:cs="Times New Roman"/>
                <w:spacing w:val="-2"/>
                <w:lang w:val="ru-RU"/>
              </w:rPr>
            </w:pPr>
            <w:r>
              <w:rPr>
                <w:rFonts w:ascii="Times New Roman" w:hAnsi="Times New Roman" w:cs="Times New Roman"/>
                <w:spacing w:val="-2"/>
                <w:lang w:val="ru-RU"/>
              </w:rPr>
              <w:t>4284,60</w:t>
            </w:r>
          </w:p>
        </w:tc>
        <w:tc>
          <w:tcPr>
            <w:tcW w:w="1276" w:type="dxa"/>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576,</w:t>
            </w:r>
            <w:r>
              <w:rPr>
                <w:rFonts w:ascii="Times New Roman" w:hAnsi="Times New Roman" w:cs="Times New Roman"/>
              </w:rPr>
              <w:t>3</w:t>
            </w:r>
            <w:r w:rsidRPr="004826E1">
              <w:rPr>
                <w:rFonts w:ascii="Times New Roman" w:hAnsi="Times New Roman" w:cs="Times New Roman"/>
              </w:rPr>
              <w:t>1</w:t>
            </w:r>
          </w:p>
        </w:tc>
        <w:tc>
          <w:tcPr>
            <w:tcW w:w="1276" w:type="dxa"/>
          </w:tcPr>
          <w:p w:rsidR="00442F9F" w:rsidRPr="00934032" w:rsidRDefault="00442F9F" w:rsidP="008714FE">
            <w:pPr>
              <w:jc w:val="center"/>
              <w:rPr>
                <w:rFonts w:ascii="Times New Roman" w:hAnsi="Times New Roman" w:cs="Times New Roman"/>
              </w:rPr>
            </w:pPr>
            <w:r>
              <w:rPr>
                <w:rFonts w:ascii="Times New Roman" w:hAnsi="Times New Roman" w:cs="Times New Roman"/>
              </w:rPr>
              <w:t>841,41</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864,86</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657,50</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667,50</w:t>
            </w:r>
          </w:p>
        </w:tc>
        <w:tc>
          <w:tcPr>
            <w:tcW w:w="992"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677,50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0,00</w:t>
            </w:r>
          </w:p>
        </w:tc>
      </w:tr>
      <w:tr w:rsidR="00442F9F" w:rsidRPr="004826E1" w:rsidTr="00442F9F">
        <w:trPr>
          <w:trHeight w:val="104"/>
        </w:trPr>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том числе:</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tcPr>
          <w:p w:rsidR="00442F9F" w:rsidRPr="00442F9F" w:rsidRDefault="00442F9F" w:rsidP="008714FE">
            <w:pPr>
              <w:jc w:val="center"/>
              <w:rPr>
                <w:rFonts w:ascii="Times New Roman" w:hAnsi="Times New Roman" w:cs="Times New Roman"/>
                <w:spacing w:val="-2"/>
                <w:lang w:val="ru-RU"/>
              </w:rPr>
            </w:pPr>
            <w:r>
              <w:rPr>
                <w:rFonts w:ascii="Times New Roman" w:hAnsi="Times New Roman" w:cs="Times New Roman"/>
                <w:spacing w:val="-2"/>
                <w:lang w:val="ru-RU"/>
              </w:rPr>
              <w:t>4284,60</w:t>
            </w:r>
          </w:p>
        </w:tc>
        <w:tc>
          <w:tcPr>
            <w:tcW w:w="1276" w:type="dxa"/>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576,</w:t>
            </w:r>
            <w:r>
              <w:rPr>
                <w:rFonts w:ascii="Times New Roman" w:hAnsi="Times New Roman" w:cs="Times New Roman"/>
              </w:rPr>
              <w:t>3</w:t>
            </w:r>
            <w:r w:rsidRPr="004826E1">
              <w:rPr>
                <w:rFonts w:ascii="Times New Roman" w:hAnsi="Times New Roman" w:cs="Times New Roman"/>
              </w:rPr>
              <w:t>1</w:t>
            </w:r>
          </w:p>
        </w:tc>
        <w:tc>
          <w:tcPr>
            <w:tcW w:w="1276" w:type="dxa"/>
          </w:tcPr>
          <w:p w:rsidR="00442F9F" w:rsidRPr="00934032" w:rsidRDefault="00442F9F" w:rsidP="008714FE">
            <w:pPr>
              <w:jc w:val="center"/>
              <w:rPr>
                <w:rFonts w:ascii="Times New Roman" w:hAnsi="Times New Roman" w:cs="Times New Roman"/>
              </w:rPr>
            </w:pPr>
            <w:r>
              <w:rPr>
                <w:rFonts w:ascii="Times New Roman" w:hAnsi="Times New Roman" w:cs="Times New Roman"/>
              </w:rPr>
              <w:t>841,41</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864,86</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657,50</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667,50</w:t>
            </w:r>
          </w:p>
        </w:tc>
        <w:tc>
          <w:tcPr>
            <w:tcW w:w="992"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677,50</w:t>
            </w:r>
          </w:p>
        </w:tc>
      </w:tr>
      <w:tr w:rsidR="00B57858" w:rsidRPr="004826E1" w:rsidTr="00442F9F">
        <w:trPr>
          <w:trHeight w:val="455"/>
        </w:trPr>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Merge/>
            <w:vAlign w:val="center"/>
          </w:tcPr>
          <w:p w:rsidR="00B57858" w:rsidRPr="004826E1" w:rsidRDefault="00B57858" w:rsidP="003A23D8">
            <w:pPr>
              <w:suppressAutoHyphens/>
              <w:autoSpaceDE w:val="0"/>
              <w:autoSpaceDN w:val="0"/>
              <w:adjustRightInd w:val="0"/>
              <w:rPr>
                <w:rFonts w:ascii="Times New Roman" w:hAnsi="Times New Roman" w:cs="Times New Roman"/>
              </w:rPr>
            </w:pPr>
          </w:p>
        </w:tc>
        <w:tc>
          <w:tcPr>
            <w:tcW w:w="1417"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vAlign w:val="center"/>
          </w:tcPr>
          <w:p w:rsidR="00B57858" w:rsidRPr="00934032" w:rsidRDefault="00B57858" w:rsidP="003A23D8">
            <w:pPr>
              <w:jc w:val="center"/>
              <w:rPr>
                <w:rFonts w:ascii="Times New Roman" w:hAnsi="Times New Roman" w:cs="Times New Roman"/>
              </w:rPr>
            </w:pP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vAlign w:val="center"/>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tcPr>
          <w:p w:rsidR="00B57858" w:rsidRPr="004826E1" w:rsidRDefault="00B57858" w:rsidP="003A23D8">
            <w:pPr>
              <w:suppressAutoHyphens/>
              <w:jc w:val="center"/>
              <w:rPr>
                <w:rFonts w:ascii="Times New Roman" w:hAnsi="Times New Roman" w:cs="Times New Roman"/>
              </w:rPr>
            </w:pPr>
            <w:r w:rsidRPr="004826E1">
              <w:rPr>
                <w:rFonts w:ascii="Times New Roman" w:hAnsi="Times New Roman" w:cs="Times New Roman"/>
              </w:rPr>
              <w:t>0,00</w:t>
            </w:r>
          </w:p>
        </w:tc>
        <w:tc>
          <w:tcPr>
            <w:tcW w:w="1276"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0,00</w:t>
            </w:r>
          </w:p>
        </w:tc>
      </w:tr>
      <w:tr w:rsidR="00442F9F" w:rsidRPr="004826E1" w:rsidTr="00442F9F">
        <w:tc>
          <w:tcPr>
            <w:tcW w:w="709"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3.1.1</w:t>
            </w:r>
          </w:p>
        </w:tc>
        <w:tc>
          <w:tcPr>
            <w:tcW w:w="3118"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Содержание водопроводных и газовых сетей </w:t>
            </w:r>
          </w:p>
        </w:tc>
        <w:tc>
          <w:tcPr>
            <w:tcW w:w="2552" w:type="dxa"/>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Всего по мероприятию, в т.ч.:</w:t>
            </w:r>
          </w:p>
          <w:p w:rsidR="00442F9F" w:rsidRPr="00B57858" w:rsidRDefault="00442F9F" w:rsidP="003A23D8">
            <w:pPr>
              <w:suppressAutoHyphens/>
              <w:autoSpaceDE w:val="0"/>
              <w:autoSpaceDN w:val="0"/>
              <w:adjustRightInd w:val="0"/>
              <w:rPr>
                <w:rFonts w:ascii="Times New Roman" w:hAnsi="Times New Roman" w:cs="Times New Roman"/>
                <w:lang w:val="ru-RU"/>
              </w:rPr>
            </w:pPr>
          </w:p>
        </w:tc>
        <w:tc>
          <w:tcPr>
            <w:tcW w:w="1417" w:type="dxa"/>
          </w:tcPr>
          <w:p w:rsidR="00442F9F" w:rsidRPr="00442F9F" w:rsidRDefault="00442F9F" w:rsidP="008714FE">
            <w:pPr>
              <w:jc w:val="center"/>
              <w:rPr>
                <w:rFonts w:ascii="Times New Roman" w:hAnsi="Times New Roman" w:cs="Times New Roman"/>
                <w:spacing w:val="-2"/>
                <w:lang w:val="ru-RU"/>
              </w:rPr>
            </w:pPr>
            <w:r>
              <w:rPr>
                <w:rFonts w:ascii="Times New Roman" w:hAnsi="Times New Roman" w:cs="Times New Roman"/>
                <w:spacing w:val="-2"/>
                <w:lang w:val="ru-RU"/>
              </w:rPr>
              <w:t>4284,60</w:t>
            </w:r>
          </w:p>
        </w:tc>
        <w:tc>
          <w:tcPr>
            <w:tcW w:w="1276" w:type="dxa"/>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576,</w:t>
            </w:r>
            <w:r>
              <w:rPr>
                <w:rFonts w:ascii="Times New Roman" w:hAnsi="Times New Roman" w:cs="Times New Roman"/>
              </w:rPr>
              <w:t>3</w:t>
            </w:r>
            <w:r w:rsidRPr="004826E1">
              <w:rPr>
                <w:rFonts w:ascii="Times New Roman" w:hAnsi="Times New Roman" w:cs="Times New Roman"/>
              </w:rPr>
              <w:t>1</w:t>
            </w:r>
          </w:p>
        </w:tc>
        <w:tc>
          <w:tcPr>
            <w:tcW w:w="1276" w:type="dxa"/>
          </w:tcPr>
          <w:p w:rsidR="00442F9F" w:rsidRPr="00934032" w:rsidRDefault="00442F9F" w:rsidP="008714FE">
            <w:pPr>
              <w:jc w:val="center"/>
              <w:rPr>
                <w:rFonts w:ascii="Times New Roman" w:hAnsi="Times New Roman" w:cs="Times New Roman"/>
              </w:rPr>
            </w:pPr>
            <w:r>
              <w:rPr>
                <w:rFonts w:ascii="Times New Roman" w:hAnsi="Times New Roman" w:cs="Times New Roman"/>
              </w:rPr>
              <w:t>841,41</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864,86</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657,50</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667,50</w:t>
            </w:r>
          </w:p>
        </w:tc>
        <w:tc>
          <w:tcPr>
            <w:tcW w:w="992"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677,50</w:t>
            </w:r>
          </w:p>
        </w:tc>
      </w:tr>
      <w:tr w:rsidR="00B57858" w:rsidRPr="004826E1" w:rsidTr="00442F9F">
        <w:tc>
          <w:tcPr>
            <w:tcW w:w="709"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3118" w:type="dxa"/>
            <w:vMerge/>
          </w:tcPr>
          <w:p w:rsidR="00B57858" w:rsidRPr="004826E1" w:rsidRDefault="00B57858" w:rsidP="003A23D8">
            <w:pPr>
              <w:suppressAutoHyphens/>
              <w:autoSpaceDE w:val="0"/>
              <w:autoSpaceDN w:val="0"/>
              <w:adjustRightInd w:val="0"/>
              <w:rPr>
                <w:rFonts w:ascii="Times New Roman" w:hAnsi="Times New Roman" w:cs="Times New Roman"/>
              </w:rPr>
            </w:pPr>
          </w:p>
        </w:tc>
        <w:tc>
          <w:tcPr>
            <w:tcW w:w="2552" w:type="dxa"/>
          </w:tcPr>
          <w:p w:rsidR="00B57858" w:rsidRPr="004826E1" w:rsidRDefault="00B57858"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vAlign w:val="center"/>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B57858" w:rsidRPr="004826E1" w:rsidRDefault="00B57858"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B57858" w:rsidRPr="00934032" w:rsidRDefault="00B57858" w:rsidP="003A23D8">
            <w:pPr>
              <w:jc w:val="center"/>
              <w:rPr>
                <w:rFonts w:ascii="Times New Roman" w:hAnsi="Times New Roman" w:cs="Times New Roman"/>
              </w:rPr>
            </w:pPr>
            <w:r>
              <w:rPr>
                <w:rFonts w:ascii="Times New Roman" w:hAnsi="Times New Roman" w:cs="Times New Roman"/>
              </w:rPr>
              <w:t>0,00</w:t>
            </w:r>
          </w:p>
        </w:tc>
        <w:tc>
          <w:tcPr>
            <w:tcW w:w="992" w:type="dxa"/>
          </w:tcPr>
          <w:p w:rsidR="00B57858" w:rsidRPr="00442F9F" w:rsidRDefault="00442F9F" w:rsidP="003A23D8">
            <w:pPr>
              <w:jc w:val="center"/>
              <w:rPr>
                <w:rFonts w:ascii="Times New Roman" w:hAnsi="Times New Roman" w:cs="Times New Roman"/>
                <w:lang w:val="ru-RU"/>
              </w:rPr>
            </w:pPr>
            <w:r>
              <w:rPr>
                <w:rFonts w:ascii="Times New Roman" w:hAnsi="Times New Roman" w:cs="Times New Roman"/>
                <w:lang w:val="ru-RU"/>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w:t>
            </w:r>
          </w:p>
          <w:p w:rsidR="00442F9F" w:rsidRPr="00B57858" w:rsidRDefault="00442F9F" w:rsidP="003A23D8">
            <w:pPr>
              <w:suppressAutoHyphens/>
              <w:autoSpaceDE w:val="0"/>
              <w:autoSpaceDN w:val="0"/>
              <w:adjustRightInd w:val="0"/>
              <w:rPr>
                <w:rFonts w:ascii="Times New Roman" w:hAnsi="Times New Roman" w:cs="Times New Roman"/>
                <w:lang w:val="ru-RU"/>
              </w:rPr>
            </w:pP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в т. ч. </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tcPr>
          <w:p w:rsidR="00442F9F" w:rsidRPr="00442F9F" w:rsidRDefault="00442F9F" w:rsidP="008714FE">
            <w:pPr>
              <w:jc w:val="center"/>
              <w:rPr>
                <w:rFonts w:ascii="Times New Roman" w:hAnsi="Times New Roman" w:cs="Times New Roman"/>
                <w:spacing w:val="-2"/>
                <w:lang w:val="ru-RU"/>
              </w:rPr>
            </w:pPr>
            <w:r>
              <w:rPr>
                <w:rFonts w:ascii="Times New Roman" w:hAnsi="Times New Roman" w:cs="Times New Roman"/>
                <w:spacing w:val="-2"/>
                <w:lang w:val="ru-RU"/>
              </w:rPr>
              <w:lastRenderedPageBreak/>
              <w:t>4284,60</w:t>
            </w:r>
          </w:p>
        </w:tc>
        <w:tc>
          <w:tcPr>
            <w:tcW w:w="1276" w:type="dxa"/>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576,</w:t>
            </w:r>
            <w:r>
              <w:rPr>
                <w:rFonts w:ascii="Times New Roman" w:hAnsi="Times New Roman" w:cs="Times New Roman"/>
              </w:rPr>
              <w:t>3</w:t>
            </w:r>
            <w:r w:rsidRPr="004826E1">
              <w:rPr>
                <w:rFonts w:ascii="Times New Roman" w:hAnsi="Times New Roman" w:cs="Times New Roman"/>
              </w:rPr>
              <w:t>1</w:t>
            </w:r>
          </w:p>
        </w:tc>
        <w:tc>
          <w:tcPr>
            <w:tcW w:w="1276" w:type="dxa"/>
          </w:tcPr>
          <w:p w:rsidR="00442F9F" w:rsidRPr="00934032" w:rsidRDefault="00442F9F" w:rsidP="008714FE">
            <w:pPr>
              <w:jc w:val="center"/>
              <w:rPr>
                <w:rFonts w:ascii="Times New Roman" w:hAnsi="Times New Roman" w:cs="Times New Roman"/>
              </w:rPr>
            </w:pPr>
            <w:r>
              <w:rPr>
                <w:rFonts w:ascii="Times New Roman" w:hAnsi="Times New Roman" w:cs="Times New Roman"/>
              </w:rPr>
              <w:t>841,41</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864,86</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657,50</w:t>
            </w:r>
          </w:p>
        </w:tc>
        <w:tc>
          <w:tcPr>
            <w:tcW w:w="1134"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667,50</w:t>
            </w:r>
          </w:p>
        </w:tc>
        <w:tc>
          <w:tcPr>
            <w:tcW w:w="992" w:type="dxa"/>
          </w:tcPr>
          <w:p w:rsidR="00442F9F" w:rsidRPr="00442F9F" w:rsidRDefault="00442F9F" w:rsidP="008714FE">
            <w:pPr>
              <w:jc w:val="center"/>
              <w:rPr>
                <w:rFonts w:ascii="Times New Roman" w:hAnsi="Times New Roman" w:cs="Times New Roman"/>
                <w:lang w:val="ru-RU"/>
              </w:rPr>
            </w:pPr>
            <w:r>
              <w:rPr>
                <w:rFonts w:ascii="Times New Roman" w:hAnsi="Times New Roman" w:cs="Times New Roman"/>
                <w:lang w:val="ru-RU"/>
              </w:rPr>
              <w:t>677,50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1417"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934032" w:rsidRDefault="00442F9F" w:rsidP="003A23D8">
            <w:pPr>
              <w:jc w:val="center"/>
              <w:rPr>
                <w:rFonts w:ascii="Times New Roman" w:hAnsi="Times New Roman" w:cs="Times New Roman"/>
              </w:rPr>
            </w:pPr>
            <w:r>
              <w:rPr>
                <w:rFonts w:ascii="Times New Roman" w:hAnsi="Times New Roman" w:cs="Times New Roman"/>
              </w:rPr>
              <w:t>0,00</w:t>
            </w:r>
          </w:p>
        </w:tc>
        <w:tc>
          <w:tcPr>
            <w:tcW w:w="992" w:type="dxa"/>
            <w:vAlign w:val="center"/>
          </w:tcPr>
          <w:p w:rsidR="00442F9F" w:rsidRPr="00934032" w:rsidRDefault="00442F9F" w:rsidP="008714FE">
            <w:pPr>
              <w:jc w:val="center"/>
              <w:rPr>
                <w:rFonts w:ascii="Times New Roman" w:hAnsi="Times New Roman" w:cs="Times New Roman"/>
              </w:rPr>
            </w:pPr>
            <w:r>
              <w:rPr>
                <w:rFonts w:ascii="Times New Roman" w:hAnsi="Times New Roman" w:cs="Times New Roman"/>
              </w:rPr>
              <w:t>0,00</w:t>
            </w:r>
          </w:p>
        </w:tc>
      </w:tr>
      <w:tr w:rsidR="00442F9F" w:rsidRPr="004826E1" w:rsidTr="00442F9F">
        <w:trPr>
          <w:trHeight w:val="507"/>
        </w:trPr>
        <w:tc>
          <w:tcPr>
            <w:tcW w:w="709"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lastRenderedPageBreak/>
              <w:t>3.1.2</w:t>
            </w:r>
          </w:p>
        </w:tc>
        <w:tc>
          <w:tcPr>
            <w:tcW w:w="3118"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proofErr w:type="spellStart"/>
            <w:r w:rsidRPr="004826E1">
              <w:rPr>
                <w:rFonts w:ascii="Times New Roman" w:hAnsi="Times New Roman" w:cs="Times New Roman"/>
              </w:rPr>
              <w:t>Ремонт</w:t>
            </w:r>
            <w:proofErr w:type="spellEnd"/>
            <w:r w:rsidRPr="004826E1">
              <w:rPr>
                <w:rFonts w:ascii="Times New Roman" w:hAnsi="Times New Roman" w:cs="Times New Roman"/>
              </w:rPr>
              <w:t xml:space="preserve"> (</w:t>
            </w:r>
            <w:proofErr w:type="spellStart"/>
            <w:r w:rsidRPr="004826E1">
              <w:rPr>
                <w:rFonts w:ascii="Times New Roman" w:hAnsi="Times New Roman" w:cs="Times New Roman"/>
              </w:rPr>
              <w:t>реконструкция</w:t>
            </w:r>
            <w:proofErr w:type="spellEnd"/>
            <w:r w:rsidRPr="004826E1">
              <w:rPr>
                <w:rFonts w:ascii="Times New Roman" w:hAnsi="Times New Roman" w:cs="Times New Roman"/>
              </w:rPr>
              <w:t xml:space="preserve">) </w:t>
            </w:r>
            <w:proofErr w:type="spellStart"/>
            <w:r w:rsidRPr="004826E1">
              <w:rPr>
                <w:rFonts w:ascii="Times New Roman" w:hAnsi="Times New Roman" w:cs="Times New Roman"/>
              </w:rPr>
              <w:t>котельных</w:t>
            </w:r>
            <w:proofErr w:type="spellEnd"/>
          </w:p>
        </w:tc>
        <w:tc>
          <w:tcPr>
            <w:tcW w:w="2552" w:type="dxa"/>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Всего по мероприятию, в т.ч.:</w:t>
            </w:r>
          </w:p>
        </w:tc>
        <w:tc>
          <w:tcPr>
            <w:tcW w:w="1417"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992" w:type="dxa"/>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vAlign w:val="center"/>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992"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МБ, </w:t>
            </w:r>
          </w:p>
          <w:p w:rsidR="00442F9F" w:rsidRPr="00B57858" w:rsidRDefault="00442F9F" w:rsidP="003A23D8">
            <w:pPr>
              <w:suppressAutoHyphens/>
              <w:autoSpaceDE w:val="0"/>
              <w:autoSpaceDN w:val="0"/>
              <w:adjustRightInd w:val="0"/>
              <w:rPr>
                <w:rFonts w:ascii="Times New Roman" w:hAnsi="Times New Roman" w:cs="Times New Roman"/>
                <w:lang w:val="ru-RU"/>
              </w:rPr>
            </w:pP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в т. ч. </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vAlign w:val="center"/>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992"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1417" w:type="dxa"/>
            <w:vAlign w:val="center"/>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992"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992" w:type="dxa"/>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r>
      <w:tr w:rsidR="00442F9F" w:rsidRPr="004826E1" w:rsidTr="00442F9F">
        <w:tc>
          <w:tcPr>
            <w:tcW w:w="709"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3.1.3</w:t>
            </w:r>
          </w:p>
        </w:tc>
        <w:tc>
          <w:tcPr>
            <w:tcW w:w="3118" w:type="dxa"/>
            <w:vMerge w:val="restart"/>
          </w:tcPr>
          <w:p w:rsidR="00442F9F" w:rsidRPr="00B57858" w:rsidRDefault="00442F9F" w:rsidP="003A23D8">
            <w:pPr>
              <w:suppressAutoHyphens/>
              <w:autoSpaceDE w:val="0"/>
              <w:autoSpaceDN w:val="0"/>
              <w:adjustRightInd w:val="0"/>
              <w:jc w:val="both"/>
              <w:rPr>
                <w:rFonts w:ascii="Times New Roman" w:hAnsi="Times New Roman" w:cs="Times New Roman"/>
                <w:lang w:val="ru-RU"/>
              </w:rPr>
            </w:pPr>
            <w:r w:rsidRPr="00B57858">
              <w:rPr>
                <w:rFonts w:ascii="Times New Roman" w:hAnsi="Times New Roman" w:cs="Times New Roman"/>
                <w:lang w:val="ru-RU"/>
              </w:rPr>
              <w:t xml:space="preserve">Строительство межмуниципального зонального </w:t>
            </w:r>
            <w:proofErr w:type="spellStart"/>
            <w:r w:rsidRPr="00B57858">
              <w:rPr>
                <w:rFonts w:ascii="Times New Roman" w:hAnsi="Times New Roman" w:cs="Times New Roman"/>
                <w:lang w:val="ru-RU"/>
              </w:rPr>
              <w:t>отходо-перерабатывающего</w:t>
            </w:r>
            <w:proofErr w:type="spellEnd"/>
            <w:r w:rsidRPr="00B57858">
              <w:rPr>
                <w:rFonts w:ascii="Times New Roman" w:hAnsi="Times New Roman" w:cs="Times New Roman"/>
                <w:lang w:val="ru-RU"/>
              </w:rPr>
              <w:t xml:space="preserve"> комплекса</w:t>
            </w:r>
          </w:p>
        </w:tc>
        <w:tc>
          <w:tcPr>
            <w:tcW w:w="2552" w:type="dxa"/>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Всего по мероприятию, в т.ч.:</w:t>
            </w:r>
          </w:p>
          <w:p w:rsidR="00442F9F" w:rsidRPr="00B57858" w:rsidRDefault="00442F9F" w:rsidP="003A23D8">
            <w:pPr>
              <w:suppressAutoHyphens/>
              <w:autoSpaceDE w:val="0"/>
              <w:autoSpaceDN w:val="0"/>
              <w:adjustRightInd w:val="0"/>
              <w:rPr>
                <w:rFonts w:ascii="Times New Roman" w:hAnsi="Times New Roman" w:cs="Times New Roman"/>
                <w:lang w:val="ru-RU"/>
              </w:rPr>
            </w:pPr>
          </w:p>
        </w:tc>
        <w:tc>
          <w:tcPr>
            <w:tcW w:w="1417" w:type="dxa"/>
            <w:vAlign w:val="center"/>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992"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vAlign w:val="center"/>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992"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 xml:space="preserve">МБ, </w:t>
            </w:r>
            <w:proofErr w:type="spellStart"/>
            <w:r w:rsidRPr="004826E1">
              <w:rPr>
                <w:rFonts w:ascii="Times New Roman" w:hAnsi="Times New Roman" w:cs="Times New Roman"/>
              </w:rPr>
              <w:t>изних</w:t>
            </w:r>
            <w:proofErr w:type="spellEnd"/>
            <w:r w:rsidRPr="004826E1">
              <w:rPr>
                <w:rFonts w:ascii="Times New Roman" w:hAnsi="Times New Roman" w:cs="Times New Roman"/>
              </w:rPr>
              <w:t>:</w:t>
            </w:r>
          </w:p>
        </w:tc>
        <w:tc>
          <w:tcPr>
            <w:tcW w:w="1417" w:type="dxa"/>
            <w:vAlign w:val="center"/>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992"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proofErr w:type="spellStart"/>
            <w:r w:rsidRPr="004826E1">
              <w:rPr>
                <w:rFonts w:ascii="Times New Roman" w:hAnsi="Times New Roman" w:cs="Times New Roman"/>
              </w:rPr>
              <w:t>средстваиныхисточников</w:t>
            </w:r>
            <w:proofErr w:type="spellEnd"/>
          </w:p>
        </w:tc>
        <w:tc>
          <w:tcPr>
            <w:tcW w:w="1417" w:type="dxa"/>
            <w:vAlign w:val="center"/>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992" w:type="dxa"/>
            <w:vAlign w:val="center"/>
          </w:tcPr>
          <w:p w:rsidR="00442F9F" w:rsidRPr="004826E1" w:rsidRDefault="00442F9F" w:rsidP="008714FE">
            <w:pPr>
              <w:jc w:val="center"/>
              <w:rPr>
                <w:rFonts w:ascii="Times New Roman" w:hAnsi="Times New Roman" w:cs="Times New Roman"/>
              </w:rPr>
            </w:pPr>
            <w:r w:rsidRPr="004826E1">
              <w:rPr>
                <w:rFonts w:ascii="Times New Roman" w:hAnsi="Times New Roman" w:cs="Times New Roman"/>
              </w:rPr>
              <w:t>0,00</w:t>
            </w:r>
          </w:p>
        </w:tc>
      </w:tr>
      <w:tr w:rsidR="00442F9F" w:rsidRPr="004826E1" w:rsidTr="00442F9F">
        <w:trPr>
          <w:trHeight w:val="350"/>
        </w:trPr>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vAlign w:val="center"/>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6020A6" w:rsidRDefault="00442F9F" w:rsidP="003A23D8">
            <w:pPr>
              <w:jc w:val="center"/>
              <w:rPr>
                <w:rFonts w:ascii="Times New Roman" w:hAnsi="Times New Roman" w:cs="Times New Roman"/>
              </w:rPr>
            </w:pPr>
            <w:r>
              <w:rPr>
                <w:rFonts w:ascii="Times New Roman" w:hAnsi="Times New Roman" w:cs="Times New Roman"/>
              </w:rPr>
              <w:t>0,00</w:t>
            </w:r>
          </w:p>
        </w:tc>
        <w:tc>
          <w:tcPr>
            <w:tcW w:w="992" w:type="dxa"/>
          </w:tcPr>
          <w:p w:rsidR="00442F9F" w:rsidRPr="006020A6" w:rsidRDefault="00442F9F" w:rsidP="008714FE">
            <w:pPr>
              <w:jc w:val="center"/>
              <w:rPr>
                <w:rFonts w:ascii="Times New Roman" w:hAnsi="Times New Roman" w:cs="Times New Roman"/>
              </w:rPr>
            </w:pPr>
            <w:r>
              <w:rPr>
                <w:rFonts w:ascii="Times New Roman" w:hAnsi="Times New Roman" w:cs="Times New Roman"/>
              </w:rPr>
              <w:t>0,00</w:t>
            </w:r>
          </w:p>
        </w:tc>
      </w:tr>
      <w:tr w:rsidR="00442F9F" w:rsidRPr="004826E1" w:rsidTr="00442F9F">
        <w:tc>
          <w:tcPr>
            <w:tcW w:w="709"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4.</w:t>
            </w:r>
          </w:p>
        </w:tc>
        <w:tc>
          <w:tcPr>
            <w:tcW w:w="3118"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b/>
                <w:lang w:val="ru-RU"/>
              </w:rPr>
              <w:t>Подпрограмма</w:t>
            </w:r>
            <w:r w:rsidRPr="00B57858">
              <w:rPr>
                <w:rFonts w:ascii="Times New Roman" w:hAnsi="Times New Roman" w:cs="Times New Roman"/>
                <w:lang w:val="ru-RU"/>
              </w:rPr>
              <w:t xml:space="preserve"> «Содержание, текущий ремонт систем коммунальной инфраструктуры  Советского городского округа Ставропольского края»</w:t>
            </w:r>
          </w:p>
        </w:tc>
        <w:tc>
          <w:tcPr>
            <w:tcW w:w="2552" w:type="dxa"/>
          </w:tcPr>
          <w:p w:rsidR="00442F9F" w:rsidRPr="00B57858" w:rsidRDefault="00442F9F" w:rsidP="003A23D8">
            <w:pPr>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Всего по подпрограмме,</w:t>
            </w:r>
          </w:p>
          <w:p w:rsidR="00442F9F" w:rsidRPr="00B57858" w:rsidRDefault="00442F9F" w:rsidP="003A23D8">
            <w:pPr>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w:t>
            </w:r>
            <w:proofErr w:type="gramStart"/>
            <w:r w:rsidRPr="00B57858">
              <w:rPr>
                <w:rFonts w:ascii="Times New Roman" w:hAnsi="Times New Roman" w:cs="Times New Roman"/>
                <w:lang w:val="ru-RU"/>
              </w:rPr>
              <w:t xml:space="preserve"> .</w:t>
            </w:r>
            <w:proofErr w:type="gramEnd"/>
            <w:r w:rsidRPr="00B57858">
              <w:rPr>
                <w:rFonts w:ascii="Times New Roman" w:hAnsi="Times New Roman" w:cs="Times New Roman"/>
                <w:lang w:val="ru-RU"/>
              </w:rPr>
              <w:t>ч.:</w:t>
            </w:r>
          </w:p>
          <w:p w:rsidR="00442F9F" w:rsidRPr="00B57858" w:rsidRDefault="00442F9F" w:rsidP="003A23D8">
            <w:pPr>
              <w:autoSpaceDE w:val="0"/>
              <w:autoSpaceDN w:val="0"/>
              <w:adjustRightInd w:val="0"/>
              <w:rPr>
                <w:rFonts w:ascii="Times New Roman" w:hAnsi="Times New Roman" w:cs="Times New Roman"/>
                <w:lang w:val="ru-RU"/>
              </w:rPr>
            </w:pPr>
          </w:p>
        </w:tc>
        <w:tc>
          <w:tcPr>
            <w:tcW w:w="1417" w:type="dxa"/>
          </w:tcPr>
          <w:p w:rsidR="00442F9F" w:rsidRPr="00442F9F" w:rsidRDefault="008E3C14" w:rsidP="003A23D8">
            <w:pPr>
              <w:jc w:val="center"/>
              <w:rPr>
                <w:rFonts w:ascii="Times New Roman" w:hAnsi="Times New Roman" w:cs="Times New Roman"/>
                <w:spacing w:val="-2"/>
                <w:lang w:val="ru-RU"/>
              </w:rPr>
            </w:pPr>
            <w:r>
              <w:rPr>
                <w:rFonts w:ascii="Times New Roman" w:hAnsi="Times New Roman" w:cs="Times New Roman"/>
                <w:spacing w:val="-2"/>
                <w:lang w:val="ru-RU"/>
              </w:rPr>
              <w:t>385967,99</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52259,85</w:t>
            </w:r>
          </w:p>
        </w:tc>
        <w:tc>
          <w:tcPr>
            <w:tcW w:w="1276" w:type="dxa"/>
          </w:tcPr>
          <w:p w:rsidR="00442F9F" w:rsidRPr="00934032" w:rsidRDefault="00442F9F" w:rsidP="003A23D8">
            <w:pPr>
              <w:jc w:val="center"/>
              <w:rPr>
                <w:rFonts w:ascii="Times New Roman" w:hAnsi="Times New Roman" w:cs="Times New Roman"/>
              </w:rPr>
            </w:pPr>
            <w:r>
              <w:rPr>
                <w:rFonts w:ascii="Times New Roman" w:hAnsi="Times New Roman" w:cs="Times New Roman"/>
              </w:rPr>
              <w:t>38487,91</w:t>
            </w:r>
          </w:p>
        </w:tc>
        <w:tc>
          <w:tcPr>
            <w:tcW w:w="1134" w:type="dxa"/>
          </w:tcPr>
          <w:p w:rsidR="00442F9F" w:rsidRPr="00442F9F" w:rsidRDefault="005119C4" w:rsidP="003A23D8">
            <w:pPr>
              <w:jc w:val="center"/>
              <w:rPr>
                <w:rFonts w:ascii="Times New Roman" w:hAnsi="Times New Roman" w:cs="Times New Roman"/>
                <w:lang w:val="ru-RU"/>
              </w:rPr>
            </w:pPr>
            <w:r>
              <w:rPr>
                <w:rFonts w:ascii="Times New Roman" w:hAnsi="Times New Roman" w:cs="Times New Roman"/>
                <w:lang w:val="ru-RU"/>
              </w:rPr>
              <w:t>38427,80</w:t>
            </w:r>
          </w:p>
        </w:tc>
        <w:tc>
          <w:tcPr>
            <w:tcW w:w="1134" w:type="dxa"/>
          </w:tcPr>
          <w:p w:rsidR="00442F9F" w:rsidRPr="00442F9F" w:rsidRDefault="00442F9F" w:rsidP="008E3C14">
            <w:pPr>
              <w:jc w:val="center"/>
              <w:rPr>
                <w:rFonts w:ascii="Times New Roman" w:hAnsi="Times New Roman" w:cs="Times New Roman"/>
                <w:lang w:val="ru-RU"/>
              </w:rPr>
            </w:pPr>
            <w:r>
              <w:rPr>
                <w:rFonts w:ascii="Times New Roman" w:hAnsi="Times New Roman" w:cs="Times New Roman"/>
                <w:lang w:val="ru-RU"/>
              </w:rPr>
              <w:t>92323,1</w:t>
            </w:r>
            <w:r w:rsidR="008E3C14">
              <w:rPr>
                <w:rFonts w:ascii="Times New Roman" w:hAnsi="Times New Roman" w:cs="Times New Roman"/>
                <w:lang w:val="ru-RU"/>
              </w:rPr>
              <w:t>9</w:t>
            </w:r>
          </w:p>
        </w:tc>
        <w:tc>
          <w:tcPr>
            <w:tcW w:w="1134" w:type="dxa"/>
          </w:tcPr>
          <w:p w:rsidR="00442F9F" w:rsidRPr="00442F9F" w:rsidRDefault="00442F9F" w:rsidP="003A23D8">
            <w:pPr>
              <w:jc w:val="center"/>
              <w:rPr>
                <w:rFonts w:ascii="Times New Roman" w:hAnsi="Times New Roman" w:cs="Times New Roman"/>
                <w:lang w:val="ru-RU"/>
              </w:rPr>
            </w:pPr>
            <w:r>
              <w:rPr>
                <w:rFonts w:ascii="Times New Roman" w:hAnsi="Times New Roman" w:cs="Times New Roman"/>
                <w:lang w:val="ru-RU"/>
              </w:rPr>
              <w:t>81860,96</w:t>
            </w:r>
          </w:p>
        </w:tc>
        <w:tc>
          <w:tcPr>
            <w:tcW w:w="992" w:type="dxa"/>
          </w:tcPr>
          <w:p w:rsidR="00442F9F" w:rsidRPr="00442F9F" w:rsidRDefault="00442F9F" w:rsidP="003A23D8">
            <w:pPr>
              <w:jc w:val="center"/>
              <w:rPr>
                <w:rFonts w:ascii="Times New Roman" w:hAnsi="Times New Roman" w:cs="Times New Roman"/>
                <w:lang w:val="ru-RU"/>
              </w:rPr>
            </w:pPr>
            <w:r>
              <w:rPr>
                <w:rFonts w:ascii="Times New Roman" w:hAnsi="Times New Roman" w:cs="Times New Roman"/>
                <w:lang w:val="ru-RU"/>
              </w:rPr>
              <w:t>82608,28</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autoSpaceDE w:val="0"/>
              <w:autoSpaceDN w:val="0"/>
              <w:adjustRightInd w:val="0"/>
              <w:rPr>
                <w:rFonts w:ascii="Times New Roman" w:hAnsi="Times New Roman" w:cs="Times New Roman"/>
              </w:rPr>
            </w:pPr>
            <w:r w:rsidRPr="004826E1">
              <w:rPr>
                <w:rFonts w:ascii="Times New Roman" w:hAnsi="Times New Roman" w:cs="Times New Roman"/>
              </w:rPr>
              <w:t>ФБ</w:t>
            </w:r>
          </w:p>
        </w:tc>
        <w:tc>
          <w:tcPr>
            <w:tcW w:w="1417" w:type="dxa"/>
          </w:tcPr>
          <w:p w:rsidR="00442F9F" w:rsidRPr="004826E1" w:rsidRDefault="00442F9F" w:rsidP="003A23D8">
            <w:pPr>
              <w:suppressAutoHyphens/>
              <w:jc w:val="center"/>
              <w:rPr>
                <w:rFonts w:ascii="Times New Roman" w:hAnsi="Times New Roman" w:cs="Times New Roman"/>
              </w:rPr>
            </w:pPr>
            <w:r w:rsidRPr="004826E1">
              <w:rPr>
                <w:rFonts w:ascii="Times New Roman" w:hAnsi="Times New Roman" w:cs="Times New Roman"/>
              </w:rPr>
              <w:t>308,15</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308,15</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42F9F" w:rsidRDefault="00BE4EB7" w:rsidP="003A23D8">
            <w:pPr>
              <w:jc w:val="center"/>
              <w:rPr>
                <w:rFonts w:ascii="Times New Roman" w:hAnsi="Times New Roman" w:cs="Times New Roman"/>
                <w:lang w:val="ru-RU"/>
              </w:rPr>
            </w:pPr>
            <w:r>
              <w:rPr>
                <w:rFonts w:ascii="Times New Roman" w:hAnsi="Times New Roman" w:cs="Times New Roman"/>
                <w:lang w:val="ru-RU"/>
              </w:rPr>
              <w:t>0,00</w:t>
            </w:r>
          </w:p>
        </w:tc>
        <w:tc>
          <w:tcPr>
            <w:tcW w:w="1134" w:type="dxa"/>
          </w:tcPr>
          <w:p w:rsidR="00442F9F" w:rsidRPr="006020A6" w:rsidRDefault="00442F9F" w:rsidP="003A23D8">
            <w:pPr>
              <w:jc w:val="center"/>
              <w:rPr>
                <w:rFonts w:ascii="Times New Roman" w:hAnsi="Times New Roman" w:cs="Times New Roman"/>
              </w:rPr>
            </w:pPr>
            <w:r>
              <w:rPr>
                <w:rFonts w:ascii="Times New Roman" w:hAnsi="Times New Roman" w:cs="Times New Roman"/>
              </w:rPr>
              <w:t>0,00</w:t>
            </w:r>
          </w:p>
        </w:tc>
        <w:tc>
          <w:tcPr>
            <w:tcW w:w="992" w:type="dxa"/>
          </w:tcPr>
          <w:p w:rsidR="00442F9F" w:rsidRPr="006020A6" w:rsidRDefault="00442F9F" w:rsidP="008714FE">
            <w:pPr>
              <w:jc w:val="center"/>
              <w:rPr>
                <w:rFonts w:ascii="Times New Roman" w:hAnsi="Times New Roman" w:cs="Times New Roman"/>
              </w:rPr>
            </w:pPr>
            <w:r>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tcPr>
          <w:p w:rsidR="00442F9F" w:rsidRPr="00442F9F" w:rsidRDefault="00442F9F" w:rsidP="003A23D8">
            <w:pPr>
              <w:suppressAutoHyphens/>
              <w:jc w:val="center"/>
              <w:rPr>
                <w:rFonts w:ascii="Times New Roman" w:hAnsi="Times New Roman" w:cs="Times New Roman"/>
                <w:lang w:val="ru-RU"/>
              </w:rPr>
            </w:pPr>
            <w:r>
              <w:rPr>
                <w:rFonts w:ascii="Times New Roman" w:hAnsi="Times New Roman" w:cs="Times New Roman"/>
                <w:lang w:val="ru-RU"/>
              </w:rPr>
              <w:t>28135,82</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9177,62</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4748,51</w:t>
            </w:r>
          </w:p>
        </w:tc>
        <w:tc>
          <w:tcPr>
            <w:tcW w:w="1134" w:type="dxa"/>
            <w:vAlign w:val="center"/>
          </w:tcPr>
          <w:p w:rsidR="00442F9F" w:rsidRPr="002E1A6C" w:rsidRDefault="00442F9F" w:rsidP="003A23D8">
            <w:pPr>
              <w:jc w:val="center"/>
              <w:rPr>
                <w:rFonts w:ascii="Times New Roman" w:hAnsi="Times New Roman" w:cs="Times New Roman"/>
              </w:rPr>
            </w:pPr>
            <w:r>
              <w:rPr>
                <w:rFonts w:ascii="Times New Roman" w:hAnsi="Times New Roman" w:cs="Times New Roman"/>
              </w:rPr>
              <w:t>6332,29</w:t>
            </w:r>
          </w:p>
        </w:tc>
        <w:tc>
          <w:tcPr>
            <w:tcW w:w="1134" w:type="dxa"/>
          </w:tcPr>
          <w:p w:rsidR="00442F9F" w:rsidRPr="00442F9F" w:rsidRDefault="00BE4EB7" w:rsidP="003A23D8">
            <w:pPr>
              <w:jc w:val="center"/>
              <w:rPr>
                <w:rFonts w:ascii="Times New Roman" w:hAnsi="Times New Roman" w:cs="Times New Roman"/>
                <w:lang w:val="ru-RU"/>
              </w:rPr>
            </w:pPr>
            <w:r>
              <w:rPr>
                <w:rFonts w:ascii="Times New Roman" w:hAnsi="Times New Roman" w:cs="Times New Roman"/>
                <w:lang w:val="ru-RU"/>
              </w:rPr>
              <w:t>7877,40</w:t>
            </w:r>
          </w:p>
        </w:tc>
        <w:tc>
          <w:tcPr>
            <w:tcW w:w="1134" w:type="dxa"/>
          </w:tcPr>
          <w:p w:rsidR="00442F9F" w:rsidRPr="006020A6" w:rsidRDefault="00442F9F" w:rsidP="003A23D8">
            <w:pPr>
              <w:jc w:val="center"/>
              <w:rPr>
                <w:rFonts w:ascii="Times New Roman" w:hAnsi="Times New Roman" w:cs="Times New Roman"/>
              </w:rPr>
            </w:pPr>
            <w:r>
              <w:rPr>
                <w:rFonts w:ascii="Times New Roman" w:hAnsi="Times New Roman" w:cs="Times New Roman"/>
              </w:rPr>
              <w:t>0,00</w:t>
            </w:r>
          </w:p>
        </w:tc>
        <w:tc>
          <w:tcPr>
            <w:tcW w:w="992" w:type="dxa"/>
          </w:tcPr>
          <w:p w:rsidR="00442F9F" w:rsidRPr="006020A6" w:rsidRDefault="00442F9F" w:rsidP="008714FE">
            <w:pPr>
              <w:jc w:val="center"/>
              <w:rPr>
                <w:rFonts w:ascii="Times New Roman" w:hAnsi="Times New Roman" w:cs="Times New Roman"/>
              </w:rPr>
            </w:pPr>
            <w:r>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val="restart"/>
          </w:tcPr>
          <w:p w:rsidR="00442F9F" w:rsidRPr="00B57858" w:rsidRDefault="00442F9F" w:rsidP="003A23D8">
            <w:pPr>
              <w:autoSpaceDE w:val="0"/>
              <w:autoSpaceDN w:val="0"/>
              <w:adjustRightInd w:val="0"/>
              <w:rPr>
                <w:rFonts w:ascii="Times New Roman" w:hAnsi="Times New Roman" w:cs="Times New Roman"/>
                <w:lang w:val="ru-RU"/>
              </w:rPr>
            </w:pPr>
            <w:r w:rsidRPr="00B57858">
              <w:rPr>
                <w:rFonts w:ascii="Times New Roman" w:hAnsi="Times New Roman" w:cs="Times New Roman"/>
                <w:spacing w:val="-2"/>
                <w:lang w:val="ru-RU"/>
              </w:rPr>
              <w:t>МБ</w:t>
            </w:r>
          </w:p>
          <w:p w:rsidR="00442F9F" w:rsidRPr="00B57858" w:rsidRDefault="00442F9F" w:rsidP="003A23D8">
            <w:pPr>
              <w:suppressAutoHyphens/>
              <w:autoSpaceDE w:val="0"/>
              <w:autoSpaceDN w:val="0"/>
              <w:adjustRightInd w:val="0"/>
              <w:rPr>
                <w:rFonts w:ascii="Times New Roman" w:hAnsi="Times New Roman" w:cs="Times New Roman"/>
                <w:lang w:val="ru-RU"/>
              </w:rPr>
            </w:pP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в т. ч. </w:t>
            </w:r>
          </w:p>
          <w:p w:rsidR="00442F9F" w:rsidRPr="00B57858" w:rsidRDefault="00442F9F" w:rsidP="003A23D8">
            <w:pPr>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vAlign w:val="center"/>
          </w:tcPr>
          <w:p w:rsidR="00442F9F" w:rsidRPr="00442F9F" w:rsidRDefault="005119C4" w:rsidP="003A23D8">
            <w:pPr>
              <w:jc w:val="center"/>
              <w:rPr>
                <w:rFonts w:ascii="Times New Roman" w:hAnsi="Times New Roman" w:cs="Times New Roman"/>
                <w:spacing w:val="-2"/>
                <w:lang w:val="ru-RU"/>
              </w:rPr>
            </w:pPr>
            <w:r>
              <w:rPr>
                <w:rFonts w:ascii="Times New Roman" w:hAnsi="Times New Roman" w:cs="Times New Roman"/>
                <w:spacing w:val="-2"/>
                <w:lang w:val="ru-RU"/>
              </w:rPr>
              <w:t>357524,01</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42774,08</w:t>
            </w:r>
          </w:p>
        </w:tc>
        <w:tc>
          <w:tcPr>
            <w:tcW w:w="1276" w:type="dxa"/>
          </w:tcPr>
          <w:p w:rsidR="00442F9F" w:rsidRPr="006020A6" w:rsidRDefault="00442F9F" w:rsidP="003A23D8">
            <w:pPr>
              <w:jc w:val="center"/>
              <w:rPr>
                <w:rFonts w:ascii="Times New Roman" w:hAnsi="Times New Roman" w:cs="Times New Roman"/>
              </w:rPr>
            </w:pPr>
            <w:r>
              <w:rPr>
                <w:rFonts w:ascii="Times New Roman" w:hAnsi="Times New Roman" w:cs="Times New Roman"/>
              </w:rPr>
              <w:t>33739,40</w:t>
            </w:r>
          </w:p>
        </w:tc>
        <w:tc>
          <w:tcPr>
            <w:tcW w:w="1134" w:type="dxa"/>
          </w:tcPr>
          <w:p w:rsidR="00442F9F" w:rsidRPr="00442F9F" w:rsidRDefault="005119C4" w:rsidP="003A23D8">
            <w:pPr>
              <w:jc w:val="center"/>
              <w:rPr>
                <w:rFonts w:ascii="Times New Roman" w:hAnsi="Times New Roman" w:cs="Times New Roman"/>
                <w:lang w:val="ru-RU"/>
              </w:rPr>
            </w:pPr>
            <w:r>
              <w:rPr>
                <w:rFonts w:ascii="Times New Roman" w:hAnsi="Times New Roman" w:cs="Times New Roman"/>
                <w:lang w:val="ru-RU"/>
              </w:rPr>
              <w:t>32095,51</w:t>
            </w:r>
          </w:p>
        </w:tc>
        <w:tc>
          <w:tcPr>
            <w:tcW w:w="1134" w:type="dxa"/>
          </w:tcPr>
          <w:p w:rsidR="00442F9F" w:rsidRPr="00BE4EB7" w:rsidRDefault="00BE4EB7" w:rsidP="003A23D8">
            <w:pPr>
              <w:jc w:val="center"/>
              <w:rPr>
                <w:rFonts w:ascii="Times New Roman" w:hAnsi="Times New Roman" w:cs="Times New Roman"/>
                <w:lang w:val="ru-RU"/>
              </w:rPr>
            </w:pPr>
            <w:r>
              <w:rPr>
                <w:rFonts w:ascii="Times New Roman" w:hAnsi="Times New Roman" w:cs="Times New Roman"/>
                <w:lang w:val="ru-RU"/>
              </w:rPr>
              <w:t>84445,78</w:t>
            </w:r>
          </w:p>
        </w:tc>
        <w:tc>
          <w:tcPr>
            <w:tcW w:w="1134" w:type="dxa"/>
          </w:tcPr>
          <w:p w:rsidR="00442F9F" w:rsidRPr="00442F9F" w:rsidRDefault="00442F9F" w:rsidP="003A23D8">
            <w:pPr>
              <w:jc w:val="center"/>
              <w:rPr>
                <w:rFonts w:ascii="Times New Roman" w:hAnsi="Times New Roman" w:cs="Times New Roman"/>
                <w:lang w:val="ru-RU"/>
              </w:rPr>
            </w:pPr>
            <w:r>
              <w:rPr>
                <w:rFonts w:ascii="Times New Roman" w:hAnsi="Times New Roman" w:cs="Times New Roman"/>
                <w:lang w:val="ru-RU"/>
              </w:rPr>
              <w:t>81860,96</w:t>
            </w:r>
          </w:p>
        </w:tc>
        <w:tc>
          <w:tcPr>
            <w:tcW w:w="992" w:type="dxa"/>
          </w:tcPr>
          <w:p w:rsidR="00442F9F" w:rsidRPr="00442F9F" w:rsidRDefault="00442F9F" w:rsidP="003A23D8">
            <w:pPr>
              <w:jc w:val="center"/>
              <w:rPr>
                <w:rFonts w:ascii="Times New Roman" w:hAnsi="Times New Roman" w:cs="Times New Roman"/>
                <w:lang w:val="ru-RU"/>
              </w:rPr>
            </w:pPr>
            <w:r>
              <w:rPr>
                <w:rFonts w:ascii="Times New Roman" w:hAnsi="Times New Roman" w:cs="Times New Roman"/>
                <w:lang w:val="ru-RU"/>
              </w:rPr>
              <w:t>82608,28</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tcPr>
          <w:p w:rsidR="00442F9F" w:rsidRPr="004826E1" w:rsidRDefault="00442F9F" w:rsidP="003A23D8">
            <w:pPr>
              <w:autoSpaceDE w:val="0"/>
              <w:autoSpaceDN w:val="0"/>
              <w:adjustRightInd w:val="0"/>
              <w:rPr>
                <w:rFonts w:ascii="Times New Roman" w:hAnsi="Times New Roman" w:cs="Times New Roman"/>
                <w:spacing w:val="-2"/>
              </w:rPr>
            </w:pPr>
          </w:p>
        </w:tc>
        <w:tc>
          <w:tcPr>
            <w:tcW w:w="1417" w:type="dxa"/>
            <w:vAlign w:val="center"/>
          </w:tcPr>
          <w:p w:rsidR="00442F9F" w:rsidRPr="00442F9F" w:rsidRDefault="00442F9F" w:rsidP="003A23D8">
            <w:pPr>
              <w:jc w:val="center"/>
              <w:rPr>
                <w:rFonts w:ascii="Times New Roman" w:hAnsi="Times New Roman" w:cs="Times New Roman"/>
                <w:spacing w:val="-2"/>
                <w:lang w:val="ru-RU"/>
              </w:rPr>
            </w:pPr>
            <w:r>
              <w:rPr>
                <w:rFonts w:ascii="Times New Roman" w:hAnsi="Times New Roman" w:cs="Times New Roman"/>
                <w:spacing w:val="-2"/>
                <w:lang w:val="ru-RU"/>
              </w:rPr>
              <w:t>5563,03</w:t>
            </w:r>
          </w:p>
        </w:tc>
        <w:tc>
          <w:tcPr>
            <w:tcW w:w="1276" w:type="dxa"/>
            <w:vAlign w:val="center"/>
          </w:tcPr>
          <w:p w:rsidR="00442F9F" w:rsidRPr="006020A6" w:rsidRDefault="00442F9F" w:rsidP="003A23D8">
            <w:pPr>
              <w:jc w:val="center"/>
              <w:rPr>
                <w:rFonts w:ascii="Times New Roman" w:hAnsi="Times New Roman" w:cs="Times New Roman"/>
              </w:rPr>
            </w:pPr>
            <w:r>
              <w:rPr>
                <w:rFonts w:ascii="Times New Roman" w:hAnsi="Times New Roman" w:cs="Times New Roman"/>
              </w:rPr>
              <w:t>2281,00</w:t>
            </w:r>
          </w:p>
        </w:tc>
        <w:tc>
          <w:tcPr>
            <w:tcW w:w="1276" w:type="dxa"/>
            <w:vAlign w:val="center"/>
          </w:tcPr>
          <w:p w:rsidR="00442F9F" w:rsidRPr="006020A6" w:rsidRDefault="00442F9F" w:rsidP="003A23D8">
            <w:pPr>
              <w:jc w:val="center"/>
              <w:rPr>
                <w:rFonts w:ascii="Times New Roman" w:hAnsi="Times New Roman" w:cs="Times New Roman"/>
              </w:rPr>
            </w:pPr>
            <w:r>
              <w:rPr>
                <w:rFonts w:ascii="Times New Roman" w:hAnsi="Times New Roman" w:cs="Times New Roman"/>
              </w:rPr>
              <w:t>901,20</w:t>
            </w:r>
          </w:p>
        </w:tc>
        <w:tc>
          <w:tcPr>
            <w:tcW w:w="1134" w:type="dxa"/>
            <w:vAlign w:val="center"/>
          </w:tcPr>
          <w:p w:rsidR="00442F9F" w:rsidRPr="006020A6" w:rsidRDefault="00442F9F" w:rsidP="003A23D8">
            <w:pPr>
              <w:jc w:val="center"/>
              <w:rPr>
                <w:rFonts w:ascii="Times New Roman" w:hAnsi="Times New Roman" w:cs="Times New Roman"/>
              </w:rPr>
            </w:pPr>
            <w:r>
              <w:rPr>
                <w:rFonts w:ascii="Times New Roman" w:hAnsi="Times New Roman" w:cs="Times New Roman"/>
              </w:rPr>
              <w:t>1081,33</w:t>
            </w:r>
          </w:p>
        </w:tc>
        <w:tc>
          <w:tcPr>
            <w:tcW w:w="1134" w:type="dxa"/>
            <w:vAlign w:val="center"/>
          </w:tcPr>
          <w:p w:rsidR="00442F9F" w:rsidRPr="00442F9F" w:rsidRDefault="00442F9F" w:rsidP="003A23D8">
            <w:pPr>
              <w:jc w:val="center"/>
              <w:rPr>
                <w:rFonts w:ascii="Times New Roman" w:hAnsi="Times New Roman" w:cs="Times New Roman"/>
                <w:lang w:val="ru-RU"/>
              </w:rPr>
            </w:pPr>
            <w:r>
              <w:rPr>
                <w:rFonts w:ascii="Times New Roman" w:hAnsi="Times New Roman" w:cs="Times New Roman"/>
                <w:lang w:val="ru-RU"/>
              </w:rPr>
              <w:t>1299,50</w:t>
            </w:r>
          </w:p>
        </w:tc>
        <w:tc>
          <w:tcPr>
            <w:tcW w:w="1134" w:type="dxa"/>
            <w:vAlign w:val="center"/>
          </w:tcPr>
          <w:p w:rsidR="00442F9F" w:rsidRPr="006020A6" w:rsidRDefault="00442F9F" w:rsidP="003A23D8">
            <w:pPr>
              <w:jc w:val="center"/>
              <w:rPr>
                <w:rFonts w:ascii="Times New Roman" w:hAnsi="Times New Roman" w:cs="Times New Roman"/>
              </w:rPr>
            </w:pPr>
            <w:r>
              <w:rPr>
                <w:rFonts w:ascii="Times New Roman" w:hAnsi="Times New Roman" w:cs="Times New Roman"/>
              </w:rPr>
              <w:t>0,00</w:t>
            </w:r>
          </w:p>
        </w:tc>
        <w:tc>
          <w:tcPr>
            <w:tcW w:w="992" w:type="dxa"/>
            <w:vAlign w:val="center"/>
          </w:tcPr>
          <w:p w:rsidR="00442F9F" w:rsidRPr="006020A6" w:rsidRDefault="00442F9F" w:rsidP="008714FE">
            <w:pPr>
              <w:jc w:val="center"/>
              <w:rPr>
                <w:rFonts w:ascii="Times New Roman" w:hAnsi="Times New Roman" w:cs="Times New Roman"/>
              </w:rPr>
            </w:pPr>
            <w:r>
              <w:rPr>
                <w:rFonts w:ascii="Times New Roman" w:hAnsi="Times New Roman" w:cs="Times New Roman"/>
              </w:rPr>
              <w:t>0,00</w:t>
            </w:r>
          </w:p>
        </w:tc>
      </w:tr>
      <w:tr w:rsidR="00442F9F" w:rsidRPr="004826E1" w:rsidTr="00442F9F">
        <w:trPr>
          <w:trHeight w:val="269"/>
        </w:trPr>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6020A6" w:rsidRDefault="00442F9F" w:rsidP="003A23D8">
            <w:pPr>
              <w:jc w:val="center"/>
              <w:rPr>
                <w:rFonts w:ascii="Times New Roman" w:hAnsi="Times New Roman" w:cs="Times New Roman"/>
              </w:rPr>
            </w:pPr>
            <w:r>
              <w:rPr>
                <w:rFonts w:ascii="Times New Roman" w:hAnsi="Times New Roman" w:cs="Times New Roman"/>
              </w:rPr>
              <w:t>0,00</w:t>
            </w:r>
          </w:p>
        </w:tc>
        <w:tc>
          <w:tcPr>
            <w:tcW w:w="992" w:type="dxa"/>
          </w:tcPr>
          <w:p w:rsidR="00442F9F" w:rsidRPr="006020A6" w:rsidRDefault="00442F9F" w:rsidP="008714FE">
            <w:pPr>
              <w:jc w:val="center"/>
              <w:rPr>
                <w:rFonts w:ascii="Times New Roman" w:hAnsi="Times New Roman" w:cs="Times New Roman"/>
              </w:rPr>
            </w:pPr>
            <w:r>
              <w:rPr>
                <w:rFonts w:ascii="Times New Roman" w:hAnsi="Times New Roman" w:cs="Times New Roman"/>
              </w:rPr>
              <w:t>0,00</w:t>
            </w:r>
          </w:p>
        </w:tc>
      </w:tr>
      <w:tr w:rsidR="00442F9F" w:rsidRPr="004826E1" w:rsidTr="00442F9F">
        <w:tc>
          <w:tcPr>
            <w:tcW w:w="709"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4.1.</w:t>
            </w:r>
          </w:p>
        </w:tc>
        <w:tc>
          <w:tcPr>
            <w:tcW w:w="3118"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proofErr w:type="spellStart"/>
            <w:r w:rsidRPr="004826E1">
              <w:rPr>
                <w:rFonts w:ascii="Times New Roman" w:hAnsi="Times New Roman" w:cs="Times New Roman"/>
              </w:rPr>
              <w:t>Основноемероприятие</w:t>
            </w:r>
            <w:proofErr w:type="spellEnd"/>
            <w:r w:rsidRPr="004826E1">
              <w:rPr>
                <w:rFonts w:ascii="Times New Roman" w:hAnsi="Times New Roman" w:cs="Times New Roman"/>
              </w:rPr>
              <w:t>.</w:t>
            </w:r>
          </w:p>
          <w:p w:rsidR="00442F9F" w:rsidRPr="004826E1" w:rsidRDefault="00442F9F" w:rsidP="003A23D8">
            <w:pPr>
              <w:suppressAutoHyphens/>
              <w:autoSpaceDE w:val="0"/>
              <w:autoSpaceDN w:val="0"/>
              <w:adjustRightInd w:val="0"/>
              <w:rPr>
                <w:rFonts w:ascii="Times New Roman" w:hAnsi="Times New Roman" w:cs="Times New Roman"/>
              </w:rPr>
            </w:pPr>
            <w:proofErr w:type="spellStart"/>
            <w:r w:rsidRPr="004826E1">
              <w:rPr>
                <w:rFonts w:ascii="Times New Roman" w:hAnsi="Times New Roman" w:cs="Times New Roman"/>
              </w:rPr>
              <w:t>Озеленение</w:t>
            </w:r>
            <w:proofErr w:type="spellEnd"/>
          </w:p>
        </w:tc>
        <w:tc>
          <w:tcPr>
            <w:tcW w:w="2552" w:type="dxa"/>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Всего по мероприятию,</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т.ч.:</w:t>
            </w:r>
          </w:p>
          <w:p w:rsidR="00442F9F" w:rsidRPr="00B57858" w:rsidRDefault="00442F9F" w:rsidP="003A23D8">
            <w:pPr>
              <w:suppressAutoHyphens/>
              <w:autoSpaceDE w:val="0"/>
              <w:autoSpaceDN w:val="0"/>
              <w:adjustRightInd w:val="0"/>
              <w:rPr>
                <w:rFonts w:ascii="Times New Roman" w:hAnsi="Times New Roman" w:cs="Times New Roman"/>
                <w:lang w:val="ru-RU"/>
              </w:rPr>
            </w:pPr>
          </w:p>
        </w:tc>
        <w:tc>
          <w:tcPr>
            <w:tcW w:w="1417" w:type="dxa"/>
          </w:tcPr>
          <w:p w:rsidR="00442F9F" w:rsidRPr="00442F9F" w:rsidRDefault="00442F9F" w:rsidP="003A23D8">
            <w:pPr>
              <w:jc w:val="center"/>
              <w:rPr>
                <w:rFonts w:ascii="Times New Roman" w:hAnsi="Times New Roman" w:cs="Times New Roman"/>
                <w:spacing w:val="-2"/>
                <w:lang w:val="ru-RU"/>
              </w:rPr>
            </w:pPr>
            <w:r>
              <w:rPr>
                <w:rFonts w:ascii="Times New Roman" w:hAnsi="Times New Roman" w:cs="Times New Roman"/>
                <w:spacing w:val="-2"/>
                <w:lang w:val="ru-RU"/>
              </w:rPr>
              <w:t>1165,43</w:t>
            </w:r>
          </w:p>
        </w:tc>
        <w:tc>
          <w:tcPr>
            <w:tcW w:w="1276"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1125,44</w:t>
            </w:r>
          </w:p>
        </w:tc>
        <w:tc>
          <w:tcPr>
            <w:tcW w:w="1276"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39,99</w:t>
            </w:r>
          </w:p>
        </w:tc>
        <w:tc>
          <w:tcPr>
            <w:tcW w:w="1134"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134"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134" w:type="dxa"/>
          </w:tcPr>
          <w:p w:rsidR="00442F9F" w:rsidRPr="006020A6" w:rsidRDefault="00442F9F" w:rsidP="003A23D8">
            <w:pPr>
              <w:jc w:val="center"/>
              <w:rPr>
                <w:rFonts w:ascii="Times New Roman" w:hAnsi="Times New Roman" w:cs="Times New Roman"/>
                <w:spacing w:val="-2"/>
              </w:rPr>
            </w:pPr>
            <w:r>
              <w:rPr>
                <w:rFonts w:ascii="Times New Roman" w:hAnsi="Times New Roman" w:cs="Times New Roman"/>
                <w:spacing w:val="-2"/>
              </w:rPr>
              <w:t>0,00</w:t>
            </w:r>
          </w:p>
        </w:tc>
        <w:tc>
          <w:tcPr>
            <w:tcW w:w="992" w:type="dxa"/>
          </w:tcPr>
          <w:p w:rsidR="00442F9F" w:rsidRPr="006020A6" w:rsidRDefault="00442F9F" w:rsidP="008714FE">
            <w:pPr>
              <w:jc w:val="center"/>
              <w:rPr>
                <w:rFonts w:ascii="Times New Roman" w:hAnsi="Times New Roman" w:cs="Times New Roman"/>
                <w:spacing w:val="-2"/>
              </w:rPr>
            </w:pPr>
            <w:r>
              <w:rPr>
                <w:rFonts w:ascii="Times New Roman" w:hAnsi="Times New Roman" w:cs="Times New Roman"/>
                <w:spacing w:val="-2"/>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6020A6" w:rsidRDefault="00442F9F" w:rsidP="003A23D8">
            <w:pPr>
              <w:jc w:val="center"/>
              <w:rPr>
                <w:rFonts w:ascii="Times New Roman" w:hAnsi="Times New Roman" w:cs="Times New Roman"/>
              </w:rPr>
            </w:pPr>
            <w:r>
              <w:rPr>
                <w:rFonts w:ascii="Times New Roman" w:hAnsi="Times New Roman" w:cs="Times New Roman"/>
              </w:rPr>
              <w:t>0,00</w:t>
            </w:r>
          </w:p>
        </w:tc>
        <w:tc>
          <w:tcPr>
            <w:tcW w:w="992" w:type="dxa"/>
          </w:tcPr>
          <w:p w:rsidR="00442F9F" w:rsidRPr="006020A6" w:rsidRDefault="00442F9F" w:rsidP="008714FE">
            <w:pPr>
              <w:jc w:val="center"/>
              <w:rPr>
                <w:rFonts w:ascii="Times New Roman" w:hAnsi="Times New Roman" w:cs="Times New Roman"/>
              </w:rPr>
            </w:pPr>
            <w:r>
              <w:rPr>
                <w:rFonts w:ascii="Times New Roman" w:hAnsi="Times New Roman" w:cs="Times New Roman"/>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в т. ч. </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tcPr>
          <w:p w:rsidR="00442F9F" w:rsidRPr="00442F9F" w:rsidRDefault="00442F9F" w:rsidP="003A23D8">
            <w:pPr>
              <w:jc w:val="center"/>
              <w:rPr>
                <w:rFonts w:ascii="Times New Roman" w:hAnsi="Times New Roman" w:cs="Times New Roman"/>
                <w:spacing w:val="-2"/>
                <w:lang w:val="ru-RU"/>
              </w:rPr>
            </w:pPr>
            <w:r>
              <w:rPr>
                <w:rFonts w:ascii="Times New Roman" w:hAnsi="Times New Roman" w:cs="Times New Roman"/>
                <w:spacing w:val="-2"/>
                <w:lang w:val="ru-RU"/>
              </w:rPr>
              <w:t>1165,43</w:t>
            </w:r>
          </w:p>
        </w:tc>
        <w:tc>
          <w:tcPr>
            <w:tcW w:w="1276"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1125,44</w:t>
            </w:r>
          </w:p>
        </w:tc>
        <w:tc>
          <w:tcPr>
            <w:tcW w:w="1276"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39,99</w:t>
            </w:r>
          </w:p>
        </w:tc>
        <w:tc>
          <w:tcPr>
            <w:tcW w:w="1134"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134"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134" w:type="dxa"/>
          </w:tcPr>
          <w:p w:rsidR="00442F9F" w:rsidRPr="006020A6" w:rsidRDefault="00442F9F" w:rsidP="003A23D8">
            <w:pPr>
              <w:jc w:val="center"/>
              <w:rPr>
                <w:rFonts w:ascii="Times New Roman" w:hAnsi="Times New Roman" w:cs="Times New Roman"/>
                <w:spacing w:val="-2"/>
              </w:rPr>
            </w:pPr>
            <w:r>
              <w:rPr>
                <w:rFonts w:ascii="Times New Roman" w:hAnsi="Times New Roman" w:cs="Times New Roman"/>
                <w:spacing w:val="-2"/>
              </w:rPr>
              <w:t>0,00</w:t>
            </w:r>
          </w:p>
        </w:tc>
        <w:tc>
          <w:tcPr>
            <w:tcW w:w="992" w:type="dxa"/>
          </w:tcPr>
          <w:p w:rsidR="00442F9F" w:rsidRPr="006020A6" w:rsidRDefault="00442F9F" w:rsidP="008714FE">
            <w:pPr>
              <w:jc w:val="center"/>
              <w:rPr>
                <w:rFonts w:ascii="Times New Roman" w:hAnsi="Times New Roman" w:cs="Times New Roman"/>
                <w:spacing w:val="-2"/>
              </w:rPr>
            </w:pPr>
            <w:r>
              <w:rPr>
                <w:rFonts w:ascii="Times New Roman" w:hAnsi="Times New Roman" w:cs="Times New Roman"/>
                <w:spacing w:val="-2"/>
              </w:rPr>
              <w:t>0,00</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1417"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6020A6" w:rsidRDefault="00442F9F" w:rsidP="008714FE">
            <w:pPr>
              <w:jc w:val="center"/>
              <w:rPr>
                <w:rFonts w:ascii="Times New Roman" w:hAnsi="Times New Roman" w:cs="Times New Roman"/>
                <w:spacing w:val="-2"/>
              </w:rPr>
            </w:pPr>
            <w:r>
              <w:rPr>
                <w:rFonts w:ascii="Times New Roman" w:hAnsi="Times New Roman" w:cs="Times New Roman"/>
                <w:spacing w:val="-2"/>
              </w:rPr>
              <w:t>0,00</w:t>
            </w:r>
          </w:p>
        </w:tc>
        <w:tc>
          <w:tcPr>
            <w:tcW w:w="992" w:type="dxa"/>
          </w:tcPr>
          <w:p w:rsidR="00442F9F" w:rsidRPr="006020A6" w:rsidRDefault="00442F9F" w:rsidP="008714FE">
            <w:pPr>
              <w:jc w:val="center"/>
              <w:rPr>
                <w:rFonts w:ascii="Times New Roman" w:hAnsi="Times New Roman" w:cs="Times New Roman"/>
                <w:spacing w:val="-2"/>
              </w:rPr>
            </w:pPr>
            <w:r>
              <w:rPr>
                <w:rFonts w:ascii="Times New Roman" w:hAnsi="Times New Roman" w:cs="Times New Roman"/>
                <w:spacing w:val="-2"/>
              </w:rPr>
              <w:t>0,00</w:t>
            </w:r>
          </w:p>
        </w:tc>
      </w:tr>
      <w:tr w:rsidR="00442F9F" w:rsidRPr="004826E1" w:rsidTr="00442F9F">
        <w:trPr>
          <w:trHeight w:val="265"/>
        </w:trPr>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6020A6" w:rsidRDefault="00442F9F" w:rsidP="003A23D8">
            <w:pPr>
              <w:jc w:val="center"/>
              <w:rPr>
                <w:rFonts w:ascii="Times New Roman" w:hAnsi="Times New Roman" w:cs="Times New Roman"/>
              </w:rPr>
            </w:pPr>
            <w:r>
              <w:rPr>
                <w:rFonts w:ascii="Times New Roman" w:hAnsi="Times New Roman" w:cs="Times New Roman"/>
              </w:rPr>
              <w:t>0,00</w:t>
            </w:r>
          </w:p>
        </w:tc>
        <w:tc>
          <w:tcPr>
            <w:tcW w:w="992" w:type="dxa"/>
          </w:tcPr>
          <w:p w:rsidR="00442F9F" w:rsidRPr="006020A6" w:rsidRDefault="00442F9F" w:rsidP="008714FE">
            <w:pPr>
              <w:jc w:val="center"/>
              <w:rPr>
                <w:rFonts w:ascii="Times New Roman" w:hAnsi="Times New Roman" w:cs="Times New Roman"/>
              </w:rPr>
            </w:pPr>
            <w:r>
              <w:rPr>
                <w:rFonts w:ascii="Times New Roman" w:hAnsi="Times New Roman" w:cs="Times New Roman"/>
              </w:rPr>
              <w:t>0,00</w:t>
            </w:r>
          </w:p>
        </w:tc>
      </w:tr>
      <w:tr w:rsidR="00442F9F" w:rsidRPr="004826E1" w:rsidTr="00442F9F">
        <w:tc>
          <w:tcPr>
            <w:tcW w:w="709" w:type="dxa"/>
            <w:vMerge w:val="restart"/>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4.2.</w:t>
            </w:r>
          </w:p>
        </w:tc>
        <w:tc>
          <w:tcPr>
            <w:tcW w:w="3118" w:type="dxa"/>
            <w:vMerge w:val="restart"/>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Основное мероприятие.</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Содержание мест захоронения</w:t>
            </w:r>
          </w:p>
        </w:tc>
        <w:tc>
          <w:tcPr>
            <w:tcW w:w="2552" w:type="dxa"/>
          </w:tcPr>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Всего по мероприятию, </w:t>
            </w:r>
          </w:p>
          <w:p w:rsidR="00442F9F" w:rsidRPr="00B57858" w:rsidRDefault="00442F9F"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т.ч.:</w:t>
            </w:r>
          </w:p>
          <w:p w:rsidR="00442F9F" w:rsidRPr="00B57858" w:rsidRDefault="00442F9F" w:rsidP="003A23D8">
            <w:pPr>
              <w:suppressAutoHyphens/>
              <w:autoSpaceDE w:val="0"/>
              <w:autoSpaceDN w:val="0"/>
              <w:adjustRightInd w:val="0"/>
              <w:rPr>
                <w:rFonts w:ascii="Times New Roman" w:hAnsi="Times New Roman" w:cs="Times New Roman"/>
                <w:lang w:val="ru-RU"/>
              </w:rPr>
            </w:pPr>
          </w:p>
        </w:tc>
        <w:tc>
          <w:tcPr>
            <w:tcW w:w="1417" w:type="dxa"/>
            <w:vAlign w:val="center"/>
          </w:tcPr>
          <w:p w:rsidR="00442F9F" w:rsidRPr="00442F9F" w:rsidRDefault="005119C4" w:rsidP="003A23D8">
            <w:pPr>
              <w:jc w:val="center"/>
              <w:rPr>
                <w:rFonts w:ascii="Times New Roman" w:hAnsi="Times New Roman" w:cs="Times New Roman"/>
                <w:spacing w:val="-2"/>
                <w:lang w:val="ru-RU"/>
              </w:rPr>
            </w:pPr>
            <w:r>
              <w:rPr>
                <w:rFonts w:ascii="Times New Roman" w:hAnsi="Times New Roman" w:cs="Times New Roman"/>
                <w:spacing w:val="-2"/>
                <w:lang w:val="ru-RU"/>
              </w:rPr>
              <w:lastRenderedPageBreak/>
              <w:t>7606,64</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spacing w:val="-2"/>
              </w:rPr>
              <w:t>921,26</w:t>
            </w:r>
          </w:p>
        </w:tc>
        <w:tc>
          <w:tcPr>
            <w:tcW w:w="1276" w:type="dxa"/>
            <w:vAlign w:val="center"/>
          </w:tcPr>
          <w:p w:rsidR="00442F9F" w:rsidRPr="00442F9F" w:rsidRDefault="005119C4" w:rsidP="003A23D8">
            <w:pPr>
              <w:jc w:val="center"/>
              <w:rPr>
                <w:rFonts w:ascii="Times New Roman" w:hAnsi="Times New Roman" w:cs="Times New Roman"/>
                <w:lang w:val="ru-RU"/>
              </w:rPr>
            </w:pPr>
            <w:r>
              <w:rPr>
                <w:rFonts w:ascii="Times New Roman" w:hAnsi="Times New Roman" w:cs="Times New Roman"/>
                <w:lang w:val="ru-RU"/>
              </w:rPr>
              <w:t>1289,07</w:t>
            </w:r>
          </w:p>
        </w:tc>
        <w:tc>
          <w:tcPr>
            <w:tcW w:w="1134" w:type="dxa"/>
            <w:vAlign w:val="center"/>
          </w:tcPr>
          <w:p w:rsidR="00442F9F" w:rsidRPr="00442F9F" w:rsidRDefault="005119C4" w:rsidP="003A23D8">
            <w:pPr>
              <w:jc w:val="center"/>
              <w:rPr>
                <w:rFonts w:ascii="Times New Roman" w:hAnsi="Times New Roman" w:cs="Times New Roman"/>
                <w:lang w:val="ru-RU"/>
              </w:rPr>
            </w:pPr>
            <w:r>
              <w:rPr>
                <w:rFonts w:ascii="Times New Roman" w:hAnsi="Times New Roman" w:cs="Times New Roman"/>
                <w:lang w:val="ru-RU"/>
              </w:rPr>
              <w:t>1347,63</w:t>
            </w:r>
          </w:p>
        </w:tc>
        <w:tc>
          <w:tcPr>
            <w:tcW w:w="1134" w:type="dxa"/>
            <w:vAlign w:val="center"/>
          </w:tcPr>
          <w:p w:rsidR="00442F9F" w:rsidRPr="00442F9F" w:rsidRDefault="005119C4" w:rsidP="003A23D8">
            <w:pPr>
              <w:jc w:val="center"/>
              <w:rPr>
                <w:rFonts w:ascii="Times New Roman" w:hAnsi="Times New Roman" w:cs="Times New Roman"/>
                <w:lang w:val="ru-RU"/>
              </w:rPr>
            </w:pPr>
            <w:r>
              <w:rPr>
                <w:rFonts w:ascii="Times New Roman" w:hAnsi="Times New Roman" w:cs="Times New Roman"/>
                <w:lang w:val="ru-RU"/>
              </w:rPr>
              <w:t>1337,22</w:t>
            </w:r>
          </w:p>
        </w:tc>
        <w:tc>
          <w:tcPr>
            <w:tcW w:w="1134" w:type="dxa"/>
            <w:vAlign w:val="center"/>
          </w:tcPr>
          <w:p w:rsidR="00442F9F" w:rsidRPr="00442F9F" w:rsidRDefault="005119C4" w:rsidP="003A23D8">
            <w:pPr>
              <w:jc w:val="center"/>
              <w:rPr>
                <w:rFonts w:ascii="Times New Roman" w:hAnsi="Times New Roman" w:cs="Times New Roman"/>
                <w:spacing w:val="-2"/>
                <w:lang w:val="ru-RU"/>
              </w:rPr>
            </w:pPr>
            <w:r>
              <w:rPr>
                <w:rFonts w:ascii="Times New Roman" w:hAnsi="Times New Roman" w:cs="Times New Roman"/>
                <w:spacing w:val="-2"/>
                <w:lang w:val="ru-RU"/>
              </w:rPr>
              <w:t>1349,13</w:t>
            </w:r>
          </w:p>
        </w:tc>
        <w:tc>
          <w:tcPr>
            <w:tcW w:w="992" w:type="dxa"/>
            <w:vAlign w:val="center"/>
          </w:tcPr>
          <w:p w:rsidR="00442F9F" w:rsidRPr="00442F9F" w:rsidRDefault="005119C4" w:rsidP="003A23D8">
            <w:pPr>
              <w:jc w:val="center"/>
              <w:rPr>
                <w:rFonts w:ascii="Times New Roman" w:hAnsi="Times New Roman" w:cs="Times New Roman"/>
                <w:spacing w:val="-2"/>
                <w:lang w:val="ru-RU"/>
              </w:rPr>
            </w:pPr>
            <w:r>
              <w:rPr>
                <w:rFonts w:ascii="Times New Roman" w:hAnsi="Times New Roman" w:cs="Times New Roman"/>
                <w:spacing w:val="-2"/>
                <w:lang w:val="ru-RU"/>
              </w:rPr>
              <w:t>1362,33</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jc w:val="both"/>
              <w:rPr>
                <w:rFonts w:ascii="Times New Roman" w:hAnsi="Times New Roman" w:cs="Times New Roman"/>
              </w:rPr>
            </w:pPr>
          </w:p>
        </w:tc>
        <w:tc>
          <w:tcPr>
            <w:tcW w:w="2552" w:type="dxa"/>
          </w:tcPr>
          <w:p w:rsidR="00442F9F" w:rsidRPr="004826E1" w:rsidRDefault="00442F9F"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442F9F" w:rsidRPr="006020A6" w:rsidRDefault="00442F9F" w:rsidP="003A23D8">
            <w:pPr>
              <w:jc w:val="center"/>
              <w:rPr>
                <w:rFonts w:ascii="Times New Roman" w:hAnsi="Times New Roman" w:cs="Times New Roman"/>
              </w:rPr>
            </w:pPr>
            <w:r>
              <w:rPr>
                <w:rFonts w:ascii="Times New Roman" w:hAnsi="Times New Roman" w:cs="Times New Roman"/>
              </w:rPr>
              <w:t>0,00</w:t>
            </w:r>
          </w:p>
        </w:tc>
        <w:tc>
          <w:tcPr>
            <w:tcW w:w="992" w:type="dxa"/>
          </w:tcPr>
          <w:p w:rsidR="00442F9F" w:rsidRPr="005119C4" w:rsidRDefault="005119C4" w:rsidP="003A23D8">
            <w:pPr>
              <w:jc w:val="center"/>
              <w:rPr>
                <w:rFonts w:ascii="Times New Roman" w:hAnsi="Times New Roman" w:cs="Times New Roman"/>
                <w:lang w:val="ru-RU"/>
              </w:rPr>
            </w:pPr>
            <w:r>
              <w:rPr>
                <w:rFonts w:ascii="Times New Roman" w:hAnsi="Times New Roman" w:cs="Times New Roman"/>
                <w:lang w:val="ru-RU"/>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Merge w:val="restart"/>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том числе:</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vAlign w:val="center"/>
          </w:tcPr>
          <w:p w:rsidR="005119C4" w:rsidRPr="00442F9F" w:rsidRDefault="005119C4" w:rsidP="00FD79CD">
            <w:pPr>
              <w:jc w:val="center"/>
              <w:rPr>
                <w:rFonts w:ascii="Times New Roman" w:hAnsi="Times New Roman" w:cs="Times New Roman"/>
                <w:spacing w:val="-2"/>
                <w:lang w:val="ru-RU"/>
              </w:rPr>
            </w:pPr>
            <w:r>
              <w:rPr>
                <w:rFonts w:ascii="Times New Roman" w:hAnsi="Times New Roman" w:cs="Times New Roman"/>
                <w:spacing w:val="-2"/>
                <w:lang w:val="ru-RU"/>
              </w:rPr>
              <w:t>7606,64</w:t>
            </w:r>
          </w:p>
        </w:tc>
        <w:tc>
          <w:tcPr>
            <w:tcW w:w="1276" w:type="dxa"/>
            <w:vAlign w:val="center"/>
          </w:tcPr>
          <w:p w:rsidR="005119C4" w:rsidRPr="004826E1" w:rsidRDefault="005119C4" w:rsidP="00FD79CD">
            <w:pPr>
              <w:jc w:val="center"/>
              <w:rPr>
                <w:rFonts w:ascii="Times New Roman" w:hAnsi="Times New Roman" w:cs="Times New Roman"/>
              </w:rPr>
            </w:pPr>
            <w:r w:rsidRPr="004826E1">
              <w:rPr>
                <w:rFonts w:ascii="Times New Roman" w:hAnsi="Times New Roman" w:cs="Times New Roman"/>
                <w:spacing w:val="-2"/>
              </w:rPr>
              <w:t>921,26</w:t>
            </w:r>
          </w:p>
        </w:tc>
        <w:tc>
          <w:tcPr>
            <w:tcW w:w="1276" w:type="dxa"/>
            <w:vAlign w:val="center"/>
          </w:tcPr>
          <w:p w:rsidR="005119C4" w:rsidRPr="00442F9F" w:rsidRDefault="005119C4" w:rsidP="00FD79CD">
            <w:pPr>
              <w:jc w:val="center"/>
              <w:rPr>
                <w:rFonts w:ascii="Times New Roman" w:hAnsi="Times New Roman" w:cs="Times New Roman"/>
                <w:lang w:val="ru-RU"/>
              </w:rPr>
            </w:pPr>
            <w:r>
              <w:rPr>
                <w:rFonts w:ascii="Times New Roman" w:hAnsi="Times New Roman" w:cs="Times New Roman"/>
                <w:lang w:val="ru-RU"/>
              </w:rPr>
              <w:t>1289,07</w:t>
            </w:r>
          </w:p>
        </w:tc>
        <w:tc>
          <w:tcPr>
            <w:tcW w:w="1134" w:type="dxa"/>
            <w:vAlign w:val="center"/>
          </w:tcPr>
          <w:p w:rsidR="005119C4" w:rsidRPr="00442F9F" w:rsidRDefault="005119C4" w:rsidP="00FD79CD">
            <w:pPr>
              <w:jc w:val="center"/>
              <w:rPr>
                <w:rFonts w:ascii="Times New Roman" w:hAnsi="Times New Roman" w:cs="Times New Roman"/>
                <w:lang w:val="ru-RU"/>
              </w:rPr>
            </w:pPr>
            <w:r>
              <w:rPr>
                <w:rFonts w:ascii="Times New Roman" w:hAnsi="Times New Roman" w:cs="Times New Roman"/>
                <w:lang w:val="ru-RU"/>
              </w:rPr>
              <w:t>1347,63</w:t>
            </w:r>
          </w:p>
        </w:tc>
        <w:tc>
          <w:tcPr>
            <w:tcW w:w="1134" w:type="dxa"/>
            <w:vAlign w:val="center"/>
          </w:tcPr>
          <w:p w:rsidR="005119C4" w:rsidRPr="00442F9F" w:rsidRDefault="005119C4" w:rsidP="00FD79CD">
            <w:pPr>
              <w:jc w:val="center"/>
              <w:rPr>
                <w:rFonts w:ascii="Times New Roman" w:hAnsi="Times New Roman" w:cs="Times New Roman"/>
                <w:lang w:val="ru-RU"/>
              </w:rPr>
            </w:pPr>
            <w:r>
              <w:rPr>
                <w:rFonts w:ascii="Times New Roman" w:hAnsi="Times New Roman" w:cs="Times New Roman"/>
                <w:lang w:val="ru-RU"/>
              </w:rPr>
              <w:t>1337,22</w:t>
            </w:r>
          </w:p>
        </w:tc>
        <w:tc>
          <w:tcPr>
            <w:tcW w:w="1134" w:type="dxa"/>
            <w:vAlign w:val="center"/>
          </w:tcPr>
          <w:p w:rsidR="005119C4" w:rsidRPr="00442F9F" w:rsidRDefault="005119C4" w:rsidP="00FD79CD">
            <w:pPr>
              <w:jc w:val="center"/>
              <w:rPr>
                <w:rFonts w:ascii="Times New Roman" w:hAnsi="Times New Roman" w:cs="Times New Roman"/>
                <w:spacing w:val="-2"/>
                <w:lang w:val="ru-RU"/>
              </w:rPr>
            </w:pPr>
            <w:r>
              <w:rPr>
                <w:rFonts w:ascii="Times New Roman" w:hAnsi="Times New Roman" w:cs="Times New Roman"/>
                <w:spacing w:val="-2"/>
                <w:lang w:val="ru-RU"/>
              </w:rPr>
              <w:t>1349,13</w:t>
            </w:r>
          </w:p>
        </w:tc>
        <w:tc>
          <w:tcPr>
            <w:tcW w:w="992" w:type="dxa"/>
            <w:vAlign w:val="center"/>
          </w:tcPr>
          <w:p w:rsidR="005119C4" w:rsidRPr="00442F9F" w:rsidRDefault="005119C4" w:rsidP="00FD79CD">
            <w:pPr>
              <w:jc w:val="center"/>
              <w:rPr>
                <w:rFonts w:ascii="Times New Roman" w:hAnsi="Times New Roman" w:cs="Times New Roman"/>
                <w:spacing w:val="-2"/>
                <w:lang w:val="ru-RU"/>
              </w:rPr>
            </w:pPr>
            <w:r>
              <w:rPr>
                <w:rFonts w:ascii="Times New Roman" w:hAnsi="Times New Roman" w:cs="Times New Roman"/>
                <w:spacing w:val="-2"/>
                <w:lang w:val="ru-RU"/>
              </w:rPr>
              <w:t>1362,33</w:t>
            </w:r>
          </w:p>
        </w:tc>
      </w:tr>
      <w:tr w:rsidR="00442F9F" w:rsidRPr="004826E1" w:rsidTr="00442F9F">
        <w:tc>
          <w:tcPr>
            <w:tcW w:w="709"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3118" w:type="dxa"/>
            <w:vMerge/>
          </w:tcPr>
          <w:p w:rsidR="00442F9F" w:rsidRPr="004826E1" w:rsidRDefault="00442F9F" w:rsidP="003A23D8">
            <w:pPr>
              <w:suppressAutoHyphens/>
              <w:autoSpaceDE w:val="0"/>
              <w:autoSpaceDN w:val="0"/>
              <w:adjustRightInd w:val="0"/>
              <w:jc w:val="both"/>
              <w:rPr>
                <w:rFonts w:ascii="Times New Roman" w:hAnsi="Times New Roman" w:cs="Times New Roman"/>
              </w:rPr>
            </w:pPr>
          </w:p>
        </w:tc>
        <w:tc>
          <w:tcPr>
            <w:tcW w:w="2552" w:type="dxa"/>
            <w:vMerge/>
          </w:tcPr>
          <w:p w:rsidR="00442F9F" w:rsidRPr="004826E1" w:rsidRDefault="00442F9F" w:rsidP="003A23D8">
            <w:pPr>
              <w:suppressAutoHyphens/>
              <w:autoSpaceDE w:val="0"/>
              <w:autoSpaceDN w:val="0"/>
              <w:adjustRightInd w:val="0"/>
              <w:rPr>
                <w:rFonts w:ascii="Times New Roman" w:hAnsi="Times New Roman" w:cs="Times New Roman"/>
              </w:rPr>
            </w:pPr>
          </w:p>
        </w:tc>
        <w:tc>
          <w:tcPr>
            <w:tcW w:w="1417" w:type="dxa"/>
            <w:vAlign w:val="center"/>
          </w:tcPr>
          <w:p w:rsidR="00442F9F" w:rsidRPr="004826E1" w:rsidRDefault="00442F9F"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276"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4826E1" w:rsidRDefault="00442F9F" w:rsidP="003A23D8">
            <w:pPr>
              <w:jc w:val="center"/>
              <w:rPr>
                <w:rFonts w:ascii="Times New Roman" w:hAnsi="Times New Roman" w:cs="Times New Roman"/>
              </w:rPr>
            </w:pPr>
            <w:r w:rsidRPr="004826E1">
              <w:rPr>
                <w:rFonts w:ascii="Times New Roman" w:hAnsi="Times New Roman" w:cs="Times New Roman"/>
              </w:rPr>
              <w:t>0,00</w:t>
            </w:r>
          </w:p>
        </w:tc>
        <w:tc>
          <w:tcPr>
            <w:tcW w:w="1134" w:type="dxa"/>
            <w:vAlign w:val="center"/>
          </w:tcPr>
          <w:p w:rsidR="00442F9F" w:rsidRPr="006020A6" w:rsidRDefault="00442F9F" w:rsidP="003A23D8">
            <w:pPr>
              <w:rPr>
                <w:rFonts w:ascii="Times New Roman" w:hAnsi="Times New Roman" w:cs="Times New Roman"/>
              </w:rPr>
            </w:pPr>
            <w:r>
              <w:rPr>
                <w:rFonts w:ascii="Times New Roman" w:hAnsi="Times New Roman" w:cs="Times New Roman"/>
              </w:rPr>
              <w:t>0,00</w:t>
            </w:r>
          </w:p>
        </w:tc>
        <w:tc>
          <w:tcPr>
            <w:tcW w:w="992" w:type="dxa"/>
            <w:vAlign w:val="center"/>
          </w:tcPr>
          <w:p w:rsidR="00442F9F" w:rsidRPr="005119C4" w:rsidRDefault="005119C4" w:rsidP="003A23D8">
            <w:pPr>
              <w:rPr>
                <w:rFonts w:ascii="Times New Roman" w:hAnsi="Times New Roman" w:cs="Times New Roman"/>
                <w:lang w:val="ru-RU"/>
              </w:rPr>
            </w:pPr>
            <w:r>
              <w:rPr>
                <w:rFonts w:ascii="Times New Roman" w:hAnsi="Times New Roman" w:cs="Times New Roman"/>
                <w:lang w:val="ru-RU"/>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992" w:type="dxa"/>
          </w:tcPr>
          <w:p w:rsidR="005119C4" w:rsidRPr="004826E1" w:rsidRDefault="005119C4" w:rsidP="00FD79CD">
            <w:pPr>
              <w:jc w:val="center"/>
              <w:rPr>
                <w:rFonts w:ascii="Times New Roman" w:hAnsi="Times New Roman" w:cs="Times New Roman"/>
              </w:rPr>
            </w:pPr>
            <w:r w:rsidRPr="004826E1">
              <w:rPr>
                <w:rFonts w:ascii="Times New Roman" w:hAnsi="Times New Roman" w:cs="Times New Roman"/>
              </w:rPr>
              <w:t>0,00</w:t>
            </w:r>
          </w:p>
        </w:tc>
      </w:tr>
      <w:tr w:rsidR="005119C4" w:rsidRPr="004826E1" w:rsidTr="00442F9F">
        <w:tc>
          <w:tcPr>
            <w:tcW w:w="709" w:type="dxa"/>
            <w:vMerge w:val="restart"/>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4.3.</w:t>
            </w:r>
          </w:p>
        </w:tc>
        <w:tc>
          <w:tcPr>
            <w:tcW w:w="3118" w:type="dxa"/>
            <w:vMerge w:val="restart"/>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Основное мероприятие.</w:t>
            </w:r>
          </w:p>
          <w:p w:rsidR="005119C4" w:rsidRPr="00B57858" w:rsidRDefault="005119C4" w:rsidP="003A23D8">
            <w:pPr>
              <w:suppressAutoHyphens/>
              <w:snapToGrid w:val="0"/>
              <w:rPr>
                <w:rFonts w:ascii="Times New Roman" w:hAnsi="Times New Roman" w:cs="Times New Roman"/>
                <w:lang w:val="ru-RU"/>
              </w:rPr>
            </w:pPr>
            <w:proofErr w:type="gramStart"/>
            <w:r w:rsidRPr="00B57858">
              <w:rPr>
                <w:rFonts w:ascii="Times New Roman" w:hAnsi="Times New Roman" w:cs="Times New Roman"/>
                <w:lang w:val="ru-RU"/>
              </w:rPr>
              <w:t xml:space="preserve">Реализация проектов развития территорий муниципальных образований, основанных на местных инициативах (реализация инициативного </w:t>
            </w:r>
            <w:proofErr w:type="gramEnd"/>
          </w:p>
          <w:p w:rsidR="005119C4" w:rsidRPr="004826E1" w:rsidRDefault="005119C4" w:rsidP="003A23D8">
            <w:pPr>
              <w:suppressAutoHyphens/>
              <w:snapToGrid w:val="0"/>
              <w:rPr>
                <w:rFonts w:ascii="Times New Roman" w:hAnsi="Times New Roman" w:cs="Times New Roman"/>
              </w:rPr>
            </w:pPr>
            <w:proofErr w:type="spellStart"/>
            <w:r>
              <w:rPr>
                <w:rFonts w:ascii="Times New Roman" w:hAnsi="Times New Roman" w:cs="Times New Roman"/>
              </w:rPr>
              <w:t>проекта</w:t>
            </w:r>
            <w:proofErr w:type="spellEnd"/>
            <w:r>
              <w:rPr>
                <w:rFonts w:ascii="Times New Roman" w:hAnsi="Times New Roman" w:cs="Times New Roman"/>
              </w:rPr>
              <w:t>)</w:t>
            </w:r>
          </w:p>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Align w:val="center"/>
          </w:tcPr>
          <w:p w:rsidR="005119C4" w:rsidRPr="008714FE" w:rsidRDefault="005119C4" w:rsidP="003A23D8">
            <w:pPr>
              <w:suppressAutoHyphens/>
              <w:autoSpaceDE w:val="0"/>
              <w:autoSpaceDN w:val="0"/>
              <w:adjustRightInd w:val="0"/>
              <w:rPr>
                <w:rFonts w:ascii="Times New Roman" w:hAnsi="Times New Roman" w:cs="Times New Roman"/>
                <w:lang w:val="ru-RU"/>
              </w:rPr>
            </w:pPr>
            <w:r w:rsidRPr="008714FE">
              <w:rPr>
                <w:rFonts w:ascii="Times New Roman" w:hAnsi="Times New Roman" w:cs="Times New Roman"/>
                <w:lang w:val="ru-RU"/>
              </w:rPr>
              <w:t>Всего по мероприятию,</w:t>
            </w:r>
          </w:p>
          <w:p w:rsidR="005119C4" w:rsidRPr="008714FE" w:rsidRDefault="005119C4" w:rsidP="003A23D8">
            <w:pPr>
              <w:suppressAutoHyphens/>
              <w:autoSpaceDE w:val="0"/>
              <w:autoSpaceDN w:val="0"/>
              <w:adjustRightInd w:val="0"/>
              <w:rPr>
                <w:rFonts w:ascii="Times New Roman" w:hAnsi="Times New Roman" w:cs="Times New Roman"/>
                <w:lang w:val="ru-RU"/>
              </w:rPr>
            </w:pPr>
            <w:r w:rsidRPr="008714FE">
              <w:rPr>
                <w:rFonts w:ascii="Times New Roman" w:hAnsi="Times New Roman" w:cs="Times New Roman"/>
                <w:lang w:val="ru-RU"/>
              </w:rPr>
              <w:t>в т.ч.:</w:t>
            </w:r>
          </w:p>
          <w:p w:rsidR="005119C4" w:rsidRPr="008714FE" w:rsidRDefault="005119C4" w:rsidP="003A23D8">
            <w:pPr>
              <w:suppressAutoHyphens/>
              <w:autoSpaceDE w:val="0"/>
              <w:autoSpaceDN w:val="0"/>
              <w:adjustRightInd w:val="0"/>
              <w:rPr>
                <w:rFonts w:ascii="Times New Roman" w:hAnsi="Times New Roman" w:cs="Times New Roman"/>
                <w:lang w:val="ru-RU"/>
              </w:rPr>
            </w:pPr>
          </w:p>
        </w:tc>
        <w:tc>
          <w:tcPr>
            <w:tcW w:w="1417" w:type="dxa"/>
            <w:vAlign w:val="center"/>
          </w:tcPr>
          <w:p w:rsidR="005119C4" w:rsidRPr="008714FE" w:rsidRDefault="005119C4" w:rsidP="003A23D8">
            <w:pPr>
              <w:jc w:val="center"/>
              <w:rPr>
                <w:rFonts w:ascii="Times New Roman" w:hAnsi="Times New Roman" w:cs="Times New Roman"/>
                <w:lang w:val="ru-RU"/>
              </w:rPr>
            </w:pPr>
            <w:r>
              <w:rPr>
                <w:rFonts w:ascii="Times New Roman" w:hAnsi="Times New Roman" w:cs="Times New Roman"/>
                <w:lang w:val="ru-RU"/>
              </w:rPr>
              <w:t>49930,67</w:t>
            </w:r>
          </w:p>
        </w:tc>
        <w:tc>
          <w:tcPr>
            <w:tcW w:w="1276" w:type="dxa"/>
            <w:vAlign w:val="center"/>
          </w:tcPr>
          <w:p w:rsidR="005119C4" w:rsidRPr="008714FE" w:rsidRDefault="005119C4" w:rsidP="003A23D8">
            <w:pPr>
              <w:jc w:val="center"/>
              <w:rPr>
                <w:rFonts w:ascii="Times New Roman" w:hAnsi="Times New Roman" w:cs="Times New Roman"/>
              </w:rPr>
            </w:pPr>
            <w:r w:rsidRPr="008714FE">
              <w:rPr>
                <w:rFonts w:ascii="Times New Roman" w:hAnsi="Times New Roman" w:cs="Times New Roman"/>
              </w:rPr>
              <w:t>16427,80</w:t>
            </w:r>
          </w:p>
        </w:tc>
        <w:tc>
          <w:tcPr>
            <w:tcW w:w="1276" w:type="dxa"/>
            <w:vAlign w:val="center"/>
          </w:tcPr>
          <w:p w:rsidR="005119C4" w:rsidRPr="008714FE" w:rsidRDefault="005119C4" w:rsidP="003A23D8">
            <w:pPr>
              <w:jc w:val="center"/>
              <w:rPr>
                <w:rFonts w:ascii="Times New Roman" w:hAnsi="Times New Roman" w:cs="Times New Roman"/>
              </w:rPr>
            </w:pPr>
            <w:r w:rsidRPr="008714FE">
              <w:rPr>
                <w:rFonts w:ascii="Times New Roman" w:hAnsi="Times New Roman" w:cs="Times New Roman"/>
              </w:rPr>
              <w:t>9016,91</w:t>
            </w:r>
          </w:p>
        </w:tc>
        <w:tc>
          <w:tcPr>
            <w:tcW w:w="1134" w:type="dxa"/>
            <w:vAlign w:val="center"/>
          </w:tcPr>
          <w:p w:rsidR="005119C4" w:rsidRPr="008714FE" w:rsidRDefault="005119C4" w:rsidP="003A23D8">
            <w:pPr>
              <w:jc w:val="center"/>
              <w:rPr>
                <w:rFonts w:ascii="Times New Roman" w:hAnsi="Times New Roman" w:cs="Times New Roman"/>
              </w:rPr>
            </w:pPr>
            <w:r w:rsidRPr="008714FE">
              <w:rPr>
                <w:rFonts w:ascii="Times New Roman" w:hAnsi="Times New Roman" w:cs="Times New Roman"/>
              </w:rPr>
              <w:t>11105,20</w:t>
            </w:r>
          </w:p>
        </w:tc>
        <w:tc>
          <w:tcPr>
            <w:tcW w:w="1134" w:type="dxa"/>
            <w:vAlign w:val="center"/>
          </w:tcPr>
          <w:p w:rsidR="005119C4" w:rsidRPr="008714FE" w:rsidRDefault="005119C4" w:rsidP="003A23D8">
            <w:pPr>
              <w:jc w:val="center"/>
              <w:rPr>
                <w:rFonts w:ascii="Times New Roman" w:hAnsi="Times New Roman" w:cs="Times New Roman"/>
                <w:lang w:val="ru-RU"/>
              </w:rPr>
            </w:pPr>
            <w:r>
              <w:rPr>
                <w:rFonts w:ascii="Times New Roman" w:hAnsi="Times New Roman" w:cs="Times New Roman"/>
                <w:lang w:val="ru-RU"/>
              </w:rPr>
              <w:t>13380,76</w:t>
            </w:r>
          </w:p>
        </w:tc>
        <w:tc>
          <w:tcPr>
            <w:tcW w:w="1134" w:type="dxa"/>
            <w:vAlign w:val="center"/>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992" w:type="dxa"/>
            <w:vAlign w:val="center"/>
          </w:tcPr>
          <w:p w:rsidR="005119C4" w:rsidRPr="004826E1" w:rsidRDefault="005119C4" w:rsidP="00FD79CD">
            <w:pPr>
              <w:jc w:val="center"/>
              <w:rPr>
                <w:rFonts w:ascii="Times New Roman" w:hAnsi="Times New Roman" w:cs="Times New Roman"/>
              </w:rPr>
            </w:pPr>
            <w:r w:rsidRPr="004826E1">
              <w:rPr>
                <w:rFonts w:ascii="Times New Roman" w:hAnsi="Times New Roman" w:cs="Times New Roman"/>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8714FE" w:rsidRDefault="005119C4" w:rsidP="003A23D8">
            <w:pPr>
              <w:suppressAutoHyphens/>
              <w:autoSpaceDE w:val="0"/>
              <w:autoSpaceDN w:val="0"/>
              <w:adjustRightInd w:val="0"/>
              <w:rPr>
                <w:rFonts w:ascii="Times New Roman" w:hAnsi="Times New Roman" w:cs="Times New Roman"/>
              </w:rPr>
            </w:pPr>
            <w:r w:rsidRPr="008714FE">
              <w:rPr>
                <w:rFonts w:ascii="Times New Roman" w:hAnsi="Times New Roman" w:cs="Times New Roman"/>
              </w:rPr>
              <w:t>КБ</w:t>
            </w:r>
          </w:p>
        </w:tc>
        <w:tc>
          <w:tcPr>
            <w:tcW w:w="1417" w:type="dxa"/>
          </w:tcPr>
          <w:p w:rsidR="005119C4" w:rsidRPr="008714FE" w:rsidRDefault="005119C4" w:rsidP="003A23D8">
            <w:pPr>
              <w:jc w:val="center"/>
              <w:rPr>
                <w:rFonts w:ascii="Times New Roman" w:hAnsi="Times New Roman" w:cs="Times New Roman"/>
                <w:spacing w:val="-2"/>
                <w:lang w:val="ru-RU"/>
              </w:rPr>
            </w:pPr>
            <w:r>
              <w:rPr>
                <w:rFonts w:ascii="Times New Roman" w:hAnsi="Times New Roman" w:cs="Times New Roman"/>
                <w:spacing w:val="-2"/>
                <w:lang w:val="ru-RU"/>
              </w:rPr>
              <w:t>26910,28</w:t>
            </w:r>
          </w:p>
        </w:tc>
        <w:tc>
          <w:tcPr>
            <w:tcW w:w="1276" w:type="dxa"/>
          </w:tcPr>
          <w:p w:rsidR="005119C4" w:rsidRPr="008714FE" w:rsidRDefault="005119C4" w:rsidP="003A23D8">
            <w:pPr>
              <w:jc w:val="center"/>
              <w:rPr>
                <w:rFonts w:ascii="Times New Roman" w:hAnsi="Times New Roman" w:cs="Times New Roman"/>
              </w:rPr>
            </w:pPr>
            <w:r w:rsidRPr="008714FE">
              <w:rPr>
                <w:rFonts w:ascii="Times New Roman" w:hAnsi="Times New Roman" w:cs="Times New Roman"/>
              </w:rPr>
              <w:t>9174,82</w:t>
            </w:r>
          </w:p>
        </w:tc>
        <w:tc>
          <w:tcPr>
            <w:tcW w:w="1276" w:type="dxa"/>
          </w:tcPr>
          <w:p w:rsidR="005119C4" w:rsidRPr="008714FE" w:rsidRDefault="005119C4" w:rsidP="003A23D8">
            <w:pPr>
              <w:jc w:val="center"/>
              <w:rPr>
                <w:rFonts w:ascii="Times New Roman" w:hAnsi="Times New Roman" w:cs="Times New Roman"/>
                <w:lang w:val="ru-RU"/>
              </w:rPr>
            </w:pPr>
            <w:r>
              <w:rPr>
                <w:rFonts w:ascii="Times New Roman" w:hAnsi="Times New Roman" w:cs="Times New Roman"/>
                <w:lang w:val="ru-RU"/>
              </w:rPr>
              <w:t>3525,77</w:t>
            </w:r>
          </w:p>
        </w:tc>
        <w:tc>
          <w:tcPr>
            <w:tcW w:w="1134" w:type="dxa"/>
          </w:tcPr>
          <w:p w:rsidR="005119C4" w:rsidRPr="008714FE" w:rsidRDefault="005119C4" w:rsidP="003A23D8">
            <w:pPr>
              <w:jc w:val="center"/>
              <w:rPr>
                <w:rFonts w:ascii="Times New Roman" w:hAnsi="Times New Roman" w:cs="Times New Roman"/>
              </w:rPr>
            </w:pPr>
            <w:r w:rsidRPr="008714FE">
              <w:rPr>
                <w:rFonts w:ascii="Times New Roman" w:hAnsi="Times New Roman" w:cs="Times New Roman"/>
              </w:rPr>
              <w:t>6332,29</w:t>
            </w:r>
          </w:p>
        </w:tc>
        <w:tc>
          <w:tcPr>
            <w:tcW w:w="1134" w:type="dxa"/>
          </w:tcPr>
          <w:p w:rsidR="005119C4" w:rsidRPr="008714FE" w:rsidRDefault="005119C4" w:rsidP="003A23D8">
            <w:pPr>
              <w:jc w:val="center"/>
              <w:rPr>
                <w:rFonts w:ascii="Times New Roman" w:hAnsi="Times New Roman" w:cs="Times New Roman"/>
                <w:lang w:val="ru-RU"/>
              </w:rPr>
            </w:pPr>
            <w:r>
              <w:rPr>
                <w:rFonts w:ascii="Times New Roman" w:hAnsi="Times New Roman" w:cs="Times New Roman"/>
                <w:lang w:val="ru-RU"/>
              </w:rPr>
              <w:t>7877,40</w:t>
            </w:r>
          </w:p>
        </w:tc>
        <w:tc>
          <w:tcPr>
            <w:tcW w:w="1134" w:type="dxa"/>
          </w:tcPr>
          <w:p w:rsidR="005119C4" w:rsidRPr="006020A6"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6020A6" w:rsidRDefault="005119C4" w:rsidP="00FD79CD">
            <w:pPr>
              <w:jc w:val="center"/>
              <w:rPr>
                <w:rFonts w:ascii="Times New Roman" w:hAnsi="Times New Roman" w:cs="Times New Roman"/>
              </w:rPr>
            </w:pPr>
            <w:r>
              <w:rPr>
                <w:rFonts w:ascii="Times New Roman" w:hAnsi="Times New Roman" w:cs="Times New Roman"/>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Merge w:val="restart"/>
          </w:tcPr>
          <w:p w:rsidR="005119C4" w:rsidRPr="008714FE" w:rsidRDefault="005119C4" w:rsidP="003A23D8">
            <w:pPr>
              <w:suppressAutoHyphens/>
              <w:autoSpaceDE w:val="0"/>
              <w:autoSpaceDN w:val="0"/>
              <w:adjustRightInd w:val="0"/>
              <w:rPr>
                <w:rFonts w:ascii="Times New Roman" w:hAnsi="Times New Roman" w:cs="Times New Roman"/>
                <w:lang w:val="ru-RU"/>
              </w:rPr>
            </w:pPr>
            <w:r w:rsidRPr="008714FE">
              <w:rPr>
                <w:rFonts w:ascii="Times New Roman" w:hAnsi="Times New Roman" w:cs="Times New Roman"/>
                <w:lang w:val="ru-RU"/>
              </w:rPr>
              <w:t>МБ,</w:t>
            </w:r>
          </w:p>
          <w:p w:rsidR="005119C4" w:rsidRPr="008714FE" w:rsidRDefault="005119C4" w:rsidP="003A23D8">
            <w:pPr>
              <w:suppressAutoHyphens/>
              <w:autoSpaceDE w:val="0"/>
              <w:autoSpaceDN w:val="0"/>
              <w:adjustRightInd w:val="0"/>
              <w:rPr>
                <w:rFonts w:ascii="Times New Roman" w:hAnsi="Times New Roman" w:cs="Times New Roman"/>
                <w:lang w:val="ru-RU"/>
              </w:rPr>
            </w:pPr>
            <w:r w:rsidRPr="008714FE">
              <w:rPr>
                <w:rFonts w:ascii="Times New Roman" w:hAnsi="Times New Roman" w:cs="Times New Roman"/>
                <w:lang w:val="ru-RU"/>
              </w:rPr>
              <w:t xml:space="preserve">в т. ч. </w:t>
            </w:r>
          </w:p>
          <w:p w:rsidR="005119C4" w:rsidRPr="008714FE" w:rsidRDefault="005119C4" w:rsidP="003A23D8">
            <w:pPr>
              <w:suppressAutoHyphens/>
              <w:autoSpaceDE w:val="0"/>
              <w:autoSpaceDN w:val="0"/>
              <w:adjustRightInd w:val="0"/>
              <w:rPr>
                <w:rFonts w:ascii="Times New Roman" w:hAnsi="Times New Roman" w:cs="Times New Roman"/>
                <w:lang w:val="ru-RU"/>
              </w:rPr>
            </w:pPr>
            <w:r w:rsidRPr="008714FE">
              <w:rPr>
                <w:rFonts w:ascii="Times New Roman" w:hAnsi="Times New Roman" w:cs="Times New Roman"/>
                <w:lang w:val="ru-RU"/>
              </w:rPr>
              <w:t>иные источники</w:t>
            </w:r>
          </w:p>
        </w:tc>
        <w:tc>
          <w:tcPr>
            <w:tcW w:w="1417" w:type="dxa"/>
            <w:vAlign w:val="center"/>
          </w:tcPr>
          <w:p w:rsidR="005119C4" w:rsidRPr="008714FE" w:rsidRDefault="005119C4" w:rsidP="003A23D8">
            <w:pPr>
              <w:jc w:val="center"/>
              <w:rPr>
                <w:rFonts w:ascii="Times New Roman" w:hAnsi="Times New Roman" w:cs="Times New Roman"/>
                <w:lang w:val="ru-RU"/>
              </w:rPr>
            </w:pPr>
            <w:r>
              <w:rPr>
                <w:rFonts w:ascii="Times New Roman" w:hAnsi="Times New Roman" w:cs="Times New Roman"/>
                <w:lang w:val="ru-RU"/>
              </w:rPr>
              <w:t>23020,39</w:t>
            </w:r>
          </w:p>
        </w:tc>
        <w:tc>
          <w:tcPr>
            <w:tcW w:w="1276" w:type="dxa"/>
            <w:vAlign w:val="center"/>
          </w:tcPr>
          <w:p w:rsidR="005119C4" w:rsidRPr="008714FE" w:rsidRDefault="005119C4" w:rsidP="003A23D8">
            <w:pPr>
              <w:jc w:val="center"/>
              <w:rPr>
                <w:rFonts w:ascii="Times New Roman" w:hAnsi="Times New Roman" w:cs="Times New Roman"/>
              </w:rPr>
            </w:pPr>
            <w:r w:rsidRPr="008714FE">
              <w:rPr>
                <w:rFonts w:ascii="Times New Roman" w:hAnsi="Times New Roman" w:cs="Times New Roman"/>
              </w:rPr>
              <w:t>7252,98</w:t>
            </w:r>
          </w:p>
        </w:tc>
        <w:tc>
          <w:tcPr>
            <w:tcW w:w="1276" w:type="dxa"/>
            <w:vAlign w:val="center"/>
          </w:tcPr>
          <w:p w:rsidR="005119C4" w:rsidRPr="008714FE" w:rsidRDefault="005119C4" w:rsidP="003A23D8">
            <w:pPr>
              <w:jc w:val="center"/>
              <w:rPr>
                <w:rFonts w:ascii="Times New Roman" w:hAnsi="Times New Roman" w:cs="Times New Roman"/>
                <w:lang w:val="ru-RU"/>
              </w:rPr>
            </w:pPr>
            <w:r>
              <w:rPr>
                <w:rFonts w:ascii="Times New Roman" w:hAnsi="Times New Roman" w:cs="Times New Roman"/>
                <w:lang w:val="ru-RU"/>
              </w:rPr>
              <w:t>5491,14</w:t>
            </w:r>
          </w:p>
        </w:tc>
        <w:tc>
          <w:tcPr>
            <w:tcW w:w="1134" w:type="dxa"/>
            <w:vAlign w:val="center"/>
          </w:tcPr>
          <w:p w:rsidR="005119C4" w:rsidRPr="008714FE" w:rsidRDefault="005119C4" w:rsidP="003A23D8">
            <w:pPr>
              <w:jc w:val="center"/>
              <w:rPr>
                <w:rFonts w:ascii="Times New Roman" w:hAnsi="Times New Roman" w:cs="Times New Roman"/>
              </w:rPr>
            </w:pPr>
            <w:r w:rsidRPr="008714FE">
              <w:rPr>
                <w:rFonts w:ascii="Times New Roman" w:hAnsi="Times New Roman" w:cs="Times New Roman"/>
              </w:rPr>
              <w:t>4772,91</w:t>
            </w:r>
          </w:p>
        </w:tc>
        <w:tc>
          <w:tcPr>
            <w:tcW w:w="1134" w:type="dxa"/>
            <w:vAlign w:val="center"/>
          </w:tcPr>
          <w:p w:rsidR="005119C4" w:rsidRPr="008714FE" w:rsidRDefault="005119C4" w:rsidP="003A23D8">
            <w:pPr>
              <w:jc w:val="center"/>
              <w:rPr>
                <w:rFonts w:ascii="Times New Roman" w:hAnsi="Times New Roman" w:cs="Times New Roman"/>
                <w:lang w:val="ru-RU"/>
              </w:rPr>
            </w:pPr>
            <w:r>
              <w:rPr>
                <w:rFonts w:ascii="Times New Roman" w:hAnsi="Times New Roman" w:cs="Times New Roman"/>
                <w:lang w:val="ru-RU"/>
              </w:rPr>
              <w:t>5503,36</w:t>
            </w:r>
          </w:p>
        </w:tc>
        <w:tc>
          <w:tcPr>
            <w:tcW w:w="1134" w:type="dxa"/>
          </w:tcPr>
          <w:p w:rsidR="005119C4" w:rsidRPr="006020A6"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6020A6" w:rsidRDefault="005119C4" w:rsidP="00FD79CD">
            <w:pPr>
              <w:jc w:val="center"/>
              <w:rPr>
                <w:rFonts w:ascii="Times New Roman" w:hAnsi="Times New Roman" w:cs="Times New Roman"/>
              </w:rPr>
            </w:pPr>
            <w:r>
              <w:rPr>
                <w:rFonts w:ascii="Times New Roman" w:hAnsi="Times New Roman" w:cs="Times New Roman"/>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Merge/>
          </w:tcPr>
          <w:p w:rsidR="005119C4" w:rsidRPr="004826E1" w:rsidRDefault="005119C4" w:rsidP="003A23D8">
            <w:pPr>
              <w:suppressAutoHyphens/>
              <w:autoSpaceDE w:val="0"/>
              <w:autoSpaceDN w:val="0"/>
              <w:adjustRightInd w:val="0"/>
              <w:rPr>
                <w:rFonts w:ascii="Times New Roman" w:hAnsi="Times New Roman" w:cs="Times New Roman"/>
                <w:spacing w:val="-2"/>
              </w:rPr>
            </w:pPr>
          </w:p>
        </w:tc>
        <w:tc>
          <w:tcPr>
            <w:tcW w:w="1417" w:type="dxa"/>
            <w:vAlign w:val="center"/>
          </w:tcPr>
          <w:p w:rsidR="005119C4" w:rsidRPr="008714FE" w:rsidRDefault="005119C4" w:rsidP="003A23D8">
            <w:pPr>
              <w:jc w:val="center"/>
              <w:rPr>
                <w:rFonts w:ascii="Times New Roman" w:hAnsi="Times New Roman" w:cs="Times New Roman"/>
                <w:spacing w:val="-2"/>
                <w:lang w:val="ru-RU"/>
              </w:rPr>
            </w:pPr>
            <w:r>
              <w:rPr>
                <w:rFonts w:ascii="Times New Roman" w:hAnsi="Times New Roman" w:cs="Times New Roman"/>
                <w:spacing w:val="-2"/>
                <w:lang w:val="ru-RU"/>
              </w:rPr>
              <w:t>5563,03</w:t>
            </w:r>
          </w:p>
        </w:tc>
        <w:tc>
          <w:tcPr>
            <w:tcW w:w="1276" w:type="dxa"/>
            <w:vAlign w:val="center"/>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2281,00</w:t>
            </w:r>
          </w:p>
        </w:tc>
        <w:tc>
          <w:tcPr>
            <w:tcW w:w="1276" w:type="dxa"/>
            <w:vAlign w:val="center"/>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901,20</w:t>
            </w:r>
          </w:p>
        </w:tc>
        <w:tc>
          <w:tcPr>
            <w:tcW w:w="1134" w:type="dxa"/>
            <w:vAlign w:val="center"/>
          </w:tcPr>
          <w:p w:rsidR="005119C4" w:rsidRPr="00F022A8" w:rsidRDefault="005119C4" w:rsidP="003A23D8">
            <w:pPr>
              <w:jc w:val="center"/>
              <w:rPr>
                <w:rFonts w:ascii="Times New Roman" w:hAnsi="Times New Roman" w:cs="Times New Roman"/>
              </w:rPr>
            </w:pPr>
            <w:r>
              <w:rPr>
                <w:rFonts w:ascii="Times New Roman" w:hAnsi="Times New Roman" w:cs="Times New Roman"/>
              </w:rPr>
              <w:t>1081,33</w:t>
            </w:r>
          </w:p>
        </w:tc>
        <w:tc>
          <w:tcPr>
            <w:tcW w:w="1134" w:type="dxa"/>
            <w:vAlign w:val="center"/>
          </w:tcPr>
          <w:p w:rsidR="005119C4" w:rsidRPr="008714FE" w:rsidRDefault="005119C4" w:rsidP="003A23D8">
            <w:pPr>
              <w:jc w:val="center"/>
              <w:rPr>
                <w:rFonts w:ascii="Times New Roman" w:hAnsi="Times New Roman" w:cs="Times New Roman"/>
                <w:lang w:val="ru-RU"/>
              </w:rPr>
            </w:pPr>
            <w:r>
              <w:rPr>
                <w:rFonts w:ascii="Times New Roman" w:hAnsi="Times New Roman" w:cs="Times New Roman"/>
                <w:lang w:val="ru-RU"/>
              </w:rPr>
              <w:t>1299,50</w:t>
            </w:r>
          </w:p>
        </w:tc>
        <w:tc>
          <w:tcPr>
            <w:tcW w:w="1134" w:type="dxa"/>
            <w:vAlign w:val="center"/>
          </w:tcPr>
          <w:p w:rsidR="005119C4" w:rsidRPr="006020A6" w:rsidRDefault="005119C4" w:rsidP="003A23D8">
            <w:pPr>
              <w:jc w:val="center"/>
              <w:rPr>
                <w:rFonts w:ascii="Times New Roman" w:hAnsi="Times New Roman" w:cs="Times New Roman"/>
              </w:rPr>
            </w:pPr>
            <w:r>
              <w:rPr>
                <w:rFonts w:ascii="Times New Roman" w:hAnsi="Times New Roman" w:cs="Times New Roman"/>
              </w:rPr>
              <w:t>0,00</w:t>
            </w:r>
          </w:p>
        </w:tc>
        <w:tc>
          <w:tcPr>
            <w:tcW w:w="992" w:type="dxa"/>
            <w:vAlign w:val="center"/>
          </w:tcPr>
          <w:p w:rsidR="005119C4" w:rsidRPr="006020A6" w:rsidRDefault="005119C4" w:rsidP="00FD79CD">
            <w:pPr>
              <w:jc w:val="center"/>
              <w:rPr>
                <w:rFonts w:ascii="Times New Roman" w:hAnsi="Times New Roman" w:cs="Times New Roman"/>
              </w:rPr>
            </w:pPr>
            <w:r>
              <w:rPr>
                <w:rFonts w:ascii="Times New Roman" w:hAnsi="Times New Roman" w:cs="Times New Roman"/>
              </w:rPr>
              <w:t>0,00</w:t>
            </w:r>
          </w:p>
        </w:tc>
      </w:tr>
      <w:tr w:rsidR="005119C4" w:rsidRPr="004826E1" w:rsidTr="00442F9F">
        <w:trPr>
          <w:trHeight w:val="194"/>
        </w:trPr>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6020A6"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6020A6" w:rsidRDefault="005119C4" w:rsidP="00FD79CD">
            <w:pPr>
              <w:jc w:val="center"/>
              <w:rPr>
                <w:rFonts w:ascii="Times New Roman" w:hAnsi="Times New Roman" w:cs="Times New Roman"/>
              </w:rPr>
            </w:pPr>
            <w:r>
              <w:rPr>
                <w:rFonts w:ascii="Times New Roman" w:hAnsi="Times New Roman" w:cs="Times New Roman"/>
              </w:rPr>
              <w:t>0,00</w:t>
            </w:r>
          </w:p>
        </w:tc>
      </w:tr>
      <w:tr w:rsidR="005119C4" w:rsidRPr="004826E1" w:rsidTr="00442F9F">
        <w:tc>
          <w:tcPr>
            <w:tcW w:w="709" w:type="dxa"/>
            <w:vMerge w:val="restart"/>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4.4.</w:t>
            </w:r>
          </w:p>
        </w:tc>
        <w:tc>
          <w:tcPr>
            <w:tcW w:w="3118" w:type="dxa"/>
            <w:vMerge w:val="restart"/>
          </w:tcPr>
          <w:p w:rsidR="005119C4" w:rsidRPr="004826E1" w:rsidRDefault="005119C4" w:rsidP="003A23D8">
            <w:pPr>
              <w:suppressAutoHyphens/>
              <w:autoSpaceDE w:val="0"/>
              <w:autoSpaceDN w:val="0"/>
              <w:adjustRightInd w:val="0"/>
              <w:rPr>
                <w:rFonts w:ascii="Times New Roman" w:hAnsi="Times New Roman" w:cs="Times New Roman"/>
              </w:rPr>
            </w:pPr>
            <w:proofErr w:type="spellStart"/>
            <w:r w:rsidRPr="004826E1">
              <w:rPr>
                <w:rFonts w:ascii="Times New Roman" w:hAnsi="Times New Roman" w:cs="Times New Roman"/>
              </w:rPr>
              <w:t>Основноемероприятие</w:t>
            </w:r>
            <w:proofErr w:type="spellEnd"/>
            <w:r w:rsidRPr="004826E1">
              <w:rPr>
                <w:rFonts w:ascii="Times New Roman" w:hAnsi="Times New Roman" w:cs="Times New Roman"/>
              </w:rPr>
              <w:t>.</w:t>
            </w:r>
          </w:p>
          <w:p w:rsidR="005119C4" w:rsidRPr="004826E1" w:rsidRDefault="005119C4" w:rsidP="003A23D8">
            <w:pPr>
              <w:suppressAutoHyphens/>
              <w:autoSpaceDE w:val="0"/>
              <w:autoSpaceDN w:val="0"/>
              <w:adjustRightInd w:val="0"/>
              <w:jc w:val="both"/>
              <w:rPr>
                <w:rFonts w:ascii="Times New Roman" w:hAnsi="Times New Roman" w:cs="Times New Roman"/>
              </w:rPr>
            </w:pPr>
            <w:proofErr w:type="spellStart"/>
            <w:r w:rsidRPr="004826E1">
              <w:rPr>
                <w:rFonts w:ascii="Times New Roman" w:hAnsi="Times New Roman" w:cs="Times New Roman"/>
              </w:rPr>
              <w:t>Проч</w:t>
            </w:r>
            <w:r>
              <w:rPr>
                <w:rFonts w:ascii="Times New Roman" w:hAnsi="Times New Roman" w:cs="Times New Roman"/>
              </w:rPr>
              <w:t>ееблагоустройство</w:t>
            </w:r>
            <w:proofErr w:type="spellEnd"/>
          </w:p>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Всего по мероприятию, </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т.ч.:</w:t>
            </w:r>
          </w:p>
          <w:p w:rsidR="005119C4" w:rsidRPr="00B57858" w:rsidRDefault="005119C4" w:rsidP="003A23D8">
            <w:pPr>
              <w:suppressAutoHyphens/>
              <w:autoSpaceDE w:val="0"/>
              <w:autoSpaceDN w:val="0"/>
              <w:adjustRightInd w:val="0"/>
              <w:rPr>
                <w:rFonts w:ascii="Times New Roman" w:hAnsi="Times New Roman" w:cs="Times New Roman"/>
                <w:lang w:val="ru-RU"/>
              </w:rPr>
            </w:pPr>
          </w:p>
        </w:tc>
        <w:tc>
          <w:tcPr>
            <w:tcW w:w="1417" w:type="dxa"/>
          </w:tcPr>
          <w:p w:rsidR="005119C4" w:rsidRPr="008714FE" w:rsidRDefault="005119C4" w:rsidP="003A23D8">
            <w:pPr>
              <w:jc w:val="center"/>
              <w:rPr>
                <w:rFonts w:ascii="Times New Roman" w:hAnsi="Times New Roman" w:cs="Times New Roman"/>
                <w:lang w:val="ru-RU"/>
              </w:rPr>
            </w:pPr>
            <w:r>
              <w:rPr>
                <w:rFonts w:ascii="Times New Roman" w:hAnsi="Times New Roman" w:cs="Times New Roman"/>
                <w:lang w:val="ru-RU"/>
              </w:rPr>
              <w:t>147430,11</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33474,09</w:t>
            </w:r>
          </w:p>
        </w:tc>
        <w:tc>
          <w:tcPr>
            <w:tcW w:w="1276" w:type="dxa"/>
          </w:tcPr>
          <w:p w:rsidR="005119C4" w:rsidRPr="006020A6" w:rsidRDefault="005119C4" w:rsidP="003A23D8">
            <w:pPr>
              <w:jc w:val="center"/>
              <w:rPr>
                <w:rFonts w:ascii="Times New Roman" w:hAnsi="Times New Roman" w:cs="Times New Roman"/>
              </w:rPr>
            </w:pPr>
            <w:r>
              <w:rPr>
                <w:rFonts w:ascii="Times New Roman" w:hAnsi="Times New Roman" w:cs="Times New Roman"/>
              </w:rPr>
              <w:t>26917,97</w:t>
            </w:r>
          </w:p>
        </w:tc>
        <w:tc>
          <w:tcPr>
            <w:tcW w:w="1134" w:type="dxa"/>
          </w:tcPr>
          <w:p w:rsidR="005119C4" w:rsidRPr="0067266B" w:rsidRDefault="005119C4" w:rsidP="003A23D8">
            <w:pPr>
              <w:jc w:val="center"/>
              <w:rPr>
                <w:rFonts w:ascii="Times New Roman" w:hAnsi="Times New Roman" w:cs="Times New Roman"/>
                <w:lang w:val="ru-RU"/>
              </w:rPr>
            </w:pPr>
            <w:r>
              <w:rPr>
                <w:rFonts w:ascii="Times New Roman" w:hAnsi="Times New Roman" w:cs="Times New Roman"/>
                <w:lang w:val="ru-RU"/>
              </w:rPr>
              <w:t>25974,97</w:t>
            </w:r>
          </w:p>
        </w:tc>
        <w:tc>
          <w:tcPr>
            <w:tcW w:w="1134" w:type="dxa"/>
          </w:tcPr>
          <w:p w:rsidR="005119C4" w:rsidRPr="0067266B" w:rsidRDefault="005119C4" w:rsidP="003A23D8">
            <w:pPr>
              <w:jc w:val="center"/>
              <w:rPr>
                <w:rFonts w:ascii="Times New Roman" w:hAnsi="Times New Roman" w:cs="Times New Roman"/>
                <w:lang w:val="ru-RU"/>
              </w:rPr>
            </w:pPr>
            <w:r>
              <w:rPr>
                <w:rFonts w:ascii="Times New Roman" w:hAnsi="Times New Roman" w:cs="Times New Roman"/>
                <w:lang w:val="ru-RU"/>
              </w:rPr>
              <w:t>17806,89</w:t>
            </w:r>
          </w:p>
        </w:tc>
        <w:tc>
          <w:tcPr>
            <w:tcW w:w="1134" w:type="dxa"/>
          </w:tcPr>
          <w:p w:rsidR="005119C4" w:rsidRPr="0067266B" w:rsidRDefault="005119C4" w:rsidP="003A23D8">
            <w:pPr>
              <w:jc w:val="center"/>
              <w:rPr>
                <w:rFonts w:ascii="Times New Roman" w:hAnsi="Times New Roman" w:cs="Times New Roman"/>
                <w:lang w:val="ru-RU"/>
              </w:rPr>
            </w:pPr>
            <w:r>
              <w:rPr>
                <w:rFonts w:ascii="Times New Roman" w:hAnsi="Times New Roman" w:cs="Times New Roman"/>
                <w:lang w:val="ru-RU"/>
              </w:rPr>
              <w:t>21465,16</w:t>
            </w:r>
          </w:p>
        </w:tc>
        <w:tc>
          <w:tcPr>
            <w:tcW w:w="992" w:type="dxa"/>
          </w:tcPr>
          <w:p w:rsidR="005119C4" w:rsidRPr="0067266B" w:rsidRDefault="005119C4" w:rsidP="003A23D8">
            <w:pPr>
              <w:jc w:val="center"/>
              <w:rPr>
                <w:rFonts w:ascii="Times New Roman" w:hAnsi="Times New Roman" w:cs="Times New Roman"/>
                <w:lang w:val="ru-RU"/>
              </w:rPr>
            </w:pPr>
            <w:r>
              <w:rPr>
                <w:rFonts w:ascii="Times New Roman" w:hAnsi="Times New Roman" w:cs="Times New Roman"/>
                <w:lang w:val="ru-RU"/>
              </w:rPr>
              <w:t>21791,03</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ФБ</w:t>
            </w: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308,15</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308,15</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5E24CF"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5E24CF" w:rsidRDefault="005119C4" w:rsidP="007523E9">
            <w:pPr>
              <w:jc w:val="center"/>
              <w:rPr>
                <w:rFonts w:ascii="Times New Roman" w:hAnsi="Times New Roman" w:cs="Times New Roman"/>
              </w:rPr>
            </w:pPr>
            <w:r>
              <w:rPr>
                <w:rFonts w:ascii="Times New Roman" w:hAnsi="Times New Roman" w:cs="Times New Roman"/>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1225,54</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2,80</w:t>
            </w:r>
          </w:p>
        </w:tc>
        <w:tc>
          <w:tcPr>
            <w:tcW w:w="1276" w:type="dxa"/>
          </w:tcPr>
          <w:p w:rsidR="005119C4" w:rsidRPr="005E24CF" w:rsidRDefault="005119C4" w:rsidP="003A23D8">
            <w:pPr>
              <w:jc w:val="center"/>
              <w:rPr>
                <w:rFonts w:ascii="Times New Roman" w:hAnsi="Times New Roman" w:cs="Times New Roman"/>
              </w:rPr>
            </w:pPr>
            <w:r>
              <w:rPr>
                <w:rFonts w:ascii="Times New Roman" w:hAnsi="Times New Roman" w:cs="Times New Roman"/>
              </w:rPr>
              <w:t>1222,74</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5E24CF"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5E24CF" w:rsidRDefault="005119C4" w:rsidP="007523E9">
            <w:pPr>
              <w:jc w:val="center"/>
              <w:rPr>
                <w:rFonts w:ascii="Times New Roman" w:hAnsi="Times New Roman" w:cs="Times New Roman"/>
              </w:rPr>
            </w:pPr>
            <w:r>
              <w:rPr>
                <w:rFonts w:ascii="Times New Roman" w:hAnsi="Times New Roman" w:cs="Times New Roman"/>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Merge w:val="restart"/>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 в том числе:</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tcPr>
          <w:p w:rsidR="005119C4" w:rsidRPr="0067266B" w:rsidRDefault="005119C4" w:rsidP="003A23D8">
            <w:pPr>
              <w:jc w:val="center"/>
              <w:rPr>
                <w:rFonts w:ascii="Times New Roman" w:hAnsi="Times New Roman" w:cs="Times New Roman"/>
                <w:lang w:val="ru-RU"/>
              </w:rPr>
            </w:pPr>
            <w:r>
              <w:rPr>
                <w:rFonts w:ascii="Times New Roman" w:hAnsi="Times New Roman" w:cs="Times New Roman"/>
                <w:lang w:val="ru-RU"/>
              </w:rPr>
              <w:t>145896,42</w:t>
            </w:r>
          </w:p>
        </w:tc>
        <w:tc>
          <w:tcPr>
            <w:tcW w:w="1276" w:type="dxa"/>
          </w:tcPr>
          <w:p w:rsidR="005119C4" w:rsidRPr="006020A6" w:rsidRDefault="005119C4" w:rsidP="003A23D8">
            <w:pPr>
              <w:jc w:val="center"/>
              <w:rPr>
                <w:rFonts w:ascii="Times New Roman" w:hAnsi="Times New Roman" w:cs="Times New Roman"/>
              </w:rPr>
            </w:pPr>
            <w:r>
              <w:rPr>
                <w:rFonts w:ascii="Times New Roman" w:hAnsi="Times New Roman" w:cs="Times New Roman"/>
              </w:rPr>
              <w:t>33163,14</w:t>
            </w:r>
          </w:p>
        </w:tc>
        <w:tc>
          <w:tcPr>
            <w:tcW w:w="1276" w:type="dxa"/>
          </w:tcPr>
          <w:p w:rsidR="005119C4" w:rsidRPr="0067266B" w:rsidRDefault="005119C4" w:rsidP="003A23D8">
            <w:pPr>
              <w:jc w:val="center"/>
              <w:rPr>
                <w:rFonts w:ascii="Times New Roman" w:hAnsi="Times New Roman" w:cs="Times New Roman"/>
                <w:lang w:val="ru-RU"/>
              </w:rPr>
            </w:pPr>
            <w:r>
              <w:rPr>
                <w:rFonts w:ascii="Times New Roman" w:hAnsi="Times New Roman" w:cs="Times New Roman"/>
                <w:lang w:val="ru-RU"/>
              </w:rPr>
              <w:t>25695,23</w:t>
            </w:r>
          </w:p>
        </w:tc>
        <w:tc>
          <w:tcPr>
            <w:tcW w:w="1134" w:type="dxa"/>
          </w:tcPr>
          <w:p w:rsidR="005119C4" w:rsidRPr="0067266B" w:rsidRDefault="005119C4" w:rsidP="007523E9">
            <w:pPr>
              <w:jc w:val="center"/>
              <w:rPr>
                <w:rFonts w:ascii="Times New Roman" w:hAnsi="Times New Roman" w:cs="Times New Roman"/>
                <w:lang w:val="ru-RU"/>
              </w:rPr>
            </w:pPr>
            <w:r>
              <w:rPr>
                <w:rFonts w:ascii="Times New Roman" w:hAnsi="Times New Roman" w:cs="Times New Roman"/>
                <w:lang w:val="ru-RU"/>
              </w:rPr>
              <w:t>25974,97</w:t>
            </w:r>
          </w:p>
        </w:tc>
        <w:tc>
          <w:tcPr>
            <w:tcW w:w="1134" w:type="dxa"/>
          </w:tcPr>
          <w:p w:rsidR="005119C4" w:rsidRPr="0067266B" w:rsidRDefault="005119C4" w:rsidP="007523E9">
            <w:pPr>
              <w:jc w:val="center"/>
              <w:rPr>
                <w:rFonts w:ascii="Times New Roman" w:hAnsi="Times New Roman" w:cs="Times New Roman"/>
                <w:lang w:val="ru-RU"/>
              </w:rPr>
            </w:pPr>
            <w:r>
              <w:rPr>
                <w:rFonts w:ascii="Times New Roman" w:hAnsi="Times New Roman" w:cs="Times New Roman"/>
                <w:lang w:val="ru-RU"/>
              </w:rPr>
              <w:t>17806,89</w:t>
            </w:r>
          </w:p>
        </w:tc>
        <w:tc>
          <w:tcPr>
            <w:tcW w:w="1134" w:type="dxa"/>
          </w:tcPr>
          <w:p w:rsidR="005119C4" w:rsidRPr="0067266B" w:rsidRDefault="005119C4" w:rsidP="007523E9">
            <w:pPr>
              <w:jc w:val="center"/>
              <w:rPr>
                <w:rFonts w:ascii="Times New Roman" w:hAnsi="Times New Roman" w:cs="Times New Roman"/>
                <w:lang w:val="ru-RU"/>
              </w:rPr>
            </w:pPr>
            <w:r>
              <w:rPr>
                <w:rFonts w:ascii="Times New Roman" w:hAnsi="Times New Roman" w:cs="Times New Roman"/>
                <w:lang w:val="ru-RU"/>
              </w:rPr>
              <w:t>21465,16</w:t>
            </w:r>
          </w:p>
        </w:tc>
        <w:tc>
          <w:tcPr>
            <w:tcW w:w="992" w:type="dxa"/>
          </w:tcPr>
          <w:p w:rsidR="005119C4" w:rsidRPr="0067266B" w:rsidRDefault="005119C4" w:rsidP="007523E9">
            <w:pPr>
              <w:jc w:val="center"/>
              <w:rPr>
                <w:rFonts w:ascii="Times New Roman" w:hAnsi="Times New Roman" w:cs="Times New Roman"/>
                <w:lang w:val="ru-RU"/>
              </w:rPr>
            </w:pPr>
            <w:r>
              <w:rPr>
                <w:rFonts w:ascii="Times New Roman" w:hAnsi="Times New Roman" w:cs="Times New Roman"/>
                <w:lang w:val="ru-RU"/>
              </w:rPr>
              <w:t>21791,03</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Merge/>
          </w:tcPr>
          <w:p w:rsidR="005119C4" w:rsidRPr="004826E1" w:rsidRDefault="005119C4" w:rsidP="003A23D8">
            <w:pPr>
              <w:suppressAutoHyphens/>
              <w:autoSpaceDE w:val="0"/>
              <w:autoSpaceDN w:val="0"/>
              <w:adjustRightInd w:val="0"/>
              <w:rPr>
                <w:rFonts w:ascii="Times New Roman" w:hAnsi="Times New Roman" w:cs="Times New Roman"/>
                <w:spacing w:val="-2"/>
              </w:rPr>
            </w:pP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5E24CF"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5E24CF" w:rsidRDefault="005119C4" w:rsidP="007523E9">
            <w:pPr>
              <w:jc w:val="center"/>
              <w:rPr>
                <w:rFonts w:ascii="Times New Roman" w:hAnsi="Times New Roman" w:cs="Times New Roman"/>
              </w:rPr>
            </w:pPr>
            <w:r>
              <w:rPr>
                <w:rFonts w:ascii="Times New Roman" w:hAnsi="Times New Roman" w:cs="Times New Roman"/>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ВИ</w:t>
            </w: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5E24CF"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5E24CF" w:rsidRDefault="005119C4" w:rsidP="007523E9">
            <w:pPr>
              <w:jc w:val="center"/>
              <w:rPr>
                <w:rFonts w:ascii="Times New Roman" w:hAnsi="Times New Roman" w:cs="Times New Roman"/>
              </w:rPr>
            </w:pPr>
            <w:r>
              <w:rPr>
                <w:rFonts w:ascii="Times New Roman" w:hAnsi="Times New Roman" w:cs="Times New Roman"/>
              </w:rPr>
              <w:t>0,00</w:t>
            </w:r>
          </w:p>
        </w:tc>
      </w:tr>
      <w:tr w:rsidR="005119C4" w:rsidRPr="004826E1" w:rsidTr="00442F9F">
        <w:tc>
          <w:tcPr>
            <w:tcW w:w="709" w:type="dxa"/>
            <w:vMerge w:val="restart"/>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5.</w:t>
            </w:r>
          </w:p>
        </w:tc>
        <w:tc>
          <w:tcPr>
            <w:tcW w:w="3118" w:type="dxa"/>
            <w:vMerge w:val="restart"/>
          </w:tcPr>
          <w:p w:rsidR="005119C4" w:rsidRPr="00B57858" w:rsidRDefault="005119C4" w:rsidP="003A23D8">
            <w:pPr>
              <w:suppressAutoHyphens/>
              <w:autoSpaceDE w:val="0"/>
              <w:autoSpaceDN w:val="0"/>
              <w:adjustRightInd w:val="0"/>
              <w:jc w:val="both"/>
              <w:rPr>
                <w:rFonts w:ascii="Times New Roman" w:hAnsi="Times New Roman" w:cs="Times New Roman"/>
                <w:lang w:val="ru-RU"/>
              </w:rPr>
            </w:pPr>
            <w:proofErr w:type="gramStart"/>
            <w:r w:rsidRPr="00B57858">
              <w:rPr>
                <w:rFonts w:ascii="Times New Roman" w:hAnsi="Times New Roman" w:cs="Times New Roman"/>
                <w:b/>
                <w:lang w:val="ru-RU"/>
              </w:rPr>
              <w:t>Подпрограмма</w:t>
            </w:r>
            <w:r w:rsidRPr="00B57858">
              <w:rPr>
                <w:rFonts w:ascii="Times New Roman" w:hAnsi="Times New Roman" w:cs="Times New Roman"/>
                <w:lang w:val="ru-RU"/>
              </w:rPr>
              <w:t xml:space="preserve"> «Энергосбережение и повышение энергетической эффективности в Советском </w:t>
            </w:r>
            <w:proofErr w:type="spellStart"/>
            <w:r w:rsidR="008E3C14">
              <w:rPr>
                <w:rFonts w:ascii="Times New Roman" w:hAnsi="Times New Roman" w:cs="Times New Roman"/>
                <w:lang w:val="ru-RU"/>
              </w:rPr>
              <w:t>муниципальном</w:t>
            </w:r>
            <w:r w:rsidRPr="00B57858">
              <w:rPr>
                <w:rFonts w:ascii="Times New Roman" w:hAnsi="Times New Roman" w:cs="Times New Roman"/>
                <w:lang w:val="ru-RU"/>
              </w:rPr>
              <w:t>округе</w:t>
            </w:r>
            <w:proofErr w:type="spellEnd"/>
            <w:r w:rsidRPr="00B57858">
              <w:rPr>
                <w:rFonts w:ascii="Times New Roman" w:hAnsi="Times New Roman" w:cs="Times New Roman"/>
                <w:lang w:val="ru-RU"/>
              </w:rPr>
              <w:t xml:space="preserve"> Ставропольского края»</w:t>
            </w:r>
            <w:proofErr w:type="gramEnd"/>
          </w:p>
        </w:tc>
        <w:tc>
          <w:tcPr>
            <w:tcW w:w="2552" w:type="dxa"/>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Всего по подпрограмме, </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т.ч.:</w:t>
            </w:r>
          </w:p>
          <w:p w:rsidR="005119C4" w:rsidRPr="00B57858" w:rsidRDefault="005119C4" w:rsidP="003A23D8">
            <w:pPr>
              <w:suppressAutoHyphens/>
              <w:autoSpaceDE w:val="0"/>
              <w:autoSpaceDN w:val="0"/>
              <w:adjustRightInd w:val="0"/>
              <w:rPr>
                <w:rFonts w:ascii="Times New Roman" w:hAnsi="Times New Roman" w:cs="Times New Roman"/>
                <w:lang w:val="ru-RU"/>
              </w:rPr>
            </w:pPr>
          </w:p>
        </w:tc>
        <w:tc>
          <w:tcPr>
            <w:tcW w:w="1417" w:type="dxa"/>
            <w:vAlign w:val="center"/>
          </w:tcPr>
          <w:p w:rsidR="005119C4" w:rsidRPr="0067266B" w:rsidRDefault="005119C4" w:rsidP="003A23D8">
            <w:pPr>
              <w:jc w:val="center"/>
              <w:rPr>
                <w:rFonts w:ascii="Times New Roman" w:hAnsi="Times New Roman" w:cs="Times New Roman"/>
                <w:lang w:val="ru-RU"/>
              </w:rPr>
            </w:pPr>
            <w:r>
              <w:rPr>
                <w:rFonts w:ascii="Times New Roman" w:hAnsi="Times New Roman" w:cs="Times New Roman"/>
                <w:lang w:val="ru-RU"/>
              </w:rPr>
              <w:t>79667,82</w:t>
            </w:r>
          </w:p>
        </w:tc>
        <w:tc>
          <w:tcPr>
            <w:tcW w:w="1276" w:type="dxa"/>
            <w:vAlign w:val="center"/>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12535,09</w:t>
            </w:r>
          </w:p>
        </w:tc>
        <w:tc>
          <w:tcPr>
            <w:tcW w:w="1276" w:type="dxa"/>
            <w:vAlign w:val="center"/>
          </w:tcPr>
          <w:p w:rsidR="005119C4" w:rsidRPr="00F022A8" w:rsidRDefault="005119C4" w:rsidP="003A23D8">
            <w:pPr>
              <w:jc w:val="center"/>
              <w:rPr>
                <w:rFonts w:ascii="Times New Roman" w:hAnsi="Times New Roman" w:cs="Times New Roman"/>
              </w:rPr>
            </w:pPr>
            <w:r>
              <w:rPr>
                <w:rFonts w:ascii="Times New Roman" w:hAnsi="Times New Roman" w:cs="Times New Roman"/>
              </w:rPr>
              <w:t>12533,35</w:t>
            </w:r>
          </w:p>
        </w:tc>
        <w:tc>
          <w:tcPr>
            <w:tcW w:w="1134" w:type="dxa"/>
            <w:vAlign w:val="center"/>
          </w:tcPr>
          <w:p w:rsidR="005119C4" w:rsidRPr="00433581" w:rsidRDefault="005119C4" w:rsidP="003A23D8">
            <w:pPr>
              <w:jc w:val="center"/>
              <w:rPr>
                <w:rFonts w:ascii="Times New Roman" w:hAnsi="Times New Roman" w:cs="Times New Roman"/>
                <w:lang w:val="ru-RU"/>
              </w:rPr>
            </w:pPr>
            <w:r>
              <w:rPr>
                <w:rFonts w:ascii="Times New Roman" w:hAnsi="Times New Roman" w:cs="Times New Roman"/>
                <w:lang w:val="ru-RU"/>
              </w:rPr>
              <w:t>17754,59</w:t>
            </w:r>
          </w:p>
        </w:tc>
        <w:tc>
          <w:tcPr>
            <w:tcW w:w="1134" w:type="dxa"/>
            <w:vAlign w:val="center"/>
          </w:tcPr>
          <w:p w:rsidR="005119C4" w:rsidRPr="00433581" w:rsidRDefault="005119C4" w:rsidP="003A23D8">
            <w:pPr>
              <w:jc w:val="center"/>
              <w:rPr>
                <w:rFonts w:ascii="Times New Roman" w:hAnsi="Times New Roman" w:cs="Times New Roman"/>
                <w:lang w:val="ru-RU"/>
              </w:rPr>
            </w:pPr>
            <w:r>
              <w:rPr>
                <w:rFonts w:ascii="Times New Roman" w:hAnsi="Times New Roman" w:cs="Times New Roman"/>
                <w:lang w:val="ru-RU"/>
              </w:rPr>
              <w:t>11435,88</w:t>
            </w:r>
          </w:p>
        </w:tc>
        <w:tc>
          <w:tcPr>
            <w:tcW w:w="1134" w:type="dxa"/>
            <w:vAlign w:val="center"/>
          </w:tcPr>
          <w:p w:rsidR="005119C4" w:rsidRPr="00433581" w:rsidRDefault="005119C4" w:rsidP="003A23D8">
            <w:pPr>
              <w:jc w:val="center"/>
              <w:rPr>
                <w:rFonts w:ascii="Times New Roman" w:hAnsi="Times New Roman" w:cs="Times New Roman"/>
                <w:lang w:val="ru-RU"/>
              </w:rPr>
            </w:pPr>
            <w:r>
              <w:rPr>
                <w:rFonts w:ascii="Times New Roman" w:hAnsi="Times New Roman" w:cs="Times New Roman"/>
                <w:lang w:val="ru-RU"/>
              </w:rPr>
              <w:t>12293,86</w:t>
            </w:r>
          </w:p>
        </w:tc>
        <w:tc>
          <w:tcPr>
            <w:tcW w:w="992" w:type="dxa"/>
            <w:vAlign w:val="center"/>
          </w:tcPr>
          <w:p w:rsidR="005119C4" w:rsidRPr="00433581" w:rsidRDefault="005119C4" w:rsidP="003A23D8">
            <w:pPr>
              <w:jc w:val="center"/>
              <w:rPr>
                <w:rFonts w:ascii="Times New Roman" w:hAnsi="Times New Roman" w:cs="Times New Roman"/>
                <w:lang w:val="ru-RU"/>
              </w:rPr>
            </w:pPr>
            <w:r>
              <w:rPr>
                <w:rFonts w:ascii="Times New Roman" w:hAnsi="Times New Roman" w:cs="Times New Roman"/>
                <w:lang w:val="ru-RU"/>
              </w:rPr>
              <w:t>13115,05</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5E24CF"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433581" w:rsidRDefault="005119C4" w:rsidP="003A23D8">
            <w:pPr>
              <w:jc w:val="center"/>
              <w:rPr>
                <w:rFonts w:ascii="Times New Roman" w:hAnsi="Times New Roman" w:cs="Times New Roman"/>
                <w:lang w:val="ru-RU"/>
              </w:rPr>
            </w:pPr>
            <w:r>
              <w:rPr>
                <w:rFonts w:ascii="Times New Roman" w:hAnsi="Times New Roman" w:cs="Times New Roman"/>
                <w:lang w:val="ru-RU"/>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Merge w:val="restart"/>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том числе:</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vAlign w:val="center"/>
          </w:tcPr>
          <w:p w:rsidR="005119C4" w:rsidRPr="0067266B" w:rsidRDefault="005119C4" w:rsidP="007523E9">
            <w:pPr>
              <w:jc w:val="center"/>
              <w:rPr>
                <w:rFonts w:ascii="Times New Roman" w:hAnsi="Times New Roman" w:cs="Times New Roman"/>
                <w:lang w:val="ru-RU"/>
              </w:rPr>
            </w:pPr>
            <w:r>
              <w:rPr>
                <w:rFonts w:ascii="Times New Roman" w:hAnsi="Times New Roman" w:cs="Times New Roman"/>
                <w:lang w:val="ru-RU"/>
              </w:rPr>
              <w:t>79667,82</w:t>
            </w:r>
          </w:p>
        </w:tc>
        <w:tc>
          <w:tcPr>
            <w:tcW w:w="1276" w:type="dxa"/>
            <w:vAlign w:val="center"/>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12535,09</w:t>
            </w:r>
          </w:p>
        </w:tc>
        <w:tc>
          <w:tcPr>
            <w:tcW w:w="1276" w:type="dxa"/>
            <w:vAlign w:val="center"/>
          </w:tcPr>
          <w:p w:rsidR="005119C4" w:rsidRPr="00F022A8" w:rsidRDefault="005119C4" w:rsidP="007523E9">
            <w:pPr>
              <w:jc w:val="center"/>
              <w:rPr>
                <w:rFonts w:ascii="Times New Roman" w:hAnsi="Times New Roman" w:cs="Times New Roman"/>
              </w:rPr>
            </w:pPr>
            <w:r>
              <w:rPr>
                <w:rFonts w:ascii="Times New Roman" w:hAnsi="Times New Roman" w:cs="Times New Roman"/>
              </w:rPr>
              <w:t>12533,35</w:t>
            </w:r>
          </w:p>
        </w:tc>
        <w:tc>
          <w:tcPr>
            <w:tcW w:w="1134"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17754,59</w:t>
            </w:r>
          </w:p>
        </w:tc>
        <w:tc>
          <w:tcPr>
            <w:tcW w:w="1134"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11435,88</w:t>
            </w:r>
          </w:p>
        </w:tc>
        <w:tc>
          <w:tcPr>
            <w:tcW w:w="1134"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12293,86</w:t>
            </w:r>
          </w:p>
        </w:tc>
        <w:tc>
          <w:tcPr>
            <w:tcW w:w="992"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13115,05</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c>
          <w:tcPr>
            <w:tcW w:w="992"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826E1" w:rsidRDefault="005119C4" w:rsidP="003A23D8">
            <w:pPr>
              <w:suppressAutoHyphens/>
              <w:autoSpaceDE w:val="0"/>
              <w:autoSpaceDN w:val="0"/>
              <w:adjustRightInd w:val="0"/>
              <w:rPr>
                <w:rFonts w:ascii="Times New Roman" w:hAnsi="Times New Roman" w:cs="Times New Roman"/>
                <w:spacing w:val="-2"/>
              </w:rPr>
            </w:pPr>
            <w:r w:rsidRPr="004826E1">
              <w:rPr>
                <w:rFonts w:ascii="Times New Roman" w:hAnsi="Times New Roman" w:cs="Times New Roman"/>
              </w:rPr>
              <w:t>ВИ</w:t>
            </w: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c>
          <w:tcPr>
            <w:tcW w:w="992"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r>
      <w:tr w:rsidR="005119C4" w:rsidRPr="004826E1" w:rsidTr="00442F9F">
        <w:trPr>
          <w:trHeight w:val="339"/>
        </w:trPr>
        <w:tc>
          <w:tcPr>
            <w:tcW w:w="709" w:type="dxa"/>
            <w:vMerge w:val="restart"/>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5.1.</w:t>
            </w:r>
          </w:p>
        </w:tc>
        <w:tc>
          <w:tcPr>
            <w:tcW w:w="3118" w:type="dxa"/>
            <w:vMerge w:val="restart"/>
          </w:tcPr>
          <w:p w:rsidR="005119C4" w:rsidRPr="00B57858" w:rsidRDefault="005119C4" w:rsidP="003A23D8">
            <w:pPr>
              <w:suppressAutoHyphens/>
              <w:autoSpaceDE w:val="0"/>
              <w:autoSpaceDN w:val="0"/>
              <w:adjustRightInd w:val="0"/>
              <w:jc w:val="both"/>
              <w:rPr>
                <w:rFonts w:ascii="Times New Roman" w:hAnsi="Times New Roman" w:cs="Times New Roman"/>
                <w:lang w:val="ru-RU"/>
              </w:rPr>
            </w:pPr>
            <w:r w:rsidRPr="00B57858">
              <w:rPr>
                <w:rFonts w:ascii="Times New Roman" w:hAnsi="Times New Roman" w:cs="Times New Roman"/>
                <w:lang w:val="ru-RU"/>
              </w:rPr>
              <w:t>Основное мероприятие.</w:t>
            </w:r>
          </w:p>
          <w:p w:rsidR="005119C4" w:rsidRPr="00B57858" w:rsidRDefault="005119C4" w:rsidP="003A23D8">
            <w:pPr>
              <w:suppressAutoHyphens/>
              <w:autoSpaceDE w:val="0"/>
              <w:autoSpaceDN w:val="0"/>
              <w:adjustRightInd w:val="0"/>
              <w:jc w:val="both"/>
              <w:rPr>
                <w:rFonts w:ascii="Times New Roman" w:hAnsi="Times New Roman" w:cs="Times New Roman"/>
                <w:lang w:val="ru-RU"/>
              </w:rPr>
            </w:pPr>
            <w:r w:rsidRPr="00B57858">
              <w:rPr>
                <w:rFonts w:ascii="Times New Roman" w:hAnsi="Times New Roman" w:cs="Times New Roman"/>
                <w:lang w:val="ru-RU"/>
              </w:rPr>
              <w:t>Мероприятия по уличному освещению и энергосбережению</w:t>
            </w:r>
          </w:p>
        </w:tc>
        <w:tc>
          <w:tcPr>
            <w:tcW w:w="2552" w:type="dxa"/>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Всего по мероприятию,</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т.ч.:</w:t>
            </w:r>
          </w:p>
        </w:tc>
        <w:tc>
          <w:tcPr>
            <w:tcW w:w="1417" w:type="dxa"/>
            <w:vAlign w:val="center"/>
          </w:tcPr>
          <w:p w:rsidR="005119C4" w:rsidRPr="0067266B" w:rsidRDefault="005119C4" w:rsidP="007523E9">
            <w:pPr>
              <w:jc w:val="center"/>
              <w:rPr>
                <w:rFonts w:ascii="Times New Roman" w:hAnsi="Times New Roman" w:cs="Times New Roman"/>
                <w:lang w:val="ru-RU"/>
              </w:rPr>
            </w:pPr>
            <w:r>
              <w:rPr>
                <w:rFonts w:ascii="Times New Roman" w:hAnsi="Times New Roman" w:cs="Times New Roman"/>
                <w:lang w:val="ru-RU"/>
              </w:rPr>
              <w:t>79667,82</w:t>
            </w:r>
          </w:p>
        </w:tc>
        <w:tc>
          <w:tcPr>
            <w:tcW w:w="1276" w:type="dxa"/>
            <w:vAlign w:val="center"/>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12535,09</w:t>
            </w:r>
          </w:p>
        </w:tc>
        <w:tc>
          <w:tcPr>
            <w:tcW w:w="1276" w:type="dxa"/>
            <w:vAlign w:val="center"/>
          </w:tcPr>
          <w:p w:rsidR="005119C4" w:rsidRPr="00F022A8" w:rsidRDefault="005119C4" w:rsidP="007523E9">
            <w:pPr>
              <w:jc w:val="center"/>
              <w:rPr>
                <w:rFonts w:ascii="Times New Roman" w:hAnsi="Times New Roman" w:cs="Times New Roman"/>
              </w:rPr>
            </w:pPr>
            <w:r>
              <w:rPr>
                <w:rFonts w:ascii="Times New Roman" w:hAnsi="Times New Roman" w:cs="Times New Roman"/>
              </w:rPr>
              <w:t>12533,35</w:t>
            </w:r>
          </w:p>
        </w:tc>
        <w:tc>
          <w:tcPr>
            <w:tcW w:w="1134"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17754,59</w:t>
            </w:r>
          </w:p>
        </w:tc>
        <w:tc>
          <w:tcPr>
            <w:tcW w:w="1134"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11435,88</w:t>
            </w:r>
          </w:p>
        </w:tc>
        <w:tc>
          <w:tcPr>
            <w:tcW w:w="1134"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12293,86</w:t>
            </w:r>
          </w:p>
        </w:tc>
        <w:tc>
          <w:tcPr>
            <w:tcW w:w="992"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13115,05</w:t>
            </w:r>
          </w:p>
        </w:tc>
      </w:tr>
      <w:tr w:rsidR="005119C4" w:rsidRPr="004826E1" w:rsidTr="00442F9F">
        <w:trPr>
          <w:trHeight w:val="118"/>
        </w:trPr>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826E1" w:rsidRDefault="005119C4" w:rsidP="003A23D8">
            <w:pPr>
              <w:suppressAutoHyphens/>
              <w:autoSpaceDE w:val="0"/>
              <w:autoSpaceDN w:val="0"/>
              <w:adjustRightInd w:val="0"/>
              <w:rPr>
                <w:rFonts w:ascii="Times New Roman" w:hAnsi="Times New Roman" w:cs="Times New Roman"/>
              </w:rPr>
            </w:pPr>
            <w:r w:rsidRPr="004826E1">
              <w:rPr>
                <w:rFonts w:ascii="Times New Roman" w:hAnsi="Times New Roman" w:cs="Times New Roman"/>
              </w:rPr>
              <w:t>КБ</w:t>
            </w: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33581" w:rsidRDefault="005119C4" w:rsidP="003A23D8">
            <w:pPr>
              <w:jc w:val="center"/>
              <w:rPr>
                <w:rFonts w:ascii="Times New Roman" w:hAnsi="Times New Roman" w:cs="Times New Roman"/>
                <w:lang w:val="ru-RU"/>
              </w:rPr>
            </w:pPr>
            <w:r>
              <w:rPr>
                <w:rFonts w:ascii="Times New Roman" w:hAnsi="Times New Roman" w:cs="Times New Roman"/>
                <w:lang w:val="ru-RU"/>
              </w:rPr>
              <w:t>0,00</w:t>
            </w:r>
          </w:p>
        </w:tc>
        <w:tc>
          <w:tcPr>
            <w:tcW w:w="992" w:type="dxa"/>
          </w:tcPr>
          <w:p w:rsidR="005119C4" w:rsidRPr="00433581" w:rsidRDefault="005119C4" w:rsidP="003A23D8">
            <w:pPr>
              <w:jc w:val="center"/>
              <w:rPr>
                <w:rFonts w:ascii="Times New Roman" w:hAnsi="Times New Roman" w:cs="Times New Roman"/>
                <w:lang w:val="ru-RU"/>
              </w:rPr>
            </w:pPr>
            <w:r>
              <w:rPr>
                <w:rFonts w:ascii="Times New Roman" w:hAnsi="Times New Roman" w:cs="Times New Roman"/>
                <w:lang w:val="ru-RU"/>
              </w:rPr>
              <w:t>0,00</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Merge w:val="restart"/>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том числе:</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vAlign w:val="center"/>
          </w:tcPr>
          <w:p w:rsidR="005119C4" w:rsidRPr="0067266B" w:rsidRDefault="005119C4" w:rsidP="007523E9">
            <w:pPr>
              <w:jc w:val="center"/>
              <w:rPr>
                <w:rFonts w:ascii="Times New Roman" w:hAnsi="Times New Roman" w:cs="Times New Roman"/>
                <w:lang w:val="ru-RU"/>
              </w:rPr>
            </w:pPr>
            <w:r>
              <w:rPr>
                <w:rFonts w:ascii="Times New Roman" w:hAnsi="Times New Roman" w:cs="Times New Roman"/>
                <w:lang w:val="ru-RU"/>
              </w:rPr>
              <w:t>79667,82</w:t>
            </w:r>
          </w:p>
        </w:tc>
        <w:tc>
          <w:tcPr>
            <w:tcW w:w="1276" w:type="dxa"/>
            <w:vAlign w:val="center"/>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12535,09</w:t>
            </w:r>
          </w:p>
        </w:tc>
        <w:tc>
          <w:tcPr>
            <w:tcW w:w="1276" w:type="dxa"/>
            <w:vAlign w:val="center"/>
          </w:tcPr>
          <w:p w:rsidR="005119C4" w:rsidRPr="00F022A8" w:rsidRDefault="005119C4" w:rsidP="007523E9">
            <w:pPr>
              <w:jc w:val="center"/>
              <w:rPr>
                <w:rFonts w:ascii="Times New Roman" w:hAnsi="Times New Roman" w:cs="Times New Roman"/>
              </w:rPr>
            </w:pPr>
            <w:r>
              <w:rPr>
                <w:rFonts w:ascii="Times New Roman" w:hAnsi="Times New Roman" w:cs="Times New Roman"/>
              </w:rPr>
              <w:t>12533,35</w:t>
            </w:r>
          </w:p>
        </w:tc>
        <w:tc>
          <w:tcPr>
            <w:tcW w:w="1134"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17754,59</w:t>
            </w:r>
          </w:p>
        </w:tc>
        <w:tc>
          <w:tcPr>
            <w:tcW w:w="1134"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11435,88</w:t>
            </w:r>
          </w:p>
        </w:tc>
        <w:tc>
          <w:tcPr>
            <w:tcW w:w="1134"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12293,86</w:t>
            </w:r>
          </w:p>
        </w:tc>
        <w:tc>
          <w:tcPr>
            <w:tcW w:w="992" w:type="dxa"/>
            <w:vAlign w:val="center"/>
          </w:tcPr>
          <w:p w:rsidR="005119C4" w:rsidRPr="00433581" w:rsidRDefault="005119C4" w:rsidP="007523E9">
            <w:pPr>
              <w:jc w:val="center"/>
              <w:rPr>
                <w:rFonts w:ascii="Times New Roman" w:hAnsi="Times New Roman" w:cs="Times New Roman"/>
                <w:lang w:val="ru-RU"/>
              </w:rPr>
            </w:pPr>
            <w:r>
              <w:rPr>
                <w:rFonts w:ascii="Times New Roman" w:hAnsi="Times New Roman" w:cs="Times New Roman"/>
                <w:lang w:val="ru-RU"/>
              </w:rPr>
              <w:t>13115,05</w:t>
            </w:r>
          </w:p>
        </w:tc>
      </w:tr>
      <w:tr w:rsidR="005119C4" w:rsidRPr="004826E1" w:rsidTr="00442F9F">
        <w:tc>
          <w:tcPr>
            <w:tcW w:w="709"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Merge/>
          </w:tcPr>
          <w:p w:rsidR="005119C4" w:rsidRPr="004826E1" w:rsidRDefault="005119C4" w:rsidP="003A23D8">
            <w:pPr>
              <w:suppressAutoHyphens/>
              <w:autoSpaceDE w:val="0"/>
              <w:autoSpaceDN w:val="0"/>
              <w:adjustRightInd w:val="0"/>
              <w:rPr>
                <w:rFonts w:ascii="Times New Roman" w:hAnsi="Times New Roman" w:cs="Times New Roman"/>
              </w:rPr>
            </w:pP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5E24CF"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r>
      <w:tr w:rsidR="005119C4" w:rsidRPr="004826E1" w:rsidTr="00442F9F">
        <w:trPr>
          <w:trHeight w:val="240"/>
        </w:trPr>
        <w:tc>
          <w:tcPr>
            <w:tcW w:w="709"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3118" w:type="dxa"/>
            <w:vMerge/>
          </w:tcPr>
          <w:p w:rsidR="005119C4" w:rsidRPr="004826E1" w:rsidRDefault="005119C4" w:rsidP="003A23D8">
            <w:pPr>
              <w:suppressAutoHyphens/>
              <w:autoSpaceDE w:val="0"/>
              <w:autoSpaceDN w:val="0"/>
              <w:adjustRightInd w:val="0"/>
              <w:jc w:val="both"/>
              <w:rPr>
                <w:rFonts w:ascii="Times New Roman" w:hAnsi="Times New Roman" w:cs="Times New Roman"/>
              </w:rPr>
            </w:pPr>
          </w:p>
        </w:tc>
        <w:tc>
          <w:tcPr>
            <w:tcW w:w="2552" w:type="dxa"/>
            <w:vAlign w:val="center"/>
          </w:tcPr>
          <w:p w:rsidR="005119C4" w:rsidRPr="004826E1" w:rsidRDefault="005119C4" w:rsidP="003A23D8">
            <w:pPr>
              <w:suppressAutoHyphens/>
              <w:autoSpaceDE w:val="0"/>
              <w:autoSpaceDN w:val="0"/>
              <w:adjustRightInd w:val="0"/>
              <w:rPr>
                <w:rFonts w:ascii="Times New Roman" w:hAnsi="Times New Roman" w:cs="Times New Roman"/>
                <w:spacing w:val="-2"/>
              </w:rPr>
            </w:pPr>
            <w:r w:rsidRPr="004826E1">
              <w:rPr>
                <w:rFonts w:ascii="Times New Roman" w:hAnsi="Times New Roman" w:cs="Times New Roman"/>
              </w:rPr>
              <w:t>ВИ</w:t>
            </w:r>
          </w:p>
        </w:tc>
        <w:tc>
          <w:tcPr>
            <w:tcW w:w="1417" w:type="dxa"/>
          </w:tcPr>
          <w:p w:rsidR="005119C4" w:rsidRPr="004826E1" w:rsidRDefault="005119C4" w:rsidP="003A23D8">
            <w:pPr>
              <w:jc w:val="center"/>
              <w:rPr>
                <w:rFonts w:ascii="Times New Roman" w:hAnsi="Times New Roman" w:cs="Times New Roman"/>
                <w:spacing w:val="-2"/>
              </w:rPr>
            </w:pPr>
            <w:r w:rsidRPr="004826E1">
              <w:rPr>
                <w:rFonts w:ascii="Times New Roman" w:hAnsi="Times New Roman" w:cs="Times New Roman"/>
                <w:spacing w:val="-2"/>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276"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4826E1" w:rsidRDefault="005119C4" w:rsidP="003A23D8">
            <w:pPr>
              <w:jc w:val="center"/>
              <w:rPr>
                <w:rFonts w:ascii="Times New Roman" w:hAnsi="Times New Roman" w:cs="Times New Roman"/>
              </w:rPr>
            </w:pPr>
            <w:r w:rsidRPr="004826E1">
              <w:rPr>
                <w:rFonts w:ascii="Times New Roman" w:hAnsi="Times New Roman" w:cs="Times New Roman"/>
              </w:rPr>
              <w:t>0,00</w:t>
            </w:r>
          </w:p>
        </w:tc>
        <w:tc>
          <w:tcPr>
            <w:tcW w:w="1134" w:type="dxa"/>
          </w:tcPr>
          <w:p w:rsidR="005119C4" w:rsidRPr="005E24CF" w:rsidRDefault="005119C4" w:rsidP="003A23D8">
            <w:pPr>
              <w:jc w:val="center"/>
              <w:rPr>
                <w:rFonts w:ascii="Times New Roman" w:hAnsi="Times New Roman" w:cs="Times New Roman"/>
              </w:rPr>
            </w:pPr>
            <w:r>
              <w:rPr>
                <w:rFonts w:ascii="Times New Roman" w:hAnsi="Times New Roman" w:cs="Times New Roman"/>
              </w:rPr>
              <w:t>0,00</w:t>
            </w:r>
          </w:p>
        </w:tc>
        <w:tc>
          <w:tcPr>
            <w:tcW w:w="992"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r>
      <w:tr w:rsidR="005119C4" w:rsidRPr="00205F25" w:rsidTr="00442F9F">
        <w:trPr>
          <w:trHeight w:val="240"/>
        </w:trPr>
        <w:tc>
          <w:tcPr>
            <w:tcW w:w="709" w:type="dxa"/>
            <w:vMerge w:val="restart"/>
          </w:tcPr>
          <w:p w:rsidR="005119C4" w:rsidRPr="00205F25" w:rsidRDefault="005119C4" w:rsidP="003A23D8">
            <w:pPr>
              <w:suppressAutoHyphens/>
              <w:autoSpaceDE w:val="0"/>
              <w:autoSpaceDN w:val="0"/>
              <w:adjustRightInd w:val="0"/>
              <w:jc w:val="both"/>
              <w:rPr>
                <w:rFonts w:ascii="Times New Roman" w:hAnsi="Times New Roman" w:cs="Times New Roman"/>
              </w:rPr>
            </w:pPr>
            <w:r>
              <w:rPr>
                <w:rFonts w:ascii="Times New Roman" w:hAnsi="Times New Roman" w:cs="Times New Roman"/>
              </w:rPr>
              <w:t>6.</w:t>
            </w:r>
          </w:p>
        </w:tc>
        <w:tc>
          <w:tcPr>
            <w:tcW w:w="3118" w:type="dxa"/>
            <w:vMerge w:val="restart"/>
          </w:tcPr>
          <w:p w:rsidR="005119C4" w:rsidRPr="00B57858" w:rsidRDefault="005119C4" w:rsidP="003A23D8">
            <w:pPr>
              <w:autoSpaceDE w:val="0"/>
              <w:autoSpaceDN w:val="0"/>
              <w:adjustRightInd w:val="0"/>
              <w:jc w:val="both"/>
              <w:outlineLvl w:val="2"/>
              <w:rPr>
                <w:rFonts w:ascii="Times New Roman" w:hAnsi="Times New Roman" w:cs="Times New Roman"/>
                <w:b/>
                <w:lang w:val="ru-RU"/>
              </w:rPr>
            </w:pPr>
            <w:r w:rsidRPr="00B57858">
              <w:rPr>
                <w:rFonts w:ascii="Times New Roman" w:hAnsi="Times New Roman" w:cs="Times New Roman"/>
                <w:b/>
                <w:lang w:val="ru-RU"/>
              </w:rPr>
              <w:t>Подпрограмма</w:t>
            </w:r>
          </w:p>
          <w:p w:rsidR="005119C4" w:rsidRPr="00B57858" w:rsidRDefault="005119C4" w:rsidP="003A23D8">
            <w:pPr>
              <w:suppressAutoHyphens/>
              <w:autoSpaceDE w:val="0"/>
              <w:autoSpaceDN w:val="0"/>
              <w:adjustRightInd w:val="0"/>
              <w:jc w:val="both"/>
              <w:rPr>
                <w:rFonts w:ascii="Times New Roman" w:hAnsi="Times New Roman" w:cs="Times New Roman"/>
                <w:lang w:val="ru-RU"/>
              </w:rPr>
            </w:pPr>
            <w:r w:rsidRPr="00B57858">
              <w:rPr>
                <w:rFonts w:ascii="Times New Roman" w:hAnsi="Times New Roman" w:cs="Times New Roman"/>
                <w:lang w:val="ru-RU"/>
              </w:rPr>
              <w:lastRenderedPageBreak/>
              <w:t>«Приобретение специализированной техники для нужд жилищно-коммунального обслуживания»</w:t>
            </w:r>
          </w:p>
        </w:tc>
        <w:tc>
          <w:tcPr>
            <w:tcW w:w="2552" w:type="dxa"/>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lastRenderedPageBreak/>
              <w:t xml:space="preserve">Всего по подпрограмме, </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lastRenderedPageBreak/>
              <w:t>в т.ч.:</w:t>
            </w:r>
          </w:p>
          <w:p w:rsidR="005119C4" w:rsidRPr="00B57858" w:rsidRDefault="005119C4" w:rsidP="003A23D8">
            <w:pPr>
              <w:suppressAutoHyphens/>
              <w:autoSpaceDE w:val="0"/>
              <w:autoSpaceDN w:val="0"/>
              <w:adjustRightInd w:val="0"/>
              <w:rPr>
                <w:rFonts w:ascii="Times New Roman" w:hAnsi="Times New Roman" w:cs="Times New Roman"/>
                <w:lang w:val="ru-RU"/>
              </w:rPr>
            </w:pPr>
          </w:p>
        </w:tc>
        <w:tc>
          <w:tcPr>
            <w:tcW w:w="1417" w:type="dxa"/>
          </w:tcPr>
          <w:p w:rsidR="005119C4" w:rsidRPr="008E64F9" w:rsidRDefault="005119C4" w:rsidP="003A23D8">
            <w:pPr>
              <w:jc w:val="center"/>
              <w:rPr>
                <w:rFonts w:ascii="Times New Roman" w:hAnsi="Times New Roman" w:cs="Times New Roman"/>
              </w:rPr>
            </w:pPr>
            <w:r>
              <w:rPr>
                <w:rFonts w:ascii="Times New Roman" w:hAnsi="Times New Roman" w:cs="Times New Roman"/>
              </w:rPr>
              <w:lastRenderedPageBreak/>
              <w:t>7724,06</w:t>
            </w:r>
          </w:p>
        </w:tc>
        <w:tc>
          <w:tcPr>
            <w:tcW w:w="1276" w:type="dxa"/>
          </w:tcPr>
          <w:p w:rsidR="005119C4" w:rsidRPr="00FA779C" w:rsidRDefault="005119C4" w:rsidP="003A23D8">
            <w:pPr>
              <w:jc w:val="center"/>
              <w:rPr>
                <w:rFonts w:ascii="Times New Roman" w:hAnsi="Times New Roman" w:cs="Times New Roman"/>
              </w:rPr>
            </w:pPr>
            <w:r>
              <w:rPr>
                <w:rFonts w:ascii="Times New Roman" w:hAnsi="Times New Roman" w:cs="Times New Roman"/>
              </w:rPr>
              <w:t>696</w:t>
            </w:r>
            <w:r w:rsidRPr="00FA779C">
              <w:rPr>
                <w:rFonts w:ascii="Times New Roman" w:hAnsi="Times New Roman" w:cs="Times New Roman"/>
              </w:rPr>
              <w:t>,00</w:t>
            </w:r>
          </w:p>
        </w:tc>
        <w:tc>
          <w:tcPr>
            <w:tcW w:w="1276"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D03C9B" w:rsidRDefault="005119C4" w:rsidP="003A23D8">
            <w:pPr>
              <w:jc w:val="center"/>
              <w:rPr>
                <w:rFonts w:ascii="Times New Roman" w:hAnsi="Times New Roman" w:cs="Times New Roman"/>
              </w:rPr>
            </w:pPr>
            <w:r>
              <w:rPr>
                <w:rFonts w:ascii="Times New Roman" w:hAnsi="Times New Roman" w:cs="Times New Roman"/>
              </w:rPr>
              <w:t>7028,06</w:t>
            </w:r>
          </w:p>
        </w:tc>
        <w:tc>
          <w:tcPr>
            <w:tcW w:w="1134" w:type="dxa"/>
          </w:tcPr>
          <w:p w:rsidR="005119C4" w:rsidRPr="008E64F9" w:rsidRDefault="005119C4" w:rsidP="003A23D8">
            <w:pPr>
              <w:jc w:val="center"/>
              <w:rPr>
                <w:rFonts w:ascii="Times New Roman" w:hAnsi="Times New Roman" w:cs="Times New Roman"/>
              </w:rPr>
            </w:pPr>
            <w:r>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992" w:type="dxa"/>
          </w:tcPr>
          <w:p w:rsidR="005119C4" w:rsidRPr="00433581" w:rsidRDefault="005119C4" w:rsidP="003A23D8">
            <w:pPr>
              <w:jc w:val="center"/>
              <w:rPr>
                <w:rFonts w:ascii="Times New Roman" w:hAnsi="Times New Roman" w:cs="Times New Roman"/>
                <w:lang w:val="ru-RU"/>
              </w:rPr>
            </w:pPr>
            <w:r>
              <w:rPr>
                <w:rFonts w:ascii="Times New Roman" w:hAnsi="Times New Roman" w:cs="Times New Roman"/>
                <w:lang w:val="ru-RU"/>
              </w:rPr>
              <w:t>0,00</w:t>
            </w:r>
          </w:p>
        </w:tc>
      </w:tr>
      <w:tr w:rsidR="005119C4" w:rsidRPr="00205F25" w:rsidTr="00442F9F">
        <w:trPr>
          <w:trHeight w:val="240"/>
        </w:trPr>
        <w:tc>
          <w:tcPr>
            <w:tcW w:w="709" w:type="dxa"/>
            <w:vMerge/>
          </w:tcPr>
          <w:p w:rsidR="005119C4" w:rsidRPr="00205F25" w:rsidRDefault="005119C4" w:rsidP="003A23D8">
            <w:pPr>
              <w:suppressAutoHyphens/>
              <w:autoSpaceDE w:val="0"/>
              <w:autoSpaceDN w:val="0"/>
              <w:adjustRightInd w:val="0"/>
              <w:jc w:val="both"/>
              <w:rPr>
                <w:rFonts w:ascii="Times New Roman" w:hAnsi="Times New Roman" w:cs="Times New Roman"/>
              </w:rPr>
            </w:pPr>
          </w:p>
        </w:tc>
        <w:tc>
          <w:tcPr>
            <w:tcW w:w="3118" w:type="dxa"/>
            <w:vMerge/>
          </w:tcPr>
          <w:p w:rsidR="005119C4" w:rsidRPr="004B0212"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B0212" w:rsidRDefault="005119C4" w:rsidP="003A23D8">
            <w:pPr>
              <w:suppressAutoHyphens/>
              <w:autoSpaceDE w:val="0"/>
              <w:autoSpaceDN w:val="0"/>
              <w:adjustRightInd w:val="0"/>
              <w:rPr>
                <w:rFonts w:ascii="Times New Roman" w:hAnsi="Times New Roman" w:cs="Times New Roman"/>
              </w:rPr>
            </w:pPr>
            <w:r w:rsidRPr="004B0212">
              <w:rPr>
                <w:rFonts w:ascii="Times New Roman" w:hAnsi="Times New Roman" w:cs="Times New Roman"/>
              </w:rPr>
              <w:t>КБ</w:t>
            </w:r>
          </w:p>
        </w:tc>
        <w:tc>
          <w:tcPr>
            <w:tcW w:w="1417" w:type="dxa"/>
          </w:tcPr>
          <w:p w:rsidR="005119C4" w:rsidRPr="00FA779C" w:rsidRDefault="005119C4" w:rsidP="003A23D8">
            <w:pPr>
              <w:jc w:val="center"/>
              <w:rPr>
                <w:rFonts w:ascii="Times New Roman" w:hAnsi="Times New Roman" w:cs="Times New Roman"/>
                <w:spacing w:val="-2"/>
              </w:rPr>
            </w:pPr>
            <w:r w:rsidRPr="00FA779C">
              <w:rPr>
                <w:rFonts w:ascii="Times New Roman" w:hAnsi="Times New Roman" w:cs="Times New Roman"/>
                <w:spacing w:val="-2"/>
              </w:rPr>
              <w:t>0,00</w:t>
            </w:r>
          </w:p>
        </w:tc>
        <w:tc>
          <w:tcPr>
            <w:tcW w:w="1276"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276"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992"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r>
      <w:tr w:rsidR="005119C4" w:rsidRPr="00205F25" w:rsidTr="00442F9F">
        <w:trPr>
          <w:trHeight w:val="690"/>
        </w:trPr>
        <w:tc>
          <w:tcPr>
            <w:tcW w:w="709" w:type="dxa"/>
            <w:vMerge/>
          </w:tcPr>
          <w:p w:rsidR="005119C4" w:rsidRPr="00205F25" w:rsidRDefault="005119C4" w:rsidP="003A23D8">
            <w:pPr>
              <w:suppressAutoHyphens/>
              <w:autoSpaceDE w:val="0"/>
              <w:autoSpaceDN w:val="0"/>
              <w:adjustRightInd w:val="0"/>
              <w:jc w:val="both"/>
              <w:rPr>
                <w:rFonts w:ascii="Times New Roman" w:hAnsi="Times New Roman" w:cs="Times New Roman"/>
              </w:rPr>
            </w:pPr>
          </w:p>
        </w:tc>
        <w:tc>
          <w:tcPr>
            <w:tcW w:w="3118" w:type="dxa"/>
            <w:vMerge/>
          </w:tcPr>
          <w:p w:rsidR="005119C4" w:rsidRPr="004B0212"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том числе:</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tcPr>
          <w:p w:rsidR="005119C4" w:rsidRPr="008E64F9" w:rsidRDefault="005119C4" w:rsidP="003A23D8">
            <w:pPr>
              <w:jc w:val="center"/>
              <w:rPr>
                <w:rFonts w:ascii="Times New Roman" w:hAnsi="Times New Roman" w:cs="Times New Roman"/>
              </w:rPr>
            </w:pPr>
            <w:r>
              <w:rPr>
                <w:rFonts w:ascii="Times New Roman" w:hAnsi="Times New Roman" w:cs="Times New Roman"/>
              </w:rPr>
              <w:t>7724,06</w:t>
            </w:r>
          </w:p>
        </w:tc>
        <w:tc>
          <w:tcPr>
            <w:tcW w:w="1276" w:type="dxa"/>
          </w:tcPr>
          <w:p w:rsidR="005119C4" w:rsidRPr="00FA779C" w:rsidRDefault="005119C4" w:rsidP="003A23D8">
            <w:pPr>
              <w:jc w:val="center"/>
              <w:rPr>
                <w:rFonts w:ascii="Times New Roman" w:hAnsi="Times New Roman" w:cs="Times New Roman"/>
              </w:rPr>
            </w:pPr>
            <w:r>
              <w:rPr>
                <w:rFonts w:ascii="Times New Roman" w:hAnsi="Times New Roman" w:cs="Times New Roman"/>
              </w:rPr>
              <w:t>696</w:t>
            </w:r>
            <w:r w:rsidRPr="00FA779C">
              <w:rPr>
                <w:rFonts w:ascii="Times New Roman" w:hAnsi="Times New Roman" w:cs="Times New Roman"/>
              </w:rPr>
              <w:t>,00</w:t>
            </w:r>
          </w:p>
        </w:tc>
        <w:tc>
          <w:tcPr>
            <w:tcW w:w="1276"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D03C9B" w:rsidRDefault="005119C4" w:rsidP="003A23D8">
            <w:pPr>
              <w:jc w:val="center"/>
              <w:rPr>
                <w:rFonts w:ascii="Times New Roman" w:hAnsi="Times New Roman" w:cs="Times New Roman"/>
              </w:rPr>
            </w:pPr>
            <w:r>
              <w:rPr>
                <w:rFonts w:ascii="Times New Roman" w:hAnsi="Times New Roman" w:cs="Times New Roman"/>
              </w:rPr>
              <w:t>7028,06</w:t>
            </w:r>
          </w:p>
        </w:tc>
        <w:tc>
          <w:tcPr>
            <w:tcW w:w="1134" w:type="dxa"/>
          </w:tcPr>
          <w:p w:rsidR="005119C4" w:rsidRPr="008E64F9" w:rsidRDefault="005119C4" w:rsidP="003A23D8">
            <w:pPr>
              <w:jc w:val="center"/>
              <w:rPr>
                <w:rFonts w:ascii="Times New Roman" w:hAnsi="Times New Roman" w:cs="Times New Roman"/>
              </w:rPr>
            </w:pPr>
            <w:r>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992"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r>
      <w:tr w:rsidR="005119C4" w:rsidRPr="00F76498" w:rsidTr="00442F9F">
        <w:trPr>
          <w:trHeight w:val="690"/>
        </w:trPr>
        <w:tc>
          <w:tcPr>
            <w:tcW w:w="709" w:type="dxa"/>
            <w:vMerge w:val="restart"/>
          </w:tcPr>
          <w:p w:rsidR="005119C4" w:rsidRPr="00205F25" w:rsidRDefault="005119C4" w:rsidP="003A23D8">
            <w:pPr>
              <w:suppressAutoHyphens/>
              <w:autoSpaceDE w:val="0"/>
              <w:autoSpaceDN w:val="0"/>
              <w:adjustRightInd w:val="0"/>
              <w:jc w:val="both"/>
              <w:rPr>
                <w:rFonts w:ascii="Times New Roman" w:hAnsi="Times New Roman" w:cs="Times New Roman"/>
              </w:rPr>
            </w:pPr>
            <w:r>
              <w:rPr>
                <w:rFonts w:ascii="Times New Roman" w:hAnsi="Times New Roman" w:cs="Times New Roman"/>
              </w:rPr>
              <w:t>7.</w:t>
            </w:r>
          </w:p>
        </w:tc>
        <w:tc>
          <w:tcPr>
            <w:tcW w:w="3118" w:type="dxa"/>
            <w:vMerge w:val="restart"/>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Основное мероприятие</w:t>
            </w:r>
          </w:p>
          <w:p w:rsidR="005119C4" w:rsidRPr="00B57858" w:rsidRDefault="005119C4" w:rsidP="003A23D8">
            <w:pPr>
              <w:suppressAutoHyphens/>
              <w:autoSpaceDE w:val="0"/>
              <w:autoSpaceDN w:val="0"/>
              <w:adjustRightInd w:val="0"/>
              <w:jc w:val="both"/>
              <w:rPr>
                <w:rFonts w:ascii="Times New Roman" w:hAnsi="Times New Roman" w:cs="Times New Roman"/>
                <w:lang w:val="ru-RU"/>
              </w:rPr>
            </w:pPr>
            <w:r w:rsidRPr="00B57858">
              <w:rPr>
                <w:rFonts w:ascii="Times New Roman" w:hAnsi="Times New Roman" w:cs="Times New Roman"/>
                <w:lang w:val="ru-RU"/>
              </w:rPr>
              <w:t>Увеличение уставного фонда муниципального предприятия «Жилищно-коммунальное хозяйство города Зеленокумска»</w:t>
            </w:r>
          </w:p>
        </w:tc>
        <w:tc>
          <w:tcPr>
            <w:tcW w:w="2552" w:type="dxa"/>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 xml:space="preserve">Всего по подпрограмме, </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т.ч.:</w:t>
            </w:r>
          </w:p>
          <w:p w:rsidR="005119C4" w:rsidRPr="00B57858" w:rsidRDefault="005119C4" w:rsidP="003A23D8">
            <w:pPr>
              <w:suppressAutoHyphens/>
              <w:autoSpaceDE w:val="0"/>
              <w:autoSpaceDN w:val="0"/>
              <w:adjustRightInd w:val="0"/>
              <w:rPr>
                <w:rFonts w:ascii="Times New Roman" w:hAnsi="Times New Roman" w:cs="Times New Roman"/>
                <w:lang w:val="ru-RU"/>
              </w:rPr>
            </w:pPr>
          </w:p>
        </w:tc>
        <w:tc>
          <w:tcPr>
            <w:tcW w:w="1417" w:type="dxa"/>
          </w:tcPr>
          <w:p w:rsidR="005119C4" w:rsidRPr="008E64F9" w:rsidRDefault="005119C4" w:rsidP="003A23D8">
            <w:pPr>
              <w:jc w:val="center"/>
              <w:rPr>
                <w:rFonts w:ascii="Times New Roman" w:hAnsi="Times New Roman" w:cs="Times New Roman"/>
              </w:rPr>
            </w:pPr>
            <w:r>
              <w:rPr>
                <w:rFonts w:ascii="Times New Roman" w:hAnsi="Times New Roman" w:cs="Times New Roman"/>
              </w:rPr>
              <w:t>7724,06</w:t>
            </w:r>
          </w:p>
        </w:tc>
        <w:tc>
          <w:tcPr>
            <w:tcW w:w="1276" w:type="dxa"/>
          </w:tcPr>
          <w:p w:rsidR="005119C4" w:rsidRPr="00FA779C" w:rsidRDefault="005119C4" w:rsidP="003A23D8">
            <w:pPr>
              <w:jc w:val="center"/>
              <w:rPr>
                <w:rFonts w:ascii="Times New Roman" w:hAnsi="Times New Roman" w:cs="Times New Roman"/>
              </w:rPr>
            </w:pPr>
            <w:r>
              <w:rPr>
                <w:rFonts w:ascii="Times New Roman" w:hAnsi="Times New Roman" w:cs="Times New Roman"/>
              </w:rPr>
              <w:t>696</w:t>
            </w:r>
            <w:r w:rsidRPr="00FA779C">
              <w:rPr>
                <w:rFonts w:ascii="Times New Roman" w:hAnsi="Times New Roman" w:cs="Times New Roman"/>
              </w:rPr>
              <w:t>,00</w:t>
            </w:r>
          </w:p>
        </w:tc>
        <w:tc>
          <w:tcPr>
            <w:tcW w:w="1276"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D03C9B" w:rsidRDefault="005119C4" w:rsidP="003A23D8">
            <w:pPr>
              <w:jc w:val="center"/>
              <w:rPr>
                <w:rFonts w:ascii="Times New Roman" w:hAnsi="Times New Roman" w:cs="Times New Roman"/>
              </w:rPr>
            </w:pPr>
            <w:r>
              <w:rPr>
                <w:rFonts w:ascii="Times New Roman" w:hAnsi="Times New Roman" w:cs="Times New Roman"/>
              </w:rPr>
              <w:t>7028,06</w:t>
            </w:r>
          </w:p>
        </w:tc>
        <w:tc>
          <w:tcPr>
            <w:tcW w:w="1134" w:type="dxa"/>
          </w:tcPr>
          <w:p w:rsidR="005119C4" w:rsidRPr="008E64F9" w:rsidRDefault="005119C4" w:rsidP="003A23D8">
            <w:pPr>
              <w:jc w:val="center"/>
              <w:rPr>
                <w:rFonts w:ascii="Times New Roman" w:hAnsi="Times New Roman" w:cs="Times New Roman"/>
              </w:rPr>
            </w:pPr>
            <w:r>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992"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r>
      <w:tr w:rsidR="005119C4" w:rsidRPr="00F76498" w:rsidTr="00442F9F">
        <w:trPr>
          <w:trHeight w:val="690"/>
        </w:trPr>
        <w:tc>
          <w:tcPr>
            <w:tcW w:w="709" w:type="dxa"/>
            <w:vMerge/>
          </w:tcPr>
          <w:p w:rsidR="005119C4" w:rsidRPr="00205F25" w:rsidRDefault="005119C4" w:rsidP="003A23D8">
            <w:pPr>
              <w:suppressAutoHyphens/>
              <w:autoSpaceDE w:val="0"/>
              <w:autoSpaceDN w:val="0"/>
              <w:adjustRightInd w:val="0"/>
              <w:jc w:val="both"/>
              <w:rPr>
                <w:rFonts w:ascii="Times New Roman" w:hAnsi="Times New Roman" w:cs="Times New Roman"/>
              </w:rPr>
            </w:pPr>
          </w:p>
        </w:tc>
        <w:tc>
          <w:tcPr>
            <w:tcW w:w="3118" w:type="dxa"/>
            <w:vMerge/>
          </w:tcPr>
          <w:p w:rsidR="005119C4" w:rsidRPr="004B0212"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4B0212" w:rsidRDefault="005119C4" w:rsidP="003A23D8">
            <w:pPr>
              <w:suppressAutoHyphens/>
              <w:autoSpaceDE w:val="0"/>
              <w:autoSpaceDN w:val="0"/>
              <w:adjustRightInd w:val="0"/>
              <w:rPr>
                <w:rFonts w:ascii="Times New Roman" w:hAnsi="Times New Roman" w:cs="Times New Roman"/>
              </w:rPr>
            </w:pPr>
            <w:r w:rsidRPr="004B0212">
              <w:rPr>
                <w:rFonts w:ascii="Times New Roman" w:hAnsi="Times New Roman" w:cs="Times New Roman"/>
              </w:rPr>
              <w:t>КБ</w:t>
            </w:r>
          </w:p>
        </w:tc>
        <w:tc>
          <w:tcPr>
            <w:tcW w:w="1417" w:type="dxa"/>
          </w:tcPr>
          <w:p w:rsidR="005119C4" w:rsidRPr="00FA779C" w:rsidRDefault="005119C4" w:rsidP="003A23D8">
            <w:pPr>
              <w:jc w:val="center"/>
              <w:rPr>
                <w:rFonts w:ascii="Times New Roman" w:hAnsi="Times New Roman" w:cs="Times New Roman"/>
                <w:spacing w:val="-2"/>
              </w:rPr>
            </w:pPr>
            <w:r w:rsidRPr="00FA779C">
              <w:rPr>
                <w:rFonts w:ascii="Times New Roman" w:hAnsi="Times New Roman" w:cs="Times New Roman"/>
                <w:spacing w:val="-2"/>
              </w:rPr>
              <w:t>0,00</w:t>
            </w:r>
          </w:p>
        </w:tc>
        <w:tc>
          <w:tcPr>
            <w:tcW w:w="1276"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276"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992" w:type="dxa"/>
          </w:tcPr>
          <w:p w:rsidR="005119C4" w:rsidRPr="004826E1" w:rsidRDefault="005119C4" w:rsidP="007523E9">
            <w:pPr>
              <w:jc w:val="center"/>
              <w:rPr>
                <w:rFonts w:ascii="Times New Roman" w:hAnsi="Times New Roman" w:cs="Times New Roman"/>
              </w:rPr>
            </w:pPr>
            <w:r w:rsidRPr="004826E1">
              <w:rPr>
                <w:rFonts w:ascii="Times New Roman" w:hAnsi="Times New Roman" w:cs="Times New Roman"/>
              </w:rPr>
              <w:t>0,00</w:t>
            </w:r>
          </w:p>
        </w:tc>
      </w:tr>
      <w:tr w:rsidR="005119C4" w:rsidRPr="00F76498" w:rsidTr="00442F9F">
        <w:trPr>
          <w:trHeight w:val="690"/>
        </w:trPr>
        <w:tc>
          <w:tcPr>
            <w:tcW w:w="709" w:type="dxa"/>
            <w:vMerge/>
          </w:tcPr>
          <w:p w:rsidR="005119C4" w:rsidRPr="00205F25" w:rsidRDefault="005119C4" w:rsidP="003A23D8">
            <w:pPr>
              <w:suppressAutoHyphens/>
              <w:autoSpaceDE w:val="0"/>
              <w:autoSpaceDN w:val="0"/>
              <w:adjustRightInd w:val="0"/>
              <w:jc w:val="both"/>
              <w:rPr>
                <w:rFonts w:ascii="Times New Roman" w:hAnsi="Times New Roman" w:cs="Times New Roman"/>
              </w:rPr>
            </w:pPr>
          </w:p>
        </w:tc>
        <w:tc>
          <w:tcPr>
            <w:tcW w:w="3118" w:type="dxa"/>
            <w:vMerge/>
          </w:tcPr>
          <w:p w:rsidR="005119C4" w:rsidRPr="004B0212" w:rsidRDefault="005119C4" w:rsidP="003A23D8">
            <w:pPr>
              <w:suppressAutoHyphens/>
              <w:autoSpaceDE w:val="0"/>
              <w:autoSpaceDN w:val="0"/>
              <w:adjustRightInd w:val="0"/>
              <w:jc w:val="both"/>
              <w:rPr>
                <w:rFonts w:ascii="Times New Roman" w:hAnsi="Times New Roman" w:cs="Times New Roman"/>
              </w:rPr>
            </w:pPr>
          </w:p>
        </w:tc>
        <w:tc>
          <w:tcPr>
            <w:tcW w:w="2552" w:type="dxa"/>
          </w:tcPr>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МБ,</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в том числе:</w:t>
            </w:r>
          </w:p>
          <w:p w:rsidR="005119C4" w:rsidRPr="00B57858" w:rsidRDefault="005119C4" w:rsidP="003A23D8">
            <w:pPr>
              <w:suppressAutoHyphens/>
              <w:autoSpaceDE w:val="0"/>
              <w:autoSpaceDN w:val="0"/>
              <w:adjustRightInd w:val="0"/>
              <w:rPr>
                <w:rFonts w:ascii="Times New Roman" w:hAnsi="Times New Roman" w:cs="Times New Roman"/>
                <w:lang w:val="ru-RU"/>
              </w:rPr>
            </w:pPr>
            <w:r w:rsidRPr="00B57858">
              <w:rPr>
                <w:rFonts w:ascii="Times New Roman" w:hAnsi="Times New Roman" w:cs="Times New Roman"/>
                <w:lang w:val="ru-RU"/>
              </w:rPr>
              <w:t>иные источники</w:t>
            </w:r>
          </w:p>
        </w:tc>
        <w:tc>
          <w:tcPr>
            <w:tcW w:w="1417" w:type="dxa"/>
          </w:tcPr>
          <w:p w:rsidR="005119C4" w:rsidRPr="008E64F9" w:rsidRDefault="005119C4" w:rsidP="003A23D8">
            <w:pPr>
              <w:jc w:val="center"/>
              <w:rPr>
                <w:rFonts w:ascii="Times New Roman" w:hAnsi="Times New Roman" w:cs="Times New Roman"/>
              </w:rPr>
            </w:pPr>
            <w:r>
              <w:rPr>
                <w:rFonts w:ascii="Times New Roman" w:hAnsi="Times New Roman" w:cs="Times New Roman"/>
              </w:rPr>
              <w:t>7724,06</w:t>
            </w:r>
          </w:p>
        </w:tc>
        <w:tc>
          <w:tcPr>
            <w:tcW w:w="1276" w:type="dxa"/>
          </w:tcPr>
          <w:p w:rsidR="005119C4" w:rsidRPr="00FA779C" w:rsidRDefault="005119C4" w:rsidP="003A23D8">
            <w:pPr>
              <w:jc w:val="center"/>
              <w:rPr>
                <w:rFonts w:ascii="Times New Roman" w:hAnsi="Times New Roman" w:cs="Times New Roman"/>
              </w:rPr>
            </w:pPr>
            <w:r>
              <w:rPr>
                <w:rFonts w:ascii="Times New Roman" w:hAnsi="Times New Roman" w:cs="Times New Roman"/>
              </w:rPr>
              <w:t>696</w:t>
            </w:r>
            <w:r w:rsidRPr="00FA779C">
              <w:rPr>
                <w:rFonts w:ascii="Times New Roman" w:hAnsi="Times New Roman" w:cs="Times New Roman"/>
              </w:rPr>
              <w:t>,00</w:t>
            </w:r>
          </w:p>
        </w:tc>
        <w:tc>
          <w:tcPr>
            <w:tcW w:w="1276"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1134" w:type="dxa"/>
          </w:tcPr>
          <w:p w:rsidR="005119C4" w:rsidRPr="00D03C9B" w:rsidRDefault="005119C4" w:rsidP="003A23D8">
            <w:pPr>
              <w:jc w:val="center"/>
              <w:rPr>
                <w:rFonts w:ascii="Times New Roman" w:hAnsi="Times New Roman" w:cs="Times New Roman"/>
              </w:rPr>
            </w:pPr>
            <w:r>
              <w:rPr>
                <w:rFonts w:ascii="Times New Roman" w:hAnsi="Times New Roman" w:cs="Times New Roman"/>
              </w:rPr>
              <w:t>7028,06</w:t>
            </w:r>
          </w:p>
        </w:tc>
        <w:tc>
          <w:tcPr>
            <w:tcW w:w="1134" w:type="dxa"/>
          </w:tcPr>
          <w:p w:rsidR="005119C4" w:rsidRPr="008E64F9" w:rsidRDefault="005119C4" w:rsidP="003A23D8">
            <w:pPr>
              <w:jc w:val="center"/>
              <w:rPr>
                <w:rFonts w:ascii="Times New Roman" w:hAnsi="Times New Roman" w:cs="Times New Roman"/>
              </w:rPr>
            </w:pPr>
            <w:r>
              <w:rPr>
                <w:rFonts w:ascii="Times New Roman" w:hAnsi="Times New Roman" w:cs="Times New Roman"/>
              </w:rPr>
              <w:t>0,00</w:t>
            </w:r>
          </w:p>
        </w:tc>
        <w:tc>
          <w:tcPr>
            <w:tcW w:w="1134" w:type="dxa"/>
          </w:tcPr>
          <w:p w:rsidR="005119C4" w:rsidRPr="00FA779C" w:rsidRDefault="005119C4" w:rsidP="003A23D8">
            <w:pPr>
              <w:jc w:val="center"/>
              <w:rPr>
                <w:rFonts w:ascii="Times New Roman" w:hAnsi="Times New Roman" w:cs="Times New Roman"/>
              </w:rPr>
            </w:pPr>
            <w:r w:rsidRPr="00FA779C">
              <w:rPr>
                <w:rFonts w:ascii="Times New Roman" w:hAnsi="Times New Roman" w:cs="Times New Roman"/>
              </w:rPr>
              <w:t>0,00</w:t>
            </w:r>
          </w:p>
        </w:tc>
        <w:tc>
          <w:tcPr>
            <w:tcW w:w="992" w:type="dxa"/>
          </w:tcPr>
          <w:p w:rsidR="005119C4" w:rsidRPr="00433581" w:rsidRDefault="005119C4" w:rsidP="003A23D8">
            <w:pPr>
              <w:jc w:val="center"/>
              <w:rPr>
                <w:rFonts w:ascii="Times New Roman" w:hAnsi="Times New Roman" w:cs="Times New Roman"/>
                <w:lang w:val="ru-RU"/>
              </w:rPr>
            </w:pPr>
            <w:r>
              <w:rPr>
                <w:rFonts w:ascii="Times New Roman" w:hAnsi="Times New Roman" w:cs="Times New Roman"/>
                <w:lang w:val="ru-RU"/>
              </w:rPr>
              <w:t>0,00</w:t>
            </w:r>
          </w:p>
        </w:tc>
      </w:tr>
    </w:tbl>
    <w:p w:rsidR="00B57858" w:rsidRDefault="00B57858" w:rsidP="00B57858">
      <w:pPr>
        <w:ind w:firstLine="284"/>
        <w:jc w:val="both"/>
        <w:rPr>
          <w:rFonts w:ascii="Times New Roman" w:hAnsi="Times New Roman" w:cs="Times New Roman"/>
          <w:sz w:val="28"/>
          <w:szCs w:val="28"/>
        </w:rPr>
      </w:pPr>
    </w:p>
    <w:p w:rsidR="00B57858" w:rsidRDefault="00B57858" w:rsidP="00B57858">
      <w:pPr>
        <w:ind w:firstLine="284"/>
        <w:jc w:val="both"/>
        <w:rPr>
          <w:rFonts w:ascii="Times New Roman" w:hAnsi="Times New Roman" w:cs="Times New Roman"/>
          <w:sz w:val="28"/>
          <w:szCs w:val="28"/>
        </w:rPr>
      </w:pPr>
    </w:p>
    <w:p w:rsidR="00C05FC3" w:rsidRDefault="00C05FC3" w:rsidP="00C05FC3">
      <w:pPr>
        <w:ind w:firstLine="284"/>
        <w:jc w:val="both"/>
        <w:rPr>
          <w:rFonts w:ascii="Times New Roman" w:hAnsi="Times New Roman" w:cs="Times New Roman"/>
          <w:sz w:val="28"/>
          <w:szCs w:val="28"/>
          <w:lang w:val="ru-RU"/>
        </w:rPr>
      </w:pPr>
    </w:p>
    <w:p w:rsidR="008D50BA" w:rsidRPr="00665166" w:rsidRDefault="008D50BA" w:rsidP="008D50BA">
      <w:pPr>
        <w:ind w:left="284"/>
        <w:jc w:val="both"/>
        <w:rPr>
          <w:rFonts w:ascii="Times New Roman" w:hAnsi="Times New Roman" w:cs="Times New Roman"/>
          <w:sz w:val="28"/>
          <w:szCs w:val="28"/>
        </w:rPr>
      </w:pPr>
      <w:r>
        <w:rPr>
          <w:rFonts w:ascii="Times New Roman" w:hAnsi="Times New Roman" w:cs="Times New Roman"/>
          <w:sz w:val="28"/>
          <w:szCs w:val="28"/>
          <w:lang w:val="ru-RU"/>
        </w:rPr>
        <w:t>З</w:t>
      </w:r>
      <w:proofErr w:type="spellStart"/>
      <w:r>
        <w:rPr>
          <w:rFonts w:ascii="Times New Roman" w:hAnsi="Times New Roman" w:cs="Times New Roman"/>
          <w:sz w:val="28"/>
          <w:szCs w:val="28"/>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665166">
        <w:rPr>
          <w:rFonts w:ascii="Times New Roman" w:hAnsi="Times New Roman" w:cs="Times New Roman"/>
          <w:sz w:val="28"/>
          <w:szCs w:val="28"/>
        </w:rPr>
        <w:t>лавы</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администрации</w:t>
      </w:r>
      <w:proofErr w:type="spellEnd"/>
      <w:r w:rsidRPr="00665166">
        <w:rPr>
          <w:rFonts w:ascii="Times New Roman" w:hAnsi="Times New Roman" w:cs="Times New Roman"/>
          <w:sz w:val="28"/>
          <w:szCs w:val="28"/>
        </w:rPr>
        <w:t xml:space="preserve"> </w:t>
      </w:r>
    </w:p>
    <w:p w:rsidR="008D50BA" w:rsidRDefault="008D50BA" w:rsidP="008D50BA">
      <w:pPr>
        <w:ind w:left="284"/>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Советского</w:t>
      </w:r>
      <w:proofErr w:type="spellEnd"/>
      <w:r>
        <w:rPr>
          <w:rFonts w:ascii="Times New Roman" w:hAnsi="Times New Roman" w:cs="Times New Roman"/>
          <w:sz w:val="28"/>
          <w:szCs w:val="28"/>
          <w:lang w:val="ru-RU"/>
        </w:rPr>
        <w:t xml:space="preserve"> муниципального </w:t>
      </w:r>
      <w:proofErr w:type="spellStart"/>
      <w:r w:rsidRPr="00665166">
        <w:rPr>
          <w:rFonts w:ascii="Times New Roman" w:hAnsi="Times New Roman" w:cs="Times New Roman"/>
          <w:sz w:val="28"/>
          <w:szCs w:val="28"/>
        </w:rPr>
        <w:t>округа</w:t>
      </w:r>
      <w:proofErr w:type="spellEnd"/>
      <w:r w:rsidRPr="00665166">
        <w:rPr>
          <w:rFonts w:ascii="Times New Roman" w:hAnsi="Times New Roman" w:cs="Times New Roman"/>
          <w:sz w:val="28"/>
          <w:szCs w:val="28"/>
        </w:rPr>
        <w:t xml:space="preserve"> </w:t>
      </w:r>
    </w:p>
    <w:p w:rsidR="008D50BA" w:rsidRDefault="008D50BA" w:rsidP="008D50BA">
      <w:pPr>
        <w:ind w:left="284"/>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Ставропольского</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края</w:t>
      </w:r>
      <w:proofErr w:type="spellEnd"/>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282FE7" w:rsidRDefault="00282FE7" w:rsidP="007C385C">
      <w:pPr>
        <w:ind w:firstLine="284"/>
        <w:jc w:val="both"/>
        <w:rPr>
          <w:rFonts w:ascii="Times New Roman" w:hAnsi="Times New Roman" w:cs="Times New Roman"/>
          <w:sz w:val="28"/>
          <w:szCs w:val="28"/>
          <w:lang w:val="ru-RU"/>
        </w:rPr>
      </w:pPr>
    </w:p>
    <w:p w:rsidR="00282FE7" w:rsidRDefault="00282FE7" w:rsidP="007C385C">
      <w:pPr>
        <w:ind w:firstLine="284"/>
        <w:jc w:val="both"/>
        <w:rPr>
          <w:rFonts w:ascii="Times New Roman" w:hAnsi="Times New Roman" w:cs="Times New Roman"/>
          <w:sz w:val="28"/>
          <w:szCs w:val="28"/>
          <w:lang w:val="ru-RU"/>
        </w:rPr>
      </w:pPr>
    </w:p>
    <w:p w:rsidR="008D50BA" w:rsidRDefault="008D50BA" w:rsidP="007C385C">
      <w:pPr>
        <w:ind w:firstLine="284"/>
        <w:jc w:val="both"/>
        <w:rPr>
          <w:rFonts w:ascii="Times New Roman" w:hAnsi="Times New Roman" w:cs="Times New Roman"/>
          <w:sz w:val="28"/>
          <w:szCs w:val="28"/>
          <w:lang w:val="ru-RU"/>
        </w:rPr>
      </w:pPr>
    </w:p>
    <w:p w:rsidR="008D50BA" w:rsidRDefault="008D50BA" w:rsidP="007C385C">
      <w:pPr>
        <w:ind w:firstLine="284"/>
        <w:jc w:val="both"/>
        <w:rPr>
          <w:rFonts w:ascii="Times New Roman" w:hAnsi="Times New Roman" w:cs="Times New Roman"/>
          <w:sz w:val="28"/>
          <w:szCs w:val="28"/>
          <w:lang w:val="ru-RU"/>
        </w:rPr>
      </w:pPr>
    </w:p>
    <w:p w:rsidR="00282FE7" w:rsidRDefault="00282FE7" w:rsidP="007C385C">
      <w:pPr>
        <w:ind w:firstLine="284"/>
        <w:jc w:val="both"/>
        <w:rPr>
          <w:rFonts w:ascii="Times New Roman" w:hAnsi="Times New Roman" w:cs="Times New Roman"/>
          <w:sz w:val="28"/>
          <w:szCs w:val="28"/>
          <w:lang w:val="ru-RU"/>
        </w:rPr>
      </w:pPr>
    </w:p>
    <w:p w:rsidR="00282FE7" w:rsidRDefault="00282FE7" w:rsidP="007C385C">
      <w:pPr>
        <w:ind w:firstLine="284"/>
        <w:jc w:val="both"/>
        <w:rPr>
          <w:rFonts w:ascii="Times New Roman" w:hAnsi="Times New Roman" w:cs="Times New Roman"/>
          <w:sz w:val="28"/>
          <w:szCs w:val="28"/>
          <w:lang w:val="ru-RU"/>
        </w:rPr>
      </w:pPr>
    </w:p>
    <w:p w:rsidR="00282FE7" w:rsidRDefault="00282FE7" w:rsidP="007C385C">
      <w:pPr>
        <w:ind w:firstLine="284"/>
        <w:jc w:val="both"/>
        <w:rPr>
          <w:rFonts w:ascii="Times New Roman" w:hAnsi="Times New Roman" w:cs="Times New Roman"/>
          <w:sz w:val="28"/>
          <w:szCs w:val="28"/>
          <w:lang w:val="ru-RU"/>
        </w:rPr>
      </w:pPr>
    </w:p>
    <w:p w:rsidR="00AC3F28" w:rsidRDefault="00AC3F28" w:rsidP="007C385C">
      <w:pPr>
        <w:ind w:firstLine="284"/>
        <w:jc w:val="both"/>
        <w:rPr>
          <w:rFonts w:ascii="Times New Roman" w:hAnsi="Times New Roman" w:cs="Times New Roman"/>
          <w:sz w:val="28"/>
          <w:szCs w:val="28"/>
          <w:lang w:val="ru-RU"/>
        </w:rPr>
      </w:pPr>
    </w:p>
    <w:p w:rsidR="00282FE7" w:rsidRDefault="00282FE7" w:rsidP="007C385C">
      <w:pPr>
        <w:ind w:firstLine="284"/>
        <w:jc w:val="both"/>
        <w:rPr>
          <w:rFonts w:ascii="Times New Roman" w:hAnsi="Times New Roman" w:cs="Times New Roman"/>
          <w:sz w:val="28"/>
          <w:szCs w:val="28"/>
          <w:lang w:val="ru-RU"/>
        </w:rPr>
      </w:pPr>
    </w:p>
    <w:p w:rsidR="00770762" w:rsidRDefault="00770762" w:rsidP="007C385C">
      <w:pPr>
        <w:ind w:firstLine="284"/>
        <w:jc w:val="both"/>
        <w:rPr>
          <w:rFonts w:ascii="Times New Roman" w:hAnsi="Times New Roman" w:cs="Times New Roman"/>
          <w:sz w:val="28"/>
          <w:szCs w:val="28"/>
          <w:lang w:val="ru-RU"/>
        </w:rPr>
      </w:pPr>
    </w:p>
    <w:p w:rsidR="00770762" w:rsidRDefault="00770762" w:rsidP="007C385C">
      <w:pPr>
        <w:ind w:firstLine="284"/>
        <w:jc w:val="both"/>
        <w:rPr>
          <w:rFonts w:ascii="Times New Roman" w:hAnsi="Times New Roman" w:cs="Times New Roman"/>
          <w:sz w:val="28"/>
          <w:szCs w:val="28"/>
          <w:lang w:val="ru-RU"/>
        </w:rPr>
      </w:pPr>
    </w:p>
    <w:tbl>
      <w:tblPr>
        <w:tblStyle w:val="af4"/>
        <w:tblW w:w="1619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8472"/>
        <w:gridCol w:w="7726"/>
      </w:tblGrid>
      <w:tr w:rsidR="00D31487" w:rsidRPr="000C7E28" w:rsidTr="009E7C9D">
        <w:tc>
          <w:tcPr>
            <w:tcW w:w="8472" w:type="dxa"/>
          </w:tcPr>
          <w:p w:rsidR="004B0212" w:rsidRPr="00FA779C" w:rsidRDefault="004B0212" w:rsidP="005E4E41">
            <w:pPr>
              <w:pStyle w:val="ConsPlusNonformat"/>
              <w:jc w:val="both"/>
              <w:rPr>
                <w:rFonts w:ascii="Times New Roman" w:hAnsi="Times New Roman" w:cs="Times New Roman"/>
                <w:sz w:val="22"/>
                <w:szCs w:val="22"/>
              </w:rPr>
            </w:pPr>
          </w:p>
        </w:tc>
        <w:tc>
          <w:tcPr>
            <w:tcW w:w="7726" w:type="dxa"/>
          </w:tcPr>
          <w:p w:rsidR="00D31487" w:rsidRPr="005E24CF" w:rsidRDefault="00D31487" w:rsidP="005E4E41">
            <w:pPr>
              <w:tabs>
                <w:tab w:val="left" w:pos="8080"/>
              </w:tabs>
              <w:suppressAutoHyphens/>
              <w:autoSpaceDE w:val="0"/>
              <w:autoSpaceDN w:val="0"/>
              <w:adjustRightInd w:val="0"/>
              <w:spacing w:line="240" w:lineRule="exact"/>
              <w:outlineLvl w:val="2"/>
              <w:rPr>
                <w:rFonts w:ascii="Times New Roman" w:hAnsi="Times New Roman" w:cs="Times New Roman"/>
                <w:sz w:val="24"/>
                <w:szCs w:val="24"/>
                <w:lang w:val="ru-RU"/>
              </w:rPr>
            </w:pPr>
            <w:r w:rsidRPr="005E24CF">
              <w:rPr>
                <w:rFonts w:ascii="Times New Roman" w:hAnsi="Times New Roman" w:cs="Times New Roman"/>
                <w:sz w:val="24"/>
                <w:szCs w:val="24"/>
                <w:lang w:val="ru-RU"/>
              </w:rPr>
              <w:t>Приложение № 1</w:t>
            </w:r>
            <w:r w:rsidR="004B0212">
              <w:rPr>
                <w:rFonts w:ascii="Times New Roman" w:hAnsi="Times New Roman" w:cs="Times New Roman"/>
                <w:sz w:val="24"/>
                <w:szCs w:val="24"/>
                <w:lang w:val="ru-RU"/>
              </w:rPr>
              <w:t>2</w:t>
            </w:r>
          </w:p>
          <w:p w:rsidR="00D31487" w:rsidRPr="005E24CF" w:rsidRDefault="00D31487" w:rsidP="005E4E41">
            <w:pPr>
              <w:tabs>
                <w:tab w:val="left" w:pos="8080"/>
              </w:tabs>
              <w:suppressAutoHyphens/>
              <w:autoSpaceDE w:val="0"/>
              <w:autoSpaceDN w:val="0"/>
              <w:adjustRightInd w:val="0"/>
              <w:spacing w:line="240" w:lineRule="exact"/>
              <w:outlineLvl w:val="2"/>
              <w:rPr>
                <w:rFonts w:ascii="Times New Roman" w:hAnsi="Times New Roman" w:cs="Times New Roman"/>
                <w:sz w:val="24"/>
                <w:szCs w:val="24"/>
                <w:lang w:val="ru-RU"/>
              </w:rPr>
            </w:pPr>
            <w:r w:rsidRPr="005E24CF">
              <w:rPr>
                <w:rFonts w:ascii="Times New Roman" w:hAnsi="Times New Roman" w:cs="Times New Roman"/>
                <w:sz w:val="24"/>
                <w:szCs w:val="24"/>
                <w:lang w:val="ru-RU"/>
              </w:rPr>
              <w:t xml:space="preserve">к муниципальной программе Советского </w:t>
            </w:r>
            <w:r w:rsidR="00EA2ADB">
              <w:rPr>
                <w:rFonts w:ascii="Times New Roman" w:hAnsi="Times New Roman" w:cs="Times New Roman"/>
                <w:sz w:val="24"/>
                <w:szCs w:val="24"/>
                <w:lang w:val="ru-RU"/>
              </w:rPr>
              <w:t>муниципального</w:t>
            </w:r>
            <w:r w:rsidRPr="005E24CF">
              <w:rPr>
                <w:rFonts w:ascii="Times New Roman" w:hAnsi="Times New Roman" w:cs="Times New Roman"/>
                <w:sz w:val="24"/>
                <w:szCs w:val="24"/>
                <w:lang w:val="ru-RU"/>
              </w:rPr>
              <w:t xml:space="preserve"> округа </w:t>
            </w:r>
          </w:p>
          <w:p w:rsidR="00D31487" w:rsidRPr="005E24CF" w:rsidRDefault="00D31487" w:rsidP="005E4E41">
            <w:pPr>
              <w:pStyle w:val="ConsPlusNormal"/>
              <w:tabs>
                <w:tab w:val="left" w:pos="1735"/>
                <w:tab w:val="left" w:pos="2056"/>
                <w:tab w:val="left" w:pos="8080"/>
              </w:tabs>
              <w:suppressAutoHyphens/>
              <w:ind w:firstLine="0"/>
              <w:rPr>
                <w:rFonts w:ascii="Times New Roman" w:hAnsi="Times New Roman" w:cs="Times New Roman"/>
                <w:sz w:val="24"/>
                <w:szCs w:val="24"/>
              </w:rPr>
            </w:pPr>
            <w:r w:rsidRPr="005E24CF">
              <w:rPr>
                <w:rFonts w:ascii="Times New Roman" w:hAnsi="Times New Roman" w:cs="Times New Roman"/>
                <w:sz w:val="24"/>
                <w:szCs w:val="24"/>
              </w:rPr>
              <w:t xml:space="preserve">Ставропольского края «Модернизация, развитие и содержание </w:t>
            </w:r>
          </w:p>
          <w:p w:rsidR="00D31487" w:rsidRPr="005E24CF" w:rsidRDefault="00D31487" w:rsidP="005E4E41">
            <w:pPr>
              <w:pStyle w:val="ConsPlusNormal"/>
              <w:tabs>
                <w:tab w:val="left" w:pos="1735"/>
                <w:tab w:val="left" w:pos="2056"/>
                <w:tab w:val="left" w:pos="8080"/>
              </w:tabs>
              <w:suppressAutoHyphens/>
              <w:ind w:firstLine="0"/>
              <w:rPr>
                <w:rFonts w:ascii="Times New Roman" w:hAnsi="Times New Roman" w:cs="Times New Roman"/>
                <w:sz w:val="24"/>
                <w:szCs w:val="24"/>
              </w:rPr>
            </w:pPr>
            <w:r w:rsidRPr="005E24CF">
              <w:rPr>
                <w:rFonts w:ascii="Times New Roman" w:hAnsi="Times New Roman" w:cs="Times New Roman"/>
                <w:sz w:val="24"/>
                <w:szCs w:val="24"/>
              </w:rPr>
              <w:t xml:space="preserve">коммунального хозяйства Советского </w:t>
            </w:r>
            <w:r w:rsidR="00AC3F28">
              <w:rPr>
                <w:rFonts w:ascii="Times New Roman" w:hAnsi="Times New Roman" w:cs="Times New Roman"/>
                <w:sz w:val="24"/>
                <w:szCs w:val="24"/>
              </w:rPr>
              <w:t>муниципального</w:t>
            </w:r>
            <w:r w:rsidRPr="005E24CF">
              <w:rPr>
                <w:rFonts w:ascii="Times New Roman" w:hAnsi="Times New Roman" w:cs="Times New Roman"/>
                <w:sz w:val="24"/>
                <w:szCs w:val="24"/>
              </w:rPr>
              <w:t xml:space="preserve"> округа</w:t>
            </w:r>
          </w:p>
          <w:p w:rsidR="00D31487" w:rsidRPr="005E24CF" w:rsidRDefault="00D31487" w:rsidP="005E4E41">
            <w:pPr>
              <w:pStyle w:val="ConsPlusNormal"/>
              <w:tabs>
                <w:tab w:val="left" w:pos="2385"/>
                <w:tab w:val="left" w:pos="8080"/>
              </w:tabs>
              <w:suppressAutoHyphens/>
              <w:ind w:firstLine="0"/>
              <w:rPr>
                <w:rFonts w:ascii="Times New Roman" w:hAnsi="Times New Roman" w:cs="Times New Roman"/>
                <w:sz w:val="24"/>
                <w:szCs w:val="24"/>
              </w:rPr>
            </w:pPr>
            <w:r w:rsidRPr="005E24CF">
              <w:rPr>
                <w:rFonts w:ascii="Times New Roman" w:hAnsi="Times New Roman" w:cs="Times New Roman"/>
                <w:sz w:val="24"/>
                <w:szCs w:val="24"/>
              </w:rPr>
              <w:t>Ставропольского края»</w:t>
            </w:r>
          </w:p>
          <w:p w:rsidR="00D31487" w:rsidRPr="00FA779C" w:rsidRDefault="00D31487" w:rsidP="005E4E41">
            <w:pPr>
              <w:pStyle w:val="ConsPlusNonformat"/>
              <w:jc w:val="both"/>
              <w:rPr>
                <w:rFonts w:ascii="Times New Roman" w:hAnsi="Times New Roman" w:cs="Times New Roman"/>
                <w:sz w:val="22"/>
                <w:szCs w:val="22"/>
              </w:rPr>
            </w:pPr>
          </w:p>
        </w:tc>
      </w:tr>
    </w:tbl>
    <w:p w:rsidR="00D31487" w:rsidRPr="00FA779C" w:rsidRDefault="00D31487" w:rsidP="005E4E41">
      <w:pPr>
        <w:pStyle w:val="ConsPlusNonformat"/>
        <w:jc w:val="both"/>
        <w:rPr>
          <w:rFonts w:ascii="Times New Roman" w:hAnsi="Times New Roman" w:cs="Times New Roman"/>
          <w:sz w:val="22"/>
          <w:szCs w:val="22"/>
        </w:rPr>
      </w:pPr>
    </w:p>
    <w:p w:rsidR="00903F3E" w:rsidRDefault="00903F3E" w:rsidP="005E4E41">
      <w:pPr>
        <w:jc w:val="center"/>
        <w:rPr>
          <w:rFonts w:ascii="Times New Roman" w:hAnsi="Times New Roman" w:cs="Times New Roman"/>
          <w:spacing w:val="-4"/>
          <w:sz w:val="28"/>
          <w:szCs w:val="28"/>
          <w:lang w:val="ru-RU"/>
        </w:rPr>
      </w:pPr>
    </w:p>
    <w:p w:rsidR="00D31487" w:rsidRPr="006847C7" w:rsidRDefault="00D31487" w:rsidP="005E4E41">
      <w:pPr>
        <w:jc w:val="center"/>
        <w:rPr>
          <w:rFonts w:ascii="Times New Roman" w:hAnsi="Times New Roman" w:cs="Times New Roman"/>
          <w:spacing w:val="-4"/>
          <w:sz w:val="28"/>
          <w:szCs w:val="28"/>
          <w:lang w:val="ru-RU"/>
        </w:rPr>
      </w:pPr>
      <w:r w:rsidRPr="006847C7">
        <w:rPr>
          <w:rFonts w:ascii="Times New Roman" w:hAnsi="Times New Roman" w:cs="Times New Roman"/>
          <w:spacing w:val="-4"/>
          <w:sz w:val="28"/>
          <w:szCs w:val="28"/>
          <w:lang w:val="ru-RU"/>
        </w:rPr>
        <w:t xml:space="preserve">Сведения </w:t>
      </w:r>
    </w:p>
    <w:p w:rsidR="00EA2ADB" w:rsidRDefault="00D31487" w:rsidP="005E4E41">
      <w:pPr>
        <w:jc w:val="center"/>
        <w:rPr>
          <w:rFonts w:ascii="Times New Roman" w:hAnsi="Times New Roman" w:cs="Times New Roman"/>
          <w:spacing w:val="-4"/>
          <w:sz w:val="28"/>
          <w:szCs w:val="28"/>
          <w:lang w:val="ru-RU"/>
        </w:rPr>
      </w:pPr>
      <w:r w:rsidRPr="006847C7">
        <w:rPr>
          <w:rFonts w:ascii="Times New Roman" w:hAnsi="Times New Roman" w:cs="Times New Roman"/>
          <w:spacing w:val="-4"/>
          <w:sz w:val="28"/>
          <w:szCs w:val="28"/>
          <w:lang w:val="ru-RU"/>
        </w:rPr>
        <w:t xml:space="preserve">об основных мерах правового регулирования в сфере реализации муниципальной программы Советского </w:t>
      </w:r>
    </w:p>
    <w:p w:rsidR="00D31487" w:rsidRPr="006847C7" w:rsidRDefault="00EA2ADB" w:rsidP="005E4E41">
      <w:pPr>
        <w:jc w:val="center"/>
        <w:rPr>
          <w:rFonts w:ascii="Times New Roman" w:hAnsi="Times New Roman" w:cs="Times New Roman"/>
          <w:spacing w:val="-4"/>
          <w:sz w:val="28"/>
          <w:szCs w:val="28"/>
          <w:lang w:val="ru-RU"/>
        </w:rPr>
      </w:pPr>
      <w:r>
        <w:rPr>
          <w:rFonts w:ascii="Times New Roman" w:hAnsi="Times New Roman" w:cs="Times New Roman"/>
          <w:spacing w:val="-4"/>
          <w:sz w:val="28"/>
          <w:szCs w:val="28"/>
          <w:lang w:val="ru-RU"/>
        </w:rPr>
        <w:t xml:space="preserve">муниципального </w:t>
      </w:r>
      <w:r w:rsidR="00D31487" w:rsidRPr="006847C7">
        <w:rPr>
          <w:rFonts w:ascii="Times New Roman" w:hAnsi="Times New Roman" w:cs="Times New Roman"/>
          <w:spacing w:val="-4"/>
          <w:sz w:val="28"/>
          <w:szCs w:val="28"/>
          <w:lang w:val="ru-RU"/>
        </w:rPr>
        <w:t>округа Ставропольского края «</w:t>
      </w:r>
      <w:r w:rsidR="00D31487" w:rsidRPr="006847C7">
        <w:rPr>
          <w:rFonts w:ascii="Times New Roman" w:hAnsi="Times New Roman" w:cs="Times New Roman"/>
          <w:sz w:val="28"/>
          <w:szCs w:val="28"/>
          <w:lang w:val="ru-RU"/>
        </w:rPr>
        <w:t xml:space="preserve">Модернизация, развитие и содержание коммунального хозяйства  Советского </w:t>
      </w:r>
      <w:r w:rsidR="00AC3F28">
        <w:rPr>
          <w:rFonts w:ascii="Times New Roman" w:hAnsi="Times New Roman" w:cs="Times New Roman"/>
          <w:sz w:val="28"/>
          <w:szCs w:val="28"/>
          <w:lang w:val="ru-RU"/>
        </w:rPr>
        <w:t>муниципального</w:t>
      </w:r>
      <w:r w:rsidR="00D31487" w:rsidRPr="006847C7">
        <w:rPr>
          <w:rFonts w:ascii="Times New Roman" w:hAnsi="Times New Roman" w:cs="Times New Roman"/>
          <w:sz w:val="28"/>
          <w:szCs w:val="28"/>
          <w:lang w:val="ru-RU"/>
        </w:rPr>
        <w:t xml:space="preserve"> округа Ставропольского края</w:t>
      </w:r>
      <w:r w:rsidR="00D31487" w:rsidRPr="006847C7">
        <w:rPr>
          <w:rFonts w:ascii="Times New Roman" w:hAnsi="Times New Roman" w:cs="Times New Roman"/>
          <w:spacing w:val="-4"/>
          <w:sz w:val="28"/>
          <w:szCs w:val="28"/>
          <w:lang w:val="ru-RU"/>
        </w:rPr>
        <w:t>»</w:t>
      </w:r>
    </w:p>
    <w:p w:rsidR="00D31487" w:rsidRPr="006847C7" w:rsidRDefault="00D31487" w:rsidP="005E4E41">
      <w:pPr>
        <w:jc w:val="center"/>
        <w:rPr>
          <w:rFonts w:ascii="Times New Roman" w:hAnsi="Times New Roman" w:cs="Times New Roman"/>
          <w:spacing w:val="-4"/>
          <w:sz w:val="28"/>
          <w:szCs w:val="28"/>
          <w:lang w:val="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988"/>
        <w:gridCol w:w="5197"/>
        <w:gridCol w:w="2737"/>
        <w:gridCol w:w="2986"/>
      </w:tblGrid>
      <w:tr w:rsidR="00D31487" w:rsidRPr="000C7E28" w:rsidTr="00AC3F28">
        <w:tc>
          <w:tcPr>
            <w:tcW w:w="486" w:type="dxa"/>
          </w:tcPr>
          <w:p w:rsidR="00D31487" w:rsidRPr="00FA779C" w:rsidRDefault="00D31487" w:rsidP="005E4E41">
            <w:pPr>
              <w:jc w:val="center"/>
              <w:rPr>
                <w:rFonts w:ascii="Times New Roman" w:hAnsi="Times New Roman" w:cs="Times New Roman"/>
              </w:rPr>
            </w:pPr>
            <w:r w:rsidRPr="00FA779C">
              <w:rPr>
                <w:rFonts w:ascii="Times New Roman" w:hAnsi="Times New Roman" w:cs="Times New Roman"/>
              </w:rPr>
              <w:t>№ п/п</w:t>
            </w:r>
          </w:p>
        </w:tc>
        <w:tc>
          <w:tcPr>
            <w:tcW w:w="1954" w:type="dxa"/>
          </w:tcPr>
          <w:p w:rsidR="00D31487" w:rsidRPr="00FA779C" w:rsidRDefault="00D31487" w:rsidP="005E4E41">
            <w:pPr>
              <w:jc w:val="center"/>
              <w:rPr>
                <w:rFonts w:ascii="Times New Roman" w:hAnsi="Times New Roman" w:cs="Times New Roman"/>
              </w:rPr>
            </w:pPr>
            <w:proofErr w:type="spellStart"/>
            <w:r w:rsidRPr="00FA779C">
              <w:rPr>
                <w:rFonts w:ascii="Times New Roman" w:hAnsi="Times New Roman" w:cs="Times New Roman"/>
              </w:rPr>
              <w:t>Виднормативногоправовогоакта</w:t>
            </w:r>
            <w:proofErr w:type="spellEnd"/>
          </w:p>
        </w:tc>
        <w:tc>
          <w:tcPr>
            <w:tcW w:w="5674" w:type="dxa"/>
          </w:tcPr>
          <w:p w:rsidR="00D31487" w:rsidRPr="006847C7" w:rsidRDefault="00D31487" w:rsidP="005E4E41">
            <w:pPr>
              <w:jc w:val="center"/>
              <w:rPr>
                <w:rFonts w:ascii="Times New Roman" w:hAnsi="Times New Roman" w:cs="Times New Roman"/>
                <w:lang w:val="ru-RU"/>
              </w:rPr>
            </w:pPr>
            <w:r w:rsidRPr="006847C7">
              <w:rPr>
                <w:rFonts w:ascii="Times New Roman" w:hAnsi="Times New Roman" w:cs="Times New Roman"/>
                <w:lang w:val="ru-RU"/>
              </w:rPr>
              <w:t>Основные положения нормативного правового акта</w:t>
            </w:r>
          </w:p>
        </w:tc>
        <w:tc>
          <w:tcPr>
            <w:tcW w:w="2860" w:type="dxa"/>
          </w:tcPr>
          <w:p w:rsidR="00D31487" w:rsidRPr="006847C7" w:rsidRDefault="00D31487" w:rsidP="005E4E41">
            <w:pPr>
              <w:jc w:val="center"/>
              <w:rPr>
                <w:rFonts w:ascii="Times New Roman" w:hAnsi="Times New Roman" w:cs="Times New Roman"/>
                <w:lang w:val="ru-RU"/>
              </w:rPr>
            </w:pPr>
            <w:r w:rsidRPr="006847C7">
              <w:rPr>
                <w:rFonts w:ascii="Times New Roman" w:hAnsi="Times New Roman" w:cs="Times New Roman"/>
                <w:lang w:val="ru-RU"/>
              </w:rPr>
              <w:t>Ответственный исполнитель, соисполнитель Программы, Подпрограммы Программы</w:t>
            </w:r>
          </w:p>
        </w:tc>
        <w:tc>
          <w:tcPr>
            <w:tcW w:w="3420" w:type="dxa"/>
          </w:tcPr>
          <w:p w:rsidR="00D31487" w:rsidRPr="006847C7" w:rsidRDefault="00D31487" w:rsidP="005E4E41">
            <w:pPr>
              <w:jc w:val="center"/>
              <w:rPr>
                <w:rFonts w:ascii="Times New Roman" w:hAnsi="Times New Roman" w:cs="Times New Roman"/>
                <w:lang w:val="ru-RU"/>
              </w:rPr>
            </w:pPr>
            <w:r w:rsidRPr="006847C7">
              <w:rPr>
                <w:rFonts w:ascii="Times New Roman" w:hAnsi="Times New Roman" w:cs="Times New Roman"/>
                <w:lang w:val="ru-RU"/>
              </w:rPr>
              <w:t>Ожидаемые сроки принятия нормативного правового акта</w:t>
            </w:r>
          </w:p>
        </w:tc>
      </w:tr>
      <w:tr w:rsidR="00D31487" w:rsidRPr="00FA779C" w:rsidTr="00AC3F28">
        <w:tc>
          <w:tcPr>
            <w:tcW w:w="486" w:type="dxa"/>
          </w:tcPr>
          <w:p w:rsidR="00D31487" w:rsidRPr="00FA779C" w:rsidRDefault="00D31487" w:rsidP="005E4E41">
            <w:pPr>
              <w:jc w:val="center"/>
              <w:rPr>
                <w:rFonts w:ascii="Times New Roman" w:hAnsi="Times New Roman" w:cs="Times New Roman"/>
              </w:rPr>
            </w:pPr>
            <w:r w:rsidRPr="00FA779C">
              <w:rPr>
                <w:rFonts w:ascii="Times New Roman" w:hAnsi="Times New Roman" w:cs="Times New Roman"/>
              </w:rPr>
              <w:t>1</w:t>
            </w:r>
          </w:p>
        </w:tc>
        <w:tc>
          <w:tcPr>
            <w:tcW w:w="1954" w:type="dxa"/>
          </w:tcPr>
          <w:p w:rsidR="00D31487" w:rsidRPr="00FA779C" w:rsidRDefault="00D31487" w:rsidP="005E4E41">
            <w:pPr>
              <w:jc w:val="center"/>
              <w:rPr>
                <w:rFonts w:ascii="Times New Roman" w:hAnsi="Times New Roman" w:cs="Times New Roman"/>
              </w:rPr>
            </w:pPr>
            <w:r w:rsidRPr="00FA779C">
              <w:rPr>
                <w:rFonts w:ascii="Times New Roman" w:hAnsi="Times New Roman" w:cs="Times New Roman"/>
              </w:rPr>
              <w:t>2</w:t>
            </w:r>
          </w:p>
        </w:tc>
        <w:tc>
          <w:tcPr>
            <w:tcW w:w="5674" w:type="dxa"/>
          </w:tcPr>
          <w:p w:rsidR="00D31487" w:rsidRPr="00FA779C" w:rsidRDefault="00D31487" w:rsidP="005E4E41">
            <w:pPr>
              <w:jc w:val="center"/>
              <w:rPr>
                <w:rFonts w:ascii="Times New Roman" w:hAnsi="Times New Roman" w:cs="Times New Roman"/>
              </w:rPr>
            </w:pPr>
            <w:r w:rsidRPr="00FA779C">
              <w:rPr>
                <w:rFonts w:ascii="Times New Roman" w:hAnsi="Times New Roman" w:cs="Times New Roman"/>
              </w:rPr>
              <w:t>3</w:t>
            </w:r>
          </w:p>
        </w:tc>
        <w:tc>
          <w:tcPr>
            <w:tcW w:w="2860" w:type="dxa"/>
          </w:tcPr>
          <w:p w:rsidR="00D31487" w:rsidRPr="00FA779C" w:rsidRDefault="00D31487" w:rsidP="005E4E41">
            <w:pPr>
              <w:jc w:val="center"/>
              <w:rPr>
                <w:rFonts w:ascii="Times New Roman" w:hAnsi="Times New Roman" w:cs="Times New Roman"/>
              </w:rPr>
            </w:pPr>
            <w:r w:rsidRPr="00FA779C">
              <w:rPr>
                <w:rFonts w:ascii="Times New Roman" w:hAnsi="Times New Roman" w:cs="Times New Roman"/>
              </w:rPr>
              <w:t>4</w:t>
            </w:r>
          </w:p>
        </w:tc>
        <w:tc>
          <w:tcPr>
            <w:tcW w:w="3420" w:type="dxa"/>
          </w:tcPr>
          <w:p w:rsidR="00D31487" w:rsidRPr="00FA779C" w:rsidRDefault="00D31487" w:rsidP="005E4E41">
            <w:pPr>
              <w:jc w:val="center"/>
              <w:rPr>
                <w:rFonts w:ascii="Times New Roman" w:hAnsi="Times New Roman" w:cs="Times New Roman"/>
              </w:rPr>
            </w:pPr>
            <w:r w:rsidRPr="00FA779C">
              <w:rPr>
                <w:rFonts w:ascii="Times New Roman" w:hAnsi="Times New Roman" w:cs="Times New Roman"/>
              </w:rPr>
              <w:t>5</w:t>
            </w:r>
          </w:p>
        </w:tc>
      </w:tr>
      <w:tr w:rsidR="00D31487" w:rsidRPr="000C7E28" w:rsidTr="00AC3F28">
        <w:tc>
          <w:tcPr>
            <w:tcW w:w="14394" w:type="dxa"/>
            <w:gridSpan w:val="5"/>
          </w:tcPr>
          <w:p w:rsidR="00D31487" w:rsidRPr="006847C7" w:rsidRDefault="00D31487" w:rsidP="005E4E41">
            <w:pPr>
              <w:jc w:val="center"/>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Программа «Модернизация, развитие и содержание коммунального хозяйства  </w:t>
            </w:r>
          </w:p>
          <w:p w:rsidR="00D31487" w:rsidRPr="006847C7" w:rsidRDefault="00D31487" w:rsidP="005E4E41">
            <w:pPr>
              <w:jc w:val="center"/>
              <w:rPr>
                <w:rFonts w:ascii="Times New Roman" w:hAnsi="Times New Roman" w:cs="Times New Roman"/>
                <w:lang w:val="ru-RU"/>
              </w:rPr>
            </w:pPr>
            <w:r w:rsidRPr="006847C7">
              <w:rPr>
                <w:rFonts w:ascii="Times New Roman" w:hAnsi="Times New Roman" w:cs="Times New Roman"/>
                <w:sz w:val="24"/>
                <w:szCs w:val="24"/>
                <w:lang w:val="ru-RU"/>
              </w:rPr>
              <w:t>Советского городского округа Ставропольского края»</w:t>
            </w:r>
          </w:p>
        </w:tc>
      </w:tr>
      <w:tr w:rsidR="00CB2DA2" w:rsidRPr="00CB2DA2" w:rsidTr="00AC3F28">
        <w:tc>
          <w:tcPr>
            <w:tcW w:w="486" w:type="dxa"/>
          </w:tcPr>
          <w:p w:rsidR="00CB2DA2" w:rsidRPr="00CB2DA2" w:rsidRDefault="00AC3F28" w:rsidP="005E4E41">
            <w:pPr>
              <w:jc w:val="both"/>
              <w:rPr>
                <w:rFonts w:ascii="Times New Roman" w:hAnsi="Times New Roman" w:cs="Times New Roman"/>
                <w:lang w:val="ru-RU"/>
              </w:rPr>
            </w:pPr>
            <w:r>
              <w:rPr>
                <w:rFonts w:ascii="Times New Roman" w:hAnsi="Times New Roman" w:cs="Times New Roman"/>
                <w:lang w:val="ru-RU"/>
              </w:rPr>
              <w:t>1</w:t>
            </w:r>
            <w:r w:rsidR="00CB2DA2">
              <w:rPr>
                <w:rFonts w:ascii="Times New Roman" w:hAnsi="Times New Roman" w:cs="Times New Roman"/>
                <w:lang w:val="ru-RU"/>
              </w:rPr>
              <w:t>.</w:t>
            </w:r>
          </w:p>
        </w:tc>
        <w:tc>
          <w:tcPr>
            <w:tcW w:w="1954" w:type="dxa"/>
          </w:tcPr>
          <w:p w:rsidR="00CB2DA2" w:rsidRPr="00CB2DA2" w:rsidRDefault="00CB2DA2" w:rsidP="005E4E41">
            <w:pPr>
              <w:rPr>
                <w:rFonts w:ascii="Times New Roman" w:hAnsi="Times New Roman" w:cs="Times New Roman"/>
                <w:sz w:val="24"/>
                <w:szCs w:val="24"/>
                <w:lang w:val="ru-RU"/>
              </w:rPr>
            </w:pPr>
            <w:r>
              <w:rPr>
                <w:rFonts w:ascii="Times New Roman" w:hAnsi="Times New Roman" w:cs="Times New Roman"/>
                <w:sz w:val="24"/>
                <w:szCs w:val="24"/>
                <w:lang w:val="ru-RU"/>
              </w:rPr>
              <w:t>Решение</w:t>
            </w:r>
          </w:p>
        </w:tc>
        <w:tc>
          <w:tcPr>
            <w:tcW w:w="5674" w:type="dxa"/>
          </w:tcPr>
          <w:p w:rsidR="00CB2DA2" w:rsidRPr="006847C7" w:rsidRDefault="00CB2DA2" w:rsidP="005E4E41">
            <w:pPr>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 xml:space="preserve">Решение Совета депутатов Советского городского округа Ставропольского края от </w:t>
            </w:r>
            <w:r>
              <w:rPr>
                <w:rFonts w:ascii="Times New Roman" w:hAnsi="Times New Roman" w:cs="Times New Roman"/>
                <w:sz w:val="24"/>
                <w:szCs w:val="24"/>
                <w:lang w:val="ru-RU"/>
              </w:rPr>
              <w:t>25 сентября</w:t>
            </w:r>
            <w:r w:rsidRPr="006847C7">
              <w:rPr>
                <w:rFonts w:ascii="Times New Roman" w:hAnsi="Times New Roman" w:cs="Times New Roman"/>
                <w:sz w:val="24"/>
                <w:szCs w:val="24"/>
                <w:lang w:val="ru-RU"/>
              </w:rPr>
              <w:t xml:space="preserve"> 20</w:t>
            </w:r>
            <w:r>
              <w:rPr>
                <w:rFonts w:ascii="Times New Roman" w:hAnsi="Times New Roman" w:cs="Times New Roman"/>
                <w:sz w:val="24"/>
                <w:szCs w:val="24"/>
                <w:lang w:val="ru-RU"/>
              </w:rPr>
              <w:t>20</w:t>
            </w:r>
            <w:r w:rsidRPr="006847C7">
              <w:rPr>
                <w:rFonts w:ascii="Times New Roman" w:hAnsi="Times New Roman" w:cs="Times New Roman"/>
                <w:sz w:val="24"/>
                <w:szCs w:val="24"/>
                <w:lang w:val="ru-RU"/>
              </w:rPr>
              <w:t xml:space="preserve"> года             № </w:t>
            </w:r>
            <w:r>
              <w:rPr>
                <w:rFonts w:ascii="Times New Roman" w:hAnsi="Times New Roman" w:cs="Times New Roman"/>
                <w:sz w:val="24"/>
                <w:szCs w:val="24"/>
                <w:lang w:val="ru-RU"/>
              </w:rPr>
              <w:t>387</w:t>
            </w:r>
            <w:r w:rsidRPr="006847C7">
              <w:rPr>
                <w:rFonts w:ascii="Times New Roman" w:hAnsi="Times New Roman" w:cs="Times New Roman"/>
                <w:sz w:val="24"/>
                <w:szCs w:val="24"/>
                <w:lang w:val="ru-RU"/>
              </w:rPr>
              <w:t xml:space="preserve"> «О Правилах благоустройства территории Советского городского округа Ставропольского края» </w:t>
            </w:r>
          </w:p>
        </w:tc>
        <w:tc>
          <w:tcPr>
            <w:tcW w:w="2860" w:type="dxa"/>
          </w:tcPr>
          <w:p w:rsidR="00CB2DA2" w:rsidRPr="006847C7" w:rsidRDefault="00CB2DA2" w:rsidP="005E4E41">
            <w:pPr>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Совет депутатов                      Советского городского округа Ставропольского края</w:t>
            </w:r>
          </w:p>
        </w:tc>
        <w:tc>
          <w:tcPr>
            <w:tcW w:w="3420" w:type="dxa"/>
          </w:tcPr>
          <w:p w:rsidR="00CB2DA2" w:rsidRPr="00CB2DA2" w:rsidRDefault="00CB2DA2" w:rsidP="005E4E41">
            <w:pPr>
              <w:jc w:val="both"/>
              <w:rPr>
                <w:rFonts w:ascii="Times New Roman" w:hAnsi="Times New Roman" w:cs="Times New Roman"/>
                <w:sz w:val="24"/>
                <w:szCs w:val="24"/>
                <w:lang w:val="ru-RU"/>
              </w:rPr>
            </w:pPr>
            <w:r>
              <w:rPr>
                <w:rFonts w:ascii="Times New Roman" w:hAnsi="Times New Roman" w:cs="Times New Roman"/>
                <w:sz w:val="24"/>
                <w:szCs w:val="24"/>
                <w:lang w:val="ru-RU"/>
              </w:rPr>
              <w:t>25 сентября 2020 г. № 387</w:t>
            </w:r>
          </w:p>
        </w:tc>
      </w:tr>
      <w:tr w:rsidR="00656ED2" w:rsidRPr="00656ED2" w:rsidTr="00AC3F28">
        <w:tc>
          <w:tcPr>
            <w:tcW w:w="486" w:type="dxa"/>
          </w:tcPr>
          <w:p w:rsidR="00656ED2" w:rsidRDefault="00AC3F28" w:rsidP="005E4E41">
            <w:pPr>
              <w:jc w:val="both"/>
              <w:rPr>
                <w:rFonts w:ascii="Times New Roman" w:hAnsi="Times New Roman" w:cs="Times New Roman"/>
                <w:lang w:val="ru-RU"/>
              </w:rPr>
            </w:pPr>
            <w:r>
              <w:rPr>
                <w:rFonts w:ascii="Times New Roman" w:hAnsi="Times New Roman" w:cs="Times New Roman"/>
                <w:lang w:val="ru-RU"/>
              </w:rPr>
              <w:t>2</w:t>
            </w:r>
            <w:r w:rsidR="00656ED2">
              <w:rPr>
                <w:rFonts w:ascii="Times New Roman" w:hAnsi="Times New Roman" w:cs="Times New Roman"/>
                <w:lang w:val="ru-RU"/>
              </w:rPr>
              <w:t>.</w:t>
            </w:r>
          </w:p>
        </w:tc>
        <w:tc>
          <w:tcPr>
            <w:tcW w:w="1954" w:type="dxa"/>
          </w:tcPr>
          <w:p w:rsidR="00656ED2" w:rsidRDefault="00656ED2" w:rsidP="005E4E41">
            <w:pPr>
              <w:rPr>
                <w:rFonts w:ascii="Times New Roman" w:hAnsi="Times New Roman" w:cs="Times New Roman"/>
                <w:sz w:val="24"/>
                <w:szCs w:val="24"/>
                <w:lang w:val="ru-RU"/>
              </w:rPr>
            </w:pPr>
            <w:r>
              <w:rPr>
                <w:rFonts w:ascii="Times New Roman" w:hAnsi="Times New Roman" w:cs="Times New Roman"/>
                <w:sz w:val="24"/>
                <w:szCs w:val="24"/>
                <w:lang w:val="ru-RU"/>
              </w:rPr>
              <w:t>Постановление</w:t>
            </w:r>
          </w:p>
        </w:tc>
        <w:tc>
          <w:tcPr>
            <w:tcW w:w="5674" w:type="dxa"/>
          </w:tcPr>
          <w:p w:rsidR="00656ED2" w:rsidRPr="006847C7" w:rsidRDefault="00656ED2" w:rsidP="005E4E41">
            <w:pPr>
              <w:autoSpaceDE w:val="0"/>
              <w:autoSpaceDN w:val="0"/>
              <w:adjustRightInd w:val="0"/>
              <w:jc w:val="both"/>
              <w:rPr>
                <w:rFonts w:ascii="Times New Roman" w:hAnsi="Times New Roman" w:cs="Times New Roman"/>
                <w:sz w:val="24"/>
                <w:szCs w:val="24"/>
                <w:lang w:val="ru-RU"/>
              </w:rPr>
            </w:pPr>
            <w:r w:rsidRPr="006847C7">
              <w:rPr>
                <w:rFonts w:ascii="Times New Roman" w:hAnsi="Times New Roman" w:cs="Times New Roman"/>
                <w:sz w:val="24"/>
                <w:szCs w:val="24"/>
                <w:lang w:val="ru-RU"/>
              </w:rPr>
              <w:t>Постановление администрации Советского городского округа</w:t>
            </w:r>
            <w:r>
              <w:rPr>
                <w:rFonts w:ascii="Times New Roman" w:hAnsi="Times New Roman" w:cs="Times New Roman"/>
                <w:sz w:val="24"/>
                <w:szCs w:val="24"/>
                <w:lang w:val="ru-RU"/>
              </w:rPr>
              <w:t xml:space="preserve"> Ставропольского края</w:t>
            </w:r>
            <w:r w:rsidR="007F51A7">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О внесении изменений в Положение об охране зеленых насаждений, выдаче разрешения на удаление, </w:t>
            </w:r>
            <w:proofErr w:type="spellStart"/>
            <w:r>
              <w:rPr>
                <w:rFonts w:ascii="Times New Roman" w:hAnsi="Times New Roman" w:cs="Times New Roman"/>
                <w:sz w:val="24"/>
                <w:szCs w:val="24"/>
                <w:lang w:val="ru-RU"/>
              </w:rPr>
              <w:t>кронирование</w:t>
            </w:r>
            <w:proofErr w:type="spellEnd"/>
            <w:r>
              <w:rPr>
                <w:rFonts w:ascii="Times New Roman" w:hAnsi="Times New Roman" w:cs="Times New Roman"/>
                <w:sz w:val="24"/>
                <w:szCs w:val="24"/>
                <w:lang w:val="ru-RU"/>
              </w:rPr>
              <w:t xml:space="preserve">, обрезку зеленых насаждений и проведении восстановительного озеленения на территории  </w:t>
            </w:r>
            <w:r w:rsidRPr="006847C7">
              <w:rPr>
                <w:rFonts w:ascii="Times New Roman" w:hAnsi="Times New Roman" w:cs="Times New Roman"/>
                <w:sz w:val="24"/>
                <w:szCs w:val="24"/>
                <w:lang w:val="ru-RU"/>
              </w:rPr>
              <w:t>Советского городского округа</w:t>
            </w:r>
            <w:r>
              <w:rPr>
                <w:rFonts w:ascii="Times New Roman" w:hAnsi="Times New Roman" w:cs="Times New Roman"/>
                <w:sz w:val="24"/>
                <w:szCs w:val="24"/>
                <w:lang w:val="ru-RU"/>
              </w:rPr>
              <w:t xml:space="preserve"> Ставропольского края</w:t>
            </w:r>
            <w:r w:rsidR="007F51A7">
              <w:rPr>
                <w:rFonts w:ascii="Times New Roman" w:hAnsi="Times New Roman" w:cs="Times New Roman"/>
                <w:sz w:val="24"/>
                <w:szCs w:val="24"/>
                <w:lang w:val="ru-RU"/>
              </w:rPr>
              <w:t xml:space="preserve">», утвержденное </w:t>
            </w:r>
            <w:proofErr w:type="spellStart"/>
            <w:r w:rsidR="007F51A7">
              <w:rPr>
                <w:rFonts w:ascii="Times New Roman" w:hAnsi="Times New Roman" w:cs="Times New Roman"/>
                <w:sz w:val="24"/>
                <w:szCs w:val="24"/>
                <w:lang w:val="ru-RU"/>
              </w:rPr>
              <w:t>постановлением</w:t>
            </w:r>
            <w:r w:rsidR="007F51A7" w:rsidRPr="006847C7">
              <w:rPr>
                <w:rFonts w:ascii="Times New Roman" w:hAnsi="Times New Roman" w:cs="Times New Roman"/>
                <w:sz w:val="24"/>
                <w:szCs w:val="24"/>
                <w:lang w:val="ru-RU"/>
              </w:rPr>
              <w:t>администрации</w:t>
            </w:r>
            <w:proofErr w:type="spellEnd"/>
            <w:r w:rsidR="007F51A7" w:rsidRPr="006847C7">
              <w:rPr>
                <w:rFonts w:ascii="Times New Roman" w:hAnsi="Times New Roman" w:cs="Times New Roman"/>
                <w:sz w:val="24"/>
                <w:szCs w:val="24"/>
                <w:lang w:val="ru-RU"/>
              </w:rPr>
              <w:t xml:space="preserve"> </w:t>
            </w:r>
            <w:r w:rsidR="007F51A7" w:rsidRPr="006847C7">
              <w:rPr>
                <w:rFonts w:ascii="Times New Roman" w:hAnsi="Times New Roman" w:cs="Times New Roman"/>
                <w:sz w:val="24"/>
                <w:szCs w:val="24"/>
                <w:lang w:val="ru-RU"/>
              </w:rPr>
              <w:lastRenderedPageBreak/>
              <w:t>Советского городского округа</w:t>
            </w:r>
            <w:r w:rsidR="007F51A7">
              <w:rPr>
                <w:rFonts w:ascii="Times New Roman" w:hAnsi="Times New Roman" w:cs="Times New Roman"/>
                <w:sz w:val="24"/>
                <w:szCs w:val="24"/>
                <w:lang w:val="ru-RU"/>
              </w:rPr>
              <w:t xml:space="preserve"> Ставропольского края от 26 декабря 2018 г.                   № 1870</w:t>
            </w:r>
          </w:p>
        </w:tc>
        <w:tc>
          <w:tcPr>
            <w:tcW w:w="2860" w:type="dxa"/>
          </w:tcPr>
          <w:p w:rsidR="00656ED2" w:rsidRPr="006847C7" w:rsidRDefault="007F51A7" w:rsidP="005E4E41">
            <w:pPr>
              <w:rPr>
                <w:rFonts w:ascii="Times New Roman" w:hAnsi="Times New Roman" w:cs="Times New Roman"/>
                <w:sz w:val="24"/>
                <w:szCs w:val="24"/>
                <w:lang w:val="ru-RU"/>
              </w:rPr>
            </w:pPr>
            <w:r>
              <w:rPr>
                <w:rFonts w:ascii="Times New Roman" w:hAnsi="Times New Roman" w:cs="Times New Roman"/>
                <w:sz w:val="24"/>
                <w:szCs w:val="24"/>
                <w:lang w:val="ru-RU"/>
              </w:rPr>
              <w:lastRenderedPageBreak/>
              <w:t>Отдел градостроительства, транспорта и муниципального хозяйства</w:t>
            </w:r>
          </w:p>
        </w:tc>
        <w:tc>
          <w:tcPr>
            <w:tcW w:w="3420" w:type="dxa"/>
          </w:tcPr>
          <w:p w:rsidR="00656ED2" w:rsidRDefault="007F51A7" w:rsidP="005E4E41">
            <w:pPr>
              <w:jc w:val="both"/>
              <w:rPr>
                <w:rFonts w:ascii="Times New Roman" w:hAnsi="Times New Roman" w:cs="Times New Roman"/>
                <w:sz w:val="24"/>
                <w:szCs w:val="24"/>
                <w:lang w:val="ru-RU"/>
              </w:rPr>
            </w:pPr>
            <w:r>
              <w:rPr>
                <w:rFonts w:ascii="Times New Roman" w:hAnsi="Times New Roman" w:cs="Times New Roman"/>
                <w:sz w:val="24"/>
                <w:szCs w:val="24"/>
                <w:lang w:val="ru-RU"/>
              </w:rPr>
              <w:t>02 ноября 2021 г. № 1240</w:t>
            </w:r>
          </w:p>
        </w:tc>
      </w:tr>
      <w:tr w:rsidR="00EB5D11" w:rsidRPr="00656ED2" w:rsidTr="00AC3F28">
        <w:tc>
          <w:tcPr>
            <w:tcW w:w="486" w:type="dxa"/>
          </w:tcPr>
          <w:p w:rsidR="00EB5D11" w:rsidRDefault="00AC3F28" w:rsidP="005E4E41">
            <w:pPr>
              <w:jc w:val="both"/>
              <w:rPr>
                <w:rFonts w:ascii="Times New Roman" w:hAnsi="Times New Roman" w:cs="Times New Roman"/>
                <w:lang w:val="ru-RU"/>
              </w:rPr>
            </w:pPr>
            <w:r>
              <w:rPr>
                <w:rFonts w:ascii="Times New Roman" w:hAnsi="Times New Roman" w:cs="Times New Roman"/>
                <w:lang w:val="ru-RU"/>
              </w:rPr>
              <w:lastRenderedPageBreak/>
              <w:t>3</w:t>
            </w:r>
            <w:r w:rsidR="00EB5D11">
              <w:rPr>
                <w:rFonts w:ascii="Times New Roman" w:hAnsi="Times New Roman" w:cs="Times New Roman"/>
                <w:lang w:val="ru-RU"/>
              </w:rPr>
              <w:t>.</w:t>
            </w:r>
          </w:p>
        </w:tc>
        <w:tc>
          <w:tcPr>
            <w:tcW w:w="1954" w:type="dxa"/>
          </w:tcPr>
          <w:p w:rsidR="00EB5D11" w:rsidRPr="00EB5D11" w:rsidRDefault="00EB5D11" w:rsidP="005E4E41">
            <w:pPr>
              <w:tabs>
                <w:tab w:val="left" w:pos="4962"/>
              </w:tabs>
              <w:rPr>
                <w:rFonts w:ascii="Times New Roman" w:hAnsi="Times New Roman" w:cs="Times New Roman"/>
                <w:sz w:val="24"/>
                <w:szCs w:val="24"/>
              </w:rPr>
            </w:pPr>
            <w:proofErr w:type="spellStart"/>
            <w:r w:rsidRPr="00EB5D11">
              <w:rPr>
                <w:rFonts w:ascii="Times New Roman" w:hAnsi="Times New Roman" w:cs="Times New Roman"/>
                <w:sz w:val="24"/>
                <w:szCs w:val="24"/>
              </w:rPr>
              <w:t>Постановление</w:t>
            </w:r>
            <w:proofErr w:type="spellEnd"/>
          </w:p>
        </w:tc>
        <w:tc>
          <w:tcPr>
            <w:tcW w:w="5674" w:type="dxa"/>
          </w:tcPr>
          <w:p w:rsidR="00EB5D11" w:rsidRPr="00EB5D11" w:rsidRDefault="00EB5D11" w:rsidP="005E4E41">
            <w:pPr>
              <w:tabs>
                <w:tab w:val="left" w:pos="4962"/>
              </w:tabs>
              <w:jc w:val="both"/>
              <w:rPr>
                <w:rFonts w:ascii="Times New Roman" w:hAnsi="Times New Roman" w:cs="Times New Roman"/>
                <w:sz w:val="24"/>
                <w:szCs w:val="24"/>
                <w:lang w:val="ru-RU"/>
              </w:rPr>
            </w:pPr>
            <w:r w:rsidRPr="00EB5D11">
              <w:rPr>
                <w:rFonts w:ascii="Times New Roman" w:hAnsi="Times New Roman" w:cs="Times New Roman"/>
                <w:sz w:val="24"/>
                <w:szCs w:val="24"/>
                <w:lang w:val="ru-RU"/>
              </w:rPr>
              <w:t xml:space="preserve">Постановление администрации Советского городского округа Ставропольского края «Об утверждении </w:t>
            </w:r>
            <w:proofErr w:type="gramStart"/>
            <w:r w:rsidRPr="00EB5D11">
              <w:rPr>
                <w:rFonts w:ascii="Times New Roman" w:hAnsi="Times New Roman" w:cs="Times New Roman"/>
                <w:sz w:val="24"/>
                <w:szCs w:val="24"/>
                <w:lang w:val="ru-RU"/>
              </w:rPr>
              <w:t>паспортов инициативных проектов развития территорий муниципальных образований Ставропольского</w:t>
            </w:r>
            <w:proofErr w:type="gramEnd"/>
            <w:r w:rsidRPr="00EB5D11">
              <w:rPr>
                <w:rFonts w:ascii="Times New Roman" w:hAnsi="Times New Roman" w:cs="Times New Roman"/>
                <w:sz w:val="24"/>
                <w:szCs w:val="24"/>
                <w:lang w:val="ru-RU"/>
              </w:rPr>
              <w:t xml:space="preserve"> края, реализуемых в Советском городском округе Ставропольского края в 2022 году»</w:t>
            </w:r>
          </w:p>
        </w:tc>
        <w:tc>
          <w:tcPr>
            <w:tcW w:w="2860" w:type="dxa"/>
          </w:tcPr>
          <w:p w:rsidR="00EB5D11" w:rsidRPr="00EB5D11" w:rsidRDefault="00EB5D11" w:rsidP="005E4E41">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 xml:space="preserve">Отдел градостроительства, </w:t>
            </w:r>
          </w:p>
          <w:p w:rsidR="00EB5D11" w:rsidRPr="00EB5D11" w:rsidRDefault="00EB5D11" w:rsidP="005E4E41">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транспорта и муниципального хозяйства  администрации Советского городского округа</w:t>
            </w:r>
          </w:p>
          <w:p w:rsidR="00EB5D11" w:rsidRPr="00EB5D11" w:rsidRDefault="00EB5D11" w:rsidP="005E4E41">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Ставропольского края</w:t>
            </w:r>
          </w:p>
        </w:tc>
        <w:tc>
          <w:tcPr>
            <w:tcW w:w="3420" w:type="dxa"/>
          </w:tcPr>
          <w:p w:rsidR="00EB5D11" w:rsidRPr="00EB5D11" w:rsidRDefault="00EB5D11" w:rsidP="005E4E41">
            <w:pPr>
              <w:tabs>
                <w:tab w:val="left" w:pos="4962"/>
              </w:tabs>
              <w:jc w:val="both"/>
              <w:rPr>
                <w:rFonts w:ascii="Times New Roman" w:hAnsi="Times New Roman" w:cs="Times New Roman"/>
                <w:sz w:val="24"/>
                <w:szCs w:val="24"/>
              </w:rPr>
            </w:pPr>
            <w:r w:rsidRPr="00EB5D11">
              <w:rPr>
                <w:rFonts w:ascii="Times New Roman" w:hAnsi="Times New Roman" w:cs="Times New Roman"/>
                <w:sz w:val="24"/>
                <w:szCs w:val="24"/>
              </w:rPr>
              <w:t xml:space="preserve">03 </w:t>
            </w:r>
            <w:proofErr w:type="spellStart"/>
            <w:r w:rsidRPr="00EB5D11">
              <w:rPr>
                <w:rFonts w:ascii="Times New Roman" w:hAnsi="Times New Roman" w:cs="Times New Roman"/>
                <w:sz w:val="24"/>
                <w:szCs w:val="24"/>
              </w:rPr>
              <w:t>декабря</w:t>
            </w:r>
            <w:proofErr w:type="spellEnd"/>
            <w:r w:rsidRPr="00EB5D11">
              <w:rPr>
                <w:rFonts w:ascii="Times New Roman" w:hAnsi="Times New Roman" w:cs="Times New Roman"/>
                <w:sz w:val="24"/>
                <w:szCs w:val="24"/>
              </w:rPr>
              <w:t xml:space="preserve"> 2021 г.</w:t>
            </w:r>
          </w:p>
          <w:p w:rsidR="00EB5D11" w:rsidRPr="00EB5D11" w:rsidRDefault="00EB5D11" w:rsidP="005E4E41">
            <w:pPr>
              <w:tabs>
                <w:tab w:val="left" w:pos="4962"/>
              </w:tabs>
              <w:jc w:val="both"/>
              <w:rPr>
                <w:rFonts w:ascii="Times New Roman" w:hAnsi="Times New Roman" w:cs="Times New Roman"/>
                <w:sz w:val="24"/>
                <w:szCs w:val="24"/>
              </w:rPr>
            </w:pPr>
            <w:r w:rsidRPr="00EB5D11">
              <w:rPr>
                <w:rFonts w:ascii="Times New Roman" w:hAnsi="Times New Roman" w:cs="Times New Roman"/>
                <w:sz w:val="24"/>
                <w:szCs w:val="24"/>
              </w:rPr>
              <w:t>№ 1341</w:t>
            </w:r>
          </w:p>
        </w:tc>
      </w:tr>
      <w:tr w:rsidR="004B0212" w:rsidRPr="004B0212" w:rsidTr="00AC3F28">
        <w:tc>
          <w:tcPr>
            <w:tcW w:w="486" w:type="dxa"/>
          </w:tcPr>
          <w:p w:rsidR="004B0212" w:rsidRDefault="00AC3F28" w:rsidP="005E4E41">
            <w:pPr>
              <w:jc w:val="both"/>
              <w:rPr>
                <w:rFonts w:ascii="Times New Roman" w:hAnsi="Times New Roman" w:cs="Times New Roman"/>
                <w:lang w:val="ru-RU"/>
              </w:rPr>
            </w:pPr>
            <w:r>
              <w:rPr>
                <w:rFonts w:ascii="Times New Roman" w:hAnsi="Times New Roman" w:cs="Times New Roman"/>
                <w:lang w:val="ru-RU"/>
              </w:rPr>
              <w:t>4.</w:t>
            </w:r>
          </w:p>
        </w:tc>
        <w:tc>
          <w:tcPr>
            <w:tcW w:w="1954" w:type="dxa"/>
          </w:tcPr>
          <w:p w:rsidR="004B0212" w:rsidRPr="00EB5D11" w:rsidRDefault="004B0212" w:rsidP="005E4E41">
            <w:pPr>
              <w:tabs>
                <w:tab w:val="left" w:pos="4962"/>
              </w:tabs>
              <w:rPr>
                <w:rFonts w:ascii="Times New Roman" w:hAnsi="Times New Roman" w:cs="Times New Roman"/>
                <w:sz w:val="24"/>
                <w:szCs w:val="24"/>
              </w:rPr>
            </w:pPr>
            <w:proofErr w:type="spellStart"/>
            <w:r w:rsidRPr="00EB5D11">
              <w:rPr>
                <w:rFonts w:ascii="Times New Roman" w:hAnsi="Times New Roman" w:cs="Times New Roman"/>
                <w:sz w:val="24"/>
                <w:szCs w:val="24"/>
              </w:rPr>
              <w:t>Постановление</w:t>
            </w:r>
            <w:proofErr w:type="spellEnd"/>
          </w:p>
        </w:tc>
        <w:tc>
          <w:tcPr>
            <w:tcW w:w="5674" w:type="dxa"/>
          </w:tcPr>
          <w:p w:rsidR="004B0212" w:rsidRPr="00EB5D11" w:rsidRDefault="004B0212" w:rsidP="005E4E41">
            <w:pPr>
              <w:tabs>
                <w:tab w:val="left" w:pos="4962"/>
              </w:tabs>
              <w:jc w:val="both"/>
              <w:rPr>
                <w:rFonts w:ascii="Times New Roman" w:hAnsi="Times New Roman" w:cs="Times New Roman"/>
                <w:sz w:val="24"/>
                <w:szCs w:val="24"/>
                <w:lang w:val="ru-RU"/>
              </w:rPr>
            </w:pPr>
            <w:r w:rsidRPr="00EB5D11">
              <w:rPr>
                <w:rFonts w:ascii="Times New Roman" w:hAnsi="Times New Roman" w:cs="Times New Roman"/>
                <w:sz w:val="24"/>
                <w:szCs w:val="24"/>
                <w:lang w:val="ru-RU"/>
              </w:rPr>
              <w:t xml:space="preserve">Постановление администрации Советского городского округа Ставропольского края «Об утверждении </w:t>
            </w:r>
            <w:proofErr w:type="gramStart"/>
            <w:r w:rsidRPr="00EB5D11">
              <w:rPr>
                <w:rFonts w:ascii="Times New Roman" w:hAnsi="Times New Roman" w:cs="Times New Roman"/>
                <w:sz w:val="24"/>
                <w:szCs w:val="24"/>
                <w:lang w:val="ru-RU"/>
              </w:rPr>
              <w:t>паспортов инициативных проектов развития территорий муниципальных образований Ставропольского</w:t>
            </w:r>
            <w:proofErr w:type="gramEnd"/>
            <w:r w:rsidRPr="00EB5D11">
              <w:rPr>
                <w:rFonts w:ascii="Times New Roman" w:hAnsi="Times New Roman" w:cs="Times New Roman"/>
                <w:sz w:val="24"/>
                <w:szCs w:val="24"/>
                <w:lang w:val="ru-RU"/>
              </w:rPr>
              <w:t xml:space="preserve"> края, реализуемых в Советском городском округе Ставропольского края в 202</w:t>
            </w:r>
            <w:r w:rsidR="00903F3E">
              <w:rPr>
                <w:rFonts w:ascii="Times New Roman" w:hAnsi="Times New Roman" w:cs="Times New Roman"/>
                <w:sz w:val="24"/>
                <w:szCs w:val="24"/>
                <w:lang w:val="ru-RU"/>
              </w:rPr>
              <w:t>3</w:t>
            </w:r>
            <w:r w:rsidRPr="00EB5D11">
              <w:rPr>
                <w:rFonts w:ascii="Times New Roman" w:hAnsi="Times New Roman" w:cs="Times New Roman"/>
                <w:sz w:val="24"/>
                <w:szCs w:val="24"/>
                <w:lang w:val="ru-RU"/>
              </w:rPr>
              <w:t xml:space="preserve"> году»</w:t>
            </w:r>
          </w:p>
        </w:tc>
        <w:tc>
          <w:tcPr>
            <w:tcW w:w="2860" w:type="dxa"/>
          </w:tcPr>
          <w:p w:rsidR="004B0212" w:rsidRPr="00EB5D11" w:rsidRDefault="004B0212" w:rsidP="005E4E41">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 xml:space="preserve">Отдел градостроительства, </w:t>
            </w:r>
          </w:p>
          <w:p w:rsidR="004B0212" w:rsidRPr="00EB5D11" w:rsidRDefault="004B0212" w:rsidP="005E4E41">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транспорта и муниципального хозяйства  администрации Советского городского округа</w:t>
            </w:r>
          </w:p>
          <w:p w:rsidR="004B0212" w:rsidRPr="00EB5D11" w:rsidRDefault="004B0212" w:rsidP="005E4E41">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Ставропольского края</w:t>
            </w:r>
          </w:p>
        </w:tc>
        <w:tc>
          <w:tcPr>
            <w:tcW w:w="3420" w:type="dxa"/>
          </w:tcPr>
          <w:p w:rsidR="004B0212" w:rsidRDefault="004B0212" w:rsidP="005E4E41">
            <w:pPr>
              <w:tabs>
                <w:tab w:val="left" w:pos="4962"/>
              </w:tabs>
              <w:jc w:val="both"/>
              <w:rPr>
                <w:rFonts w:ascii="Times New Roman" w:hAnsi="Times New Roman" w:cs="Times New Roman"/>
                <w:sz w:val="24"/>
                <w:szCs w:val="24"/>
                <w:lang w:val="ru-RU"/>
              </w:rPr>
            </w:pPr>
            <w:r>
              <w:rPr>
                <w:rFonts w:ascii="Times New Roman" w:hAnsi="Times New Roman" w:cs="Times New Roman"/>
                <w:sz w:val="24"/>
                <w:szCs w:val="24"/>
                <w:lang w:val="ru-RU"/>
              </w:rPr>
              <w:t>02 ноября 2022 г.</w:t>
            </w:r>
          </w:p>
          <w:p w:rsidR="004B0212" w:rsidRPr="004B0212" w:rsidRDefault="004B0212" w:rsidP="005E4E41">
            <w:pPr>
              <w:tabs>
                <w:tab w:val="left" w:pos="4962"/>
              </w:tabs>
              <w:jc w:val="both"/>
              <w:rPr>
                <w:rFonts w:ascii="Times New Roman" w:hAnsi="Times New Roman" w:cs="Times New Roman"/>
                <w:sz w:val="24"/>
                <w:szCs w:val="24"/>
                <w:lang w:val="ru-RU"/>
              </w:rPr>
            </w:pPr>
            <w:r>
              <w:rPr>
                <w:rFonts w:ascii="Times New Roman" w:hAnsi="Times New Roman" w:cs="Times New Roman"/>
                <w:sz w:val="24"/>
                <w:szCs w:val="24"/>
                <w:lang w:val="ru-RU"/>
              </w:rPr>
              <w:t>№ 1380</w:t>
            </w:r>
          </w:p>
        </w:tc>
      </w:tr>
      <w:tr w:rsidR="00F20125" w:rsidRPr="00227325" w:rsidTr="00AC3F28">
        <w:tc>
          <w:tcPr>
            <w:tcW w:w="486" w:type="dxa"/>
          </w:tcPr>
          <w:p w:rsidR="00F20125" w:rsidRDefault="00AC3F28" w:rsidP="005E4E41">
            <w:pPr>
              <w:jc w:val="both"/>
              <w:rPr>
                <w:rFonts w:ascii="Times New Roman" w:hAnsi="Times New Roman" w:cs="Times New Roman"/>
                <w:lang w:val="ru-RU"/>
              </w:rPr>
            </w:pPr>
            <w:r>
              <w:rPr>
                <w:rFonts w:ascii="Times New Roman" w:hAnsi="Times New Roman" w:cs="Times New Roman"/>
                <w:lang w:val="ru-RU"/>
              </w:rPr>
              <w:t>5.</w:t>
            </w:r>
          </w:p>
        </w:tc>
        <w:tc>
          <w:tcPr>
            <w:tcW w:w="1954" w:type="dxa"/>
          </w:tcPr>
          <w:p w:rsidR="00F20125" w:rsidRPr="00EB5D11" w:rsidRDefault="00F20125" w:rsidP="005E4E41">
            <w:pPr>
              <w:tabs>
                <w:tab w:val="left" w:pos="4962"/>
              </w:tabs>
            </w:pPr>
            <w:proofErr w:type="spellStart"/>
            <w:r w:rsidRPr="00EB5D11">
              <w:rPr>
                <w:rFonts w:ascii="Times New Roman" w:hAnsi="Times New Roman" w:cs="Times New Roman"/>
                <w:sz w:val="24"/>
                <w:szCs w:val="24"/>
              </w:rPr>
              <w:t>Постановление</w:t>
            </w:r>
            <w:proofErr w:type="spellEnd"/>
          </w:p>
        </w:tc>
        <w:tc>
          <w:tcPr>
            <w:tcW w:w="5674" w:type="dxa"/>
          </w:tcPr>
          <w:p w:rsidR="00F20125" w:rsidRPr="00227325" w:rsidRDefault="00227325" w:rsidP="005E4E41">
            <w:pPr>
              <w:tabs>
                <w:tab w:val="left" w:pos="4962"/>
              </w:tabs>
              <w:jc w:val="both"/>
              <w:rPr>
                <w:rFonts w:ascii="Times New Roman" w:hAnsi="Times New Roman" w:cs="Times New Roman"/>
                <w:sz w:val="24"/>
                <w:szCs w:val="24"/>
                <w:lang w:val="ru-RU"/>
              </w:rPr>
            </w:pPr>
            <w:r w:rsidRPr="00EB5D11">
              <w:rPr>
                <w:rFonts w:ascii="Times New Roman" w:hAnsi="Times New Roman" w:cs="Times New Roman"/>
                <w:sz w:val="24"/>
                <w:szCs w:val="24"/>
                <w:lang w:val="ru-RU"/>
              </w:rPr>
              <w:t xml:space="preserve">Постановление администрации Советского городского округа Ставропольского края </w:t>
            </w:r>
            <w:r>
              <w:rPr>
                <w:rFonts w:ascii="Times New Roman" w:hAnsi="Times New Roman" w:cs="Times New Roman"/>
                <w:sz w:val="24"/>
                <w:szCs w:val="24"/>
                <w:lang w:val="ru-RU"/>
              </w:rPr>
              <w:t>«</w:t>
            </w:r>
            <w:r w:rsidR="00F20125" w:rsidRPr="00227325">
              <w:rPr>
                <w:rFonts w:ascii="Times New Roman" w:hAnsi="Times New Roman" w:cs="Times New Roman"/>
                <w:sz w:val="24"/>
                <w:szCs w:val="24"/>
                <w:lang w:val="ru-RU"/>
              </w:rPr>
              <w:t>О внесении изменения в постановление администрации Советского городского округа Ставропольского края от 02 ноября 2022 г. № 1380</w:t>
            </w:r>
            <w:r>
              <w:rPr>
                <w:rFonts w:ascii="Times New Roman" w:hAnsi="Times New Roman" w:cs="Times New Roman"/>
                <w:sz w:val="24"/>
                <w:szCs w:val="24"/>
                <w:lang w:val="ru-RU"/>
              </w:rPr>
              <w:t>»</w:t>
            </w:r>
          </w:p>
        </w:tc>
        <w:tc>
          <w:tcPr>
            <w:tcW w:w="2860" w:type="dxa"/>
          </w:tcPr>
          <w:p w:rsidR="00F20125" w:rsidRPr="00EB5D11" w:rsidRDefault="00F20125" w:rsidP="005E4E41">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 xml:space="preserve">Отдел градостроительства, </w:t>
            </w:r>
          </w:p>
          <w:p w:rsidR="00F20125" w:rsidRPr="00EB5D11" w:rsidRDefault="00F20125" w:rsidP="005E4E41">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транспорта и муниципального хозяйства  администрации Советского городского округа</w:t>
            </w:r>
          </w:p>
          <w:p w:rsidR="00F20125" w:rsidRPr="00EB5D11" w:rsidRDefault="00F20125" w:rsidP="005E4E41">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Ставропольского края</w:t>
            </w:r>
          </w:p>
        </w:tc>
        <w:tc>
          <w:tcPr>
            <w:tcW w:w="3420" w:type="dxa"/>
          </w:tcPr>
          <w:p w:rsidR="00F20125" w:rsidRPr="00227325" w:rsidRDefault="00F20125" w:rsidP="005E4E41">
            <w:pPr>
              <w:tabs>
                <w:tab w:val="left" w:pos="4962"/>
              </w:tabs>
              <w:jc w:val="both"/>
              <w:rPr>
                <w:rFonts w:ascii="Times New Roman" w:hAnsi="Times New Roman" w:cs="Times New Roman"/>
                <w:sz w:val="24"/>
                <w:szCs w:val="24"/>
                <w:lang w:val="ru-RU"/>
              </w:rPr>
            </w:pPr>
            <w:r w:rsidRPr="00227325">
              <w:rPr>
                <w:rFonts w:ascii="Times New Roman" w:hAnsi="Times New Roman" w:cs="Times New Roman"/>
                <w:sz w:val="24"/>
                <w:szCs w:val="24"/>
                <w:lang w:val="ru-RU"/>
              </w:rPr>
              <w:t>23 декабря 2022 г.</w:t>
            </w:r>
            <w:r w:rsidR="00227325">
              <w:rPr>
                <w:rFonts w:ascii="Times New Roman" w:hAnsi="Times New Roman" w:cs="Times New Roman"/>
                <w:sz w:val="24"/>
                <w:szCs w:val="24"/>
                <w:lang w:val="ru-RU"/>
              </w:rPr>
              <w:t xml:space="preserve"> № 1638</w:t>
            </w:r>
          </w:p>
        </w:tc>
      </w:tr>
      <w:tr w:rsidR="005D3CE0" w:rsidRPr="005D3CE0" w:rsidTr="00AC3F28">
        <w:tc>
          <w:tcPr>
            <w:tcW w:w="486" w:type="dxa"/>
          </w:tcPr>
          <w:p w:rsidR="005D3CE0" w:rsidRDefault="00AC3F28" w:rsidP="005E4E41">
            <w:pPr>
              <w:jc w:val="both"/>
              <w:rPr>
                <w:rFonts w:ascii="Times New Roman" w:hAnsi="Times New Roman" w:cs="Times New Roman"/>
                <w:lang w:val="ru-RU"/>
              </w:rPr>
            </w:pPr>
            <w:r>
              <w:rPr>
                <w:rFonts w:ascii="Times New Roman" w:hAnsi="Times New Roman" w:cs="Times New Roman"/>
                <w:lang w:val="ru-RU"/>
              </w:rPr>
              <w:t>6.</w:t>
            </w:r>
          </w:p>
        </w:tc>
        <w:tc>
          <w:tcPr>
            <w:tcW w:w="1954" w:type="dxa"/>
          </w:tcPr>
          <w:p w:rsidR="005D3CE0" w:rsidRPr="00EB5D11" w:rsidRDefault="005D3CE0" w:rsidP="005E4E41">
            <w:pPr>
              <w:tabs>
                <w:tab w:val="left" w:pos="4962"/>
              </w:tabs>
              <w:rPr>
                <w:rFonts w:ascii="Times New Roman" w:hAnsi="Times New Roman" w:cs="Times New Roman"/>
                <w:sz w:val="24"/>
                <w:szCs w:val="24"/>
              </w:rPr>
            </w:pPr>
            <w:proofErr w:type="spellStart"/>
            <w:r w:rsidRPr="00EB5D11">
              <w:rPr>
                <w:rFonts w:ascii="Times New Roman" w:hAnsi="Times New Roman" w:cs="Times New Roman"/>
                <w:sz w:val="24"/>
                <w:szCs w:val="24"/>
              </w:rPr>
              <w:t>Постановление</w:t>
            </w:r>
            <w:proofErr w:type="spellEnd"/>
          </w:p>
        </w:tc>
        <w:tc>
          <w:tcPr>
            <w:tcW w:w="5674" w:type="dxa"/>
          </w:tcPr>
          <w:p w:rsidR="005D3CE0" w:rsidRPr="00EB5D11" w:rsidRDefault="005D3CE0" w:rsidP="005E4E41">
            <w:pPr>
              <w:tabs>
                <w:tab w:val="left" w:pos="4962"/>
              </w:tabs>
              <w:jc w:val="both"/>
              <w:rPr>
                <w:rFonts w:ascii="Times New Roman" w:hAnsi="Times New Roman" w:cs="Times New Roman"/>
                <w:sz w:val="24"/>
                <w:szCs w:val="24"/>
                <w:lang w:val="ru-RU"/>
              </w:rPr>
            </w:pPr>
            <w:r w:rsidRPr="00EB5D11">
              <w:rPr>
                <w:rFonts w:ascii="Times New Roman" w:hAnsi="Times New Roman" w:cs="Times New Roman"/>
                <w:sz w:val="24"/>
                <w:szCs w:val="24"/>
                <w:lang w:val="ru-RU"/>
              </w:rPr>
              <w:t xml:space="preserve">Постановление администрации Советского городского округа Ставропольского края </w:t>
            </w:r>
            <w:r>
              <w:rPr>
                <w:rFonts w:ascii="Times New Roman" w:hAnsi="Times New Roman" w:cs="Times New Roman"/>
                <w:sz w:val="24"/>
                <w:szCs w:val="24"/>
                <w:lang w:val="ru-RU"/>
              </w:rPr>
              <w:t>«</w:t>
            </w:r>
            <w:r w:rsidR="00282FE7">
              <w:rPr>
                <w:rFonts w:ascii="Times New Roman" w:hAnsi="Times New Roman" w:cs="Times New Roman"/>
                <w:sz w:val="24"/>
                <w:szCs w:val="24"/>
                <w:lang w:val="ru-RU"/>
              </w:rPr>
              <w:t>О внесении изменений</w:t>
            </w:r>
            <w:r w:rsidRPr="00227325">
              <w:rPr>
                <w:rFonts w:ascii="Times New Roman" w:hAnsi="Times New Roman" w:cs="Times New Roman"/>
                <w:sz w:val="24"/>
                <w:szCs w:val="24"/>
                <w:lang w:val="ru-RU"/>
              </w:rPr>
              <w:t xml:space="preserve"> в постановление администрации Советского городского округа </w:t>
            </w:r>
            <w:r w:rsidRPr="00227325">
              <w:rPr>
                <w:rFonts w:ascii="Times New Roman" w:hAnsi="Times New Roman" w:cs="Times New Roman"/>
                <w:sz w:val="24"/>
                <w:szCs w:val="24"/>
                <w:lang w:val="ru-RU"/>
              </w:rPr>
              <w:lastRenderedPageBreak/>
              <w:t>Ставропол</w:t>
            </w:r>
            <w:r w:rsidR="00282FE7">
              <w:rPr>
                <w:rFonts w:ascii="Times New Roman" w:hAnsi="Times New Roman" w:cs="Times New Roman"/>
                <w:sz w:val="24"/>
                <w:szCs w:val="24"/>
                <w:lang w:val="ru-RU"/>
              </w:rPr>
              <w:t>ьского края от 02 ноября 2022 года</w:t>
            </w:r>
            <w:r w:rsidRPr="00227325">
              <w:rPr>
                <w:rFonts w:ascii="Times New Roman" w:hAnsi="Times New Roman" w:cs="Times New Roman"/>
                <w:sz w:val="24"/>
                <w:szCs w:val="24"/>
                <w:lang w:val="ru-RU"/>
              </w:rPr>
              <w:t xml:space="preserve"> № 1380</w:t>
            </w:r>
            <w:r>
              <w:rPr>
                <w:rFonts w:ascii="Times New Roman" w:hAnsi="Times New Roman" w:cs="Times New Roman"/>
                <w:sz w:val="24"/>
                <w:szCs w:val="24"/>
                <w:lang w:val="ru-RU"/>
              </w:rPr>
              <w:t>»</w:t>
            </w:r>
          </w:p>
        </w:tc>
        <w:tc>
          <w:tcPr>
            <w:tcW w:w="2860" w:type="dxa"/>
          </w:tcPr>
          <w:p w:rsidR="005D3CE0" w:rsidRPr="00EB5D11" w:rsidRDefault="005D3CE0" w:rsidP="005D3CE0">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lastRenderedPageBreak/>
              <w:t xml:space="preserve">Отдел градостроительства, </w:t>
            </w:r>
          </w:p>
          <w:p w:rsidR="005D3CE0" w:rsidRPr="00EB5D11" w:rsidRDefault="005D3CE0" w:rsidP="005D3CE0">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 xml:space="preserve">транспорта и муниципального </w:t>
            </w:r>
            <w:r w:rsidRPr="00EB5D11">
              <w:rPr>
                <w:rFonts w:ascii="Times New Roman" w:hAnsi="Times New Roman" w:cs="Times New Roman"/>
                <w:sz w:val="24"/>
                <w:szCs w:val="24"/>
              </w:rPr>
              <w:lastRenderedPageBreak/>
              <w:t>хозяйства  администрации Советского городского округа</w:t>
            </w:r>
          </w:p>
          <w:p w:rsidR="005D3CE0" w:rsidRPr="00EB5D11" w:rsidRDefault="005D3CE0" w:rsidP="005D3CE0">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Ставропольского края</w:t>
            </w:r>
          </w:p>
        </w:tc>
        <w:tc>
          <w:tcPr>
            <w:tcW w:w="3420" w:type="dxa"/>
          </w:tcPr>
          <w:p w:rsidR="005D3CE0" w:rsidRPr="00227325" w:rsidRDefault="005D3CE0" w:rsidP="005E4E41">
            <w:pPr>
              <w:tabs>
                <w:tab w:val="left" w:pos="4962"/>
              </w:tabs>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06 февраля 2023 г. № 105</w:t>
            </w:r>
          </w:p>
        </w:tc>
      </w:tr>
      <w:tr w:rsidR="005D3CE0" w:rsidRPr="005D3CE0" w:rsidTr="00AC3F28">
        <w:tc>
          <w:tcPr>
            <w:tcW w:w="486" w:type="dxa"/>
          </w:tcPr>
          <w:p w:rsidR="005D3CE0" w:rsidRDefault="00AC3F28" w:rsidP="005E4E41">
            <w:pPr>
              <w:jc w:val="both"/>
              <w:rPr>
                <w:rFonts w:ascii="Times New Roman" w:hAnsi="Times New Roman" w:cs="Times New Roman"/>
                <w:lang w:val="ru-RU"/>
              </w:rPr>
            </w:pPr>
            <w:r>
              <w:rPr>
                <w:rFonts w:ascii="Times New Roman" w:hAnsi="Times New Roman" w:cs="Times New Roman"/>
                <w:lang w:val="ru-RU"/>
              </w:rPr>
              <w:lastRenderedPageBreak/>
              <w:t>7.</w:t>
            </w:r>
          </w:p>
        </w:tc>
        <w:tc>
          <w:tcPr>
            <w:tcW w:w="1954" w:type="dxa"/>
          </w:tcPr>
          <w:p w:rsidR="005D3CE0" w:rsidRPr="005D3CE0" w:rsidRDefault="005D3CE0" w:rsidP="005E4E41">
            <w:pPr>
              <w:tabs>
                <w:tab w:val="left" w:pos="4962"/>
              </w:tabs>
              <w:rPr>
                <w:rFonts w:ascii="Times New Roman" w:hAnsi="Times New Roman" w:cs="Times New Roman"/>
                <w:sz w:val="24"/>
                <w:szCs w:val="24"/>
                <w:lang w:val="ru-RU"/>
              </w:rPr>
            </w:pPr>
            <w:r w:rsidRPr="005D3CE0">
              <w:rPr>
                <w:rFonts w:ascii="Times New Roman" w:hAnsi="Times New Roman" w:cs="Times New Roman"/>
                <w:sz w:val="24"/>
                <w:szCs w:val="24"/>
                <w:lang w:val="ru-RU"/>
              </w:rPr>
              <w:t>Постановление</w:t>
            </w:r>
          </w:p>
        </w:tc>
        <w:tc>
          <w:tcPr>
            <w:tcW w:w="5674" w:type="dxa"/>
          </w:tcPr>
          <w:p w:rsidR="005D3CE0" w:rsidRPr="00EB5D11" w:rsidRDefault="005D3CE0" w:rsidP="005E4E41">
            <w:pPr>
              <w:tabs>
                <w:tab w:val="left" w:pos="4962"/>
              </w:tabs>
              <w:jc w:val="both"/>
              <w:rPr>
                <w:rFonts w:ascii="Times New Roman" w:hAnsi="Times New Roman" w:cs="Times New Roman"/>
                <w:sz w:val="24"/>
                <w:szCs w:val="24"/>
                <w:lang w:val="ru-RU"/>
              </w:rPr>
            </w:pPr>
            <w:r w:rsidRPr="00EB5D11">
              <w:rPr>
                <w:rFonts w:ascii="Times New Roman" w:hAnsi="Times New Roman" w:cs="Times New Roman"/>
                <w:sz w:val="24"/>
                <w:szCs w:val="24"/>
                <w:lang w:val="ru-RU"/>
              </w:rPr>
              <w:t xml:space="preserve">Постановление администрации Советского городского округа Ставропольского края </w:t>
            </w:r>
            <w:r>
              <w:rPr>
                <w:rFonts w:ascii="Times New Roman" w:hAnsi="Times New Roman" w:cs="Times New Roman"/>
                <w:sz w:val="24"/>
                <w:szCs w:val="24"/>
                <w:lang w:val="ru-RU"/>
              </w:rPr>
              <w:t>«</w:t>
            </w:r>
            <w:r w:rsidR="00282FE7">
              <w:rPr>
                <w:rFonts w:ascii="Times New Roman" w:hAnsi="Times New Roman" w:cs="Times New Roman"/>
                <w:sz w:val="24"/>
                <w:szCs w:val="24"/>
                <w:lang w:val="ru-RU"/>
              </w:rPr>
              <w:t>О внесении изменений</w:t>
            </w:r>
            <w:r w:rsidRPr="00227325">
              <w:rPr>
                <w:rFonts w:ascii="Times New Roman" w:hAnsi="Times New Roman" w:cs="Times New Roman"/>
                <w:sz w:val="24"/>
                <w:szCs w:val="24"/>
                <w:lang w:val="ru-RU"/>
              </w:rPr>
              <w:t xml:space="preserve"> в постановление администрации Советского городского округа Ставропольского края от 02 ноября 2022 г. № 1380</w:t>
            </w:r>
            <w:r>
              <w:rPr>
                <w:rFonts w:ascii="Times New Roman" w:hAnsi="Times New Roman" w:cs="Times New Roman"/>
                <w:sz w:val="24"/>
                <w:szCs w:val="24"/>
                <w:lang w:val="ru-RU"/>
              </w:rPr>
              <w:t>»</w:t>
            </w:r>
          </w:p>
        </w:tc>
        <w:tc>
          <w:tcPr>
            <w:tcW w:w="2860" w:type="dxa"/>
          </w:tcPr>
          <w:p w:rsidR="005D3CE0" w:rsidRPr="00EB5D11" w:rsidRDefault="005D3CE0" w:rsidP="005D3CE0">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 xml:space="preserve">Отдел градостроительства, </w:t>
            </w:r>
          </w:p>
          <w:p w:rsidR="005D3CE0" w:rsidRPr="00EB5D11" w:rsidRDefault="005D3CE0" w:rsidP="005D3CE0">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транспорта и муниципального хозяйства  администрации Советского городского округа</w:t>
            </w:r>
          </w:p>
          <w:p w:rsidR="005D3CE0" w:rsidRPr="00EB5D11" w:rsidRDefault="005D3CE0" w:rsidP="005D3CE0">
            <w:pPr>
              <w:pStyle w:val="ConsPlusNonformat"/>
              <w:tabs>
                <w:tab w:val="left" w:pos="4962"/>
              </w:tabs>
              <w:ind w:hanging="30"/>
              <w:jc w:val="both"/>
              <w:rPr>
                <w:rFonts w:ascii="Times New Roman" w:hAnsi="Times New Roman" w:cs="Times New Roman"/>
                <w:sz w:val="24"/>
                <w:szCs w:val="24"/>
              </w:rPr>
            </w:pPr>
            <w:r w:rsidRPr="00EB5D11">
              <w:rPr>
                <w:rFonts w:ascii="Times New Roman" w:hAnsi="Times New Roman" w:cs="Times New Roman"/>
                <w:sz w:val="24"/>
                <w:szCs w:val="24"/>
              </w:rPr>
              <w:t>Ставропольского края</w:t>
            </w:r>
          </w:p>
        </w:tc>
        <w:tc>
          <w:tcPr>
            <w:tcW w:w="3420" w:type="dxa"/>
          </w:tcPr>
          <w:p w:rsidR="005D3CE0" w:rsidRPr="00227325" w:rsidRDefault="005D3CE0" w:rsidP="005E4E41">
            <w:pPr>
              <w:tabs>
                <w:tab w:val="left" w:pos="4962"/>
              </w:tabs>
              <w:jc w:val="both"/>
              <w:rPr>
                <w:rFonts w:ascii="Times New Roman" w:hAnsi="Times New Roman" w:cs="Times New Roman"/>
                <w:sz w:val="24"/>
                <w:szCs w:val="24"/>
                <w:lang w:val="ru-RU"/>
              </w:rPr>
            </w:pPr>
            <w:r>
              <w:rPr>
                <w:rFonts w:ascii="Times New Roman" w:hAnsi="Times New Roman" w:cs="Times New Roman"/>
                <w:sz w:val="24"/>
                <w:szCs w:val="24"/>
                <w:lang w:val="ru-RU"/>
              </w:rPr>
              <w:t>14 апреля 2023 г. № 388</w:t>
            </w:r>
          </w:p>
        </w:tc>
      </w:tr>
    </w:tbl>
    <w:p w:rsidR="00903F3E" w:rsidRDefault="00903F3E" w:rsidP="005E4E41">
      <w:pPr>
        <w:ind w:left="351" w:hanging="425"/>
        <w:rPr>
          <w:rFonts w:ascii="Times New Roman" w:hAnsi="Times New Roman" w:cs="Times New Roman"/>
          <w:sz w:val="28"/>
          <w:szCs w:val="28"/>
          <w:lang w:val="ru-RU"/>
        </w:rPr>
      </w:pPr>
    </w:p>
    <w:p w:rsidR="00903F3E" w:rsidRDefault="00903F3E" w:rsidP="005E4E41">
      <w:pPr>
        <w:ind w:left="351" w:hanging="425"/>
        <w:rPr>
          <w:rFonts w:ascii="Times New Roman" w:hAnsi="Times New Roman" w:cs="Times New Roman"/>
          <w:sz w:val="28"/>
          <w:szCs w:val="28"/>
          <w:lang w:val="ru-RU"/>
        </w:rPr>
      </w:pPr>
    </w:p>
    <w:p w:rsidR="008D50BA" w:rsidRPr="00665166" w:rsidRDefault="008D50BA" w:rsidP="008D50BA">
      <w:pPr>
        <w:ind w:firstLine="284"/>
        <w:jc w:val="both"/>
        <w:rPr>
          <w:rFonts w:ascii="Times New Roman" w:hAnsi="Times New Roman" w:cs="Times New Roman"/>
          <w:sz w:val="28"/>
          <w:szCs w:val="28"/>
        </w:rPr>
      </w:pPr>
      <w:r>
        <w:rPr>
          <w:rFonts w:ascii="Times New Roman" w:hAnsi="Times New Roman" w:cs="Times New Roman"/>
          <w:sz w:val="28"/>
          <w:szCs w:val="28"/>
          <w:lang w:val="ru-RU"/>
        </w:rPr>
        <w:t>З</w:t>
      </w:r>
      <w:proofErr w:type="spellStart"/>
      <w:r>
        <w:rPr>
          <w:rFonts w:ascii="Times New Roman" w:hAnsi="Times New Roman" w:cs="Times New Roman"/>
          <w:sz w:val="28"/>
          <w:szCs w:val="28"/>
        </w:rPr>
        <w:t>аместител</w:t>
      </w:r>
      <w:r>
        <w:rPr>
          <w:rFonts w:ascii="Times New Roman" w:hAnsi="Times New Roman" w:cs="Times New Roman"/>
          <w:sz w:val="28"/>
          <w:szCs w:val="28"/>
          <w:lang w:val="ru-RU"/>
        </w:rPr>
        <w:t>ь</w:t>
      </w:r>
      <w:r w:rsidRPr="00665166">
        <w:rPr>
          <w:rFonts w:ascii="Times New Roman" w:hAnsi="Times New Roman" w:cs="Times New Roman"/>
          <w:sz w:val="28"/>
          <w:szCs w:val="28"/>
          <w:lang w:val="ru-RU"/>
        </w:rPr>
        <w:t>Г</w:t>
      </w:r>
      <w:r w:rsidRPr="00665166">
        <w:rPr>
          <w:rFonts w:ascii="Times New Roman" w:hAnsi="Times New Roman" w:cs="Times New Roman"/>
          <w:sz w:val="28"/>
          <w:szCs w:val="28"/>
        </w:rPr>
        <w:t>лавы</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администрации</w:t>
      </w:r>
      <w:proofErr w:type="spellEnd"/>
      <w:r w:rsidRPr="00665166">
        <w:rPr>
          <w:rFonts w:ascii="Times New Roman" w:hAnsi="Times New Roman" w:cs="Times New Roman"/>
          <w:sz w:val="28"/>
          <w:szCs w:val="28"/>
        </w:rPr>
        <w:t xml:space="preserve"> </w:t>
      </w:r>
    </w:p>
    <w:p w:rsidR="008D50BA" w:rsidRDefault="008D50BA" w:rsidP="008D50BA">
      <w:pPr>
        <w:ind w:firstLine="284"/>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Советского</w:t>
      </w:r>
      <w:proofErr w:type="spellEnd"/>
      <w:r>
        <w:rPr>
          <w:rFonts w:ascii="Times New Roman" w:hAnsi="Times New Roman" w:cs="Times New Roman"/>
          <w:sz w:val="28"/>
          <w:szCs w:val="28"/>
          <w:lang w:val="ru-RU"/>
        </w:rPr>
        <w:t xml:space="preserve"> муниципального </w:t>
      </w:r>
      <w:proofErr w:type="spellStart"/>
      <w:r w:rsidRPr="00665166">
        <w:rPr>
          <w:rFonts w:ascii="Times New Roman" w:hAnsi="Times New Roman" w:cs="Times New Roman"/>
          <w:sz w:val="28"/>
          <w:szCs w:val="28"/>
        </w:rPr>
        <w:t>округа</w:t>
      </w:r>
      <w:proofErr w:type="spellEnd"/>
      <w:r w:rsidRPr="00665166">
        <w:rPr>
          <w:rFonts w:ascii="Times New Roman" w:hAnsi="Times New Roman" w:cs="Times New Roman"/>
          <w:sz w:val="28"/>
          <w:szCs w:val="28"/>
        </w:rPr>
        <w:t xml:space="preserve"> </w:t>
      </w:r>
    </w:p>
    <w:p w:rsidR="008D50BA" w:rsidRDefault="008D50BA" w:rsidP="008D50BA">
      <w:pPr>
        <w:ind w:firstLine="284"/>
        <w:jc w:val="both"/>
        <w:rPr>
          <w:rFonts w:ascii="Times New Roman" w:hAnsi="Times New Roman" w:cs="Times New Roman"/>
          <w:sz w:val="28"/>
          <w:szCs w:val="28"/>
          <w:lang w:val="ru-RU"/>
        </w:rPr>
      </w:pPr>
      <w:proofErr w:type="spellStart"/>
      <w:r w:rsidRPr="00665166">
        <w:rPr>
          <w:rFonts w:ascii="Times New Roman" w:hAnsi="Times New Roman" w:cs="Times New Roman"/>
          <w:sz w:val="28"/>
          <w:szCs w:val="28"/>
        </w:rPr>
        <w:t>Ставропольского</w:t>
      </w:r>
      <w:proofErr w:type="spellEnd"/>
      <w:r w:rsidRPr="00665166">
        <w:rPr>
          <w:rFonts w:ascii="Times New Roman" w:hAnsi="Times New Roman" w:cs="Times New Roman"/>
          <w:sz w:val="28"/>
          <w:szCs w:val="28"/>
        </w:rPr>
        <w:t xml:space="preserve"> </w:t>
      </w:r>
      <w:proofErr w:type="spellStart"/>
      <w:r w:rsidRPr="00665166">
        <w:rPr>
          <w:rFonts w:ascii="Times New Roman" w:hAnsi="Times New Roman" w:cs="Times New Roman"/>
          <w:sz w:val="28"/>
          <w:szCs w:val="28"/>
        </w:rPr>
        <w:t>края</w:t>
      </w:r>
      <w:proofErr w:type="spellEnd"/>
      <w:r>
        <w:rPr>
          <w:rFonts w:ascii="Times New Roman" w:hAnsi="Times New Roman" w:cs="Times New Roman"/>
          <w:sz w:val="28"/>
          <w:szCs w:val="28"/>
          <w:lang w:val="ru-RU"/>
        </w:rPr>
        <w:t xml:space="preserve">                                                                                                                            Е.А. </w:t>
      </w:r>
      <w:proofErr w:type="spellStart"/>
      <w:r>
        <w:rPr>
          <w:rFonts w:ascii="Times New Roman" w:hAnsi="Times New Roman" w:cs="Times New Roman"/>
          <w:sz w:val="28"/>
          <w:szCs w:val="28"/>
          <w:lang w:val="ru-RU"/>
        </w:rPr>
        <w:t>Носоченко</w:t>
      </w:r>
      <w:proofErr w:type="spellEnd"/>
    </w:p>
    <w:p w:rsidR="008D50BA" w:rsidRDefault="008D50BA" w:rsidP="008D50BA">
      <w:pPr>
        <w:jc w:val="both"/>
        <w:rPr>
          <w:rFonts w:ascii="Times New Roman" w:hAnsi="Times New Roman" w:cs="Times New Roman"/>
          <w:sz w:val="28"/>
          <w:szCs w:val="28"/>
          <w:lang w:val="ru-RU"/>
        </w:rPr>
      </w:pPr>
    </w:p>
    <w:p w:rsidR="00FA779C" w:rsidRPr="006847C7" w:rsidRDefault="00FA779C" w:rsidP="008D50BA">
      <w:pPr>
        <w:ind w:firstLine="284"/>
        <w:jc w:val="both"/>
        <w:rPr>
          <w:rFonts w:ascii="Times New Roman" w:hAnsi="Times New Roman" w:cs="Times New Roman"/>
          <w:sz w:val="28"/>
          <w:szCs w:val="28"/>
          <w:lang w:val="ru-RU"/>
        </w:rPr>
      </w:pPr>
    </w:p>
    <w:sectPr w:rsidR="00FA779C" w:rsidRPr="006847C7" w:rsidSect="00770762">
      <w:pgSz w:w="16838" w:h="11906" w:orient="landscape" w:code="9"/>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75D" w:rsidRDefault="0074775D" w:rsidP="00830C6C">
      <w:r>
        <w:separator/>
      </w:r>
    </w:p>
  </w:endnote>
  <w:endnote w:type="continuationSeparator" w:id="1">
    <w:p w:rsidR="0074775D" w:rsidRDefault="0074775D" w:rsidP="00830C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75D" w:rsidRDefault="0074775D" w:rsidP="00830C6C">
      <w:r>
        <w:separator/>
      </w:r>
    </w:p>
  </w:footnote>
  <w:footnote w:type="continuationSeparator" w:id="1">
    <w:p w:rsidR="0074775D" w:rsidRDefault="0074775D" w:rsidP="00830C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5FA1"/>
    <w:multiLevelType w:val="hybridMultilevel"/>
    <w:tmpl w:val="A784FE6C"/>
    <w:lvl w:ilvl="0" w:tplc="593E2D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326BBB"/>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
    <w:nsid w:val="13C21EB0"/>
    <w:multiLevelType w:val="hybridMultilevel"/>
    <w:tmpl w:val="B9A6BFA8"/>
    <w:lvl w:ilvl="0" w:tplc="E13073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2A55B4"/>
    <w:multiLevelType w:val="multilevel"/>
    <w:tmpl w:val="0E5AFB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F595313"/>
    <w:multiLevelType w:val="hybridMultilevel"/>
    <w:tmpl w:val="8C1C771E"/>
    <w:lvl w:ilvl="0" w:tplc="3064E674">
      <w:start w:val="1"/>
      <w:numFmt w:val="decimal"/>
      <w:lvlText w:val="%1."/>
      <w:lvlJc w:val="left"/>
      <w:pPr>
        <w:ind w:left="1491" w:hanging="924"/>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2250B64"/>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nsid w:val="26A073FC"/>
    <w:multiLevelType w:val="hybridMultilevel"/>
    <w:tmpl w:val="90D84ADC"/>
    <w:lvl w:ilvl="0" w:tplc="A294716A">
      <w:start w:val="1"/>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7">
    <w:nsid w:val="28B8590D"/>
    <w:multiLevelType w:val="hybridMultilevel"/>
    <w:tmpl w:val="22D24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5A2B3E"/>
    <w:multiLevelType w:val="hybridMultilevel"/>
    <w:tmpl w:val="5C42A428"/>
    <w:lvl w:ilvl="0" w:tplc="1BBA0DD6">
      <w:start w:val="1"/>
      <w:numFmt w:val="decimal"/>
      <w:lvlText w:val="%1."/>
      <w:lvlJc w:val="left"/>
      <w:pPr>
        <w:ind w:left="1491" w:hanging="924"/>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48522C9"/>
    <w:multiLevelType w:val="hybridMultilevel"/>
    <w:tmpl w:val="852E99D8"/>
    <w:lvl w:ilvl="0" w:tplc="0419000F">
      <w:start w:val="1"/>
      <w:numFmt w:val="decimal"/>
      <w:lvlText w:val="%1."/>
      <w:lvlJc w:val="left"/>
      <w:pPr>
        <w:ind w:left="9216" w:hanging="360"/>
      </w:pPr>
      <w:rPr>
        <w:rFonts w:hint="default"/>
      </w:rPr>
    </w:lvl>
    <w:lvl w:ilvl="1" w:tplc="04190019" w:tentative="1">
      <w:start w:val="1"/>
      <w:numFmt w:val="lowerLetter"/>
      <w:lvlText w:val="%2."/>
      <w:lvlJc w:val="left"/>
      <w:pPr>
        <w:ind w:left="9936" w:hanging="360"/>
      </w:pPr>
    </w:lvl>
    <w:lvl w:ilvl="2" w:tplc="0419001B" w:tentative="1">
      <w:start w:val="1"/>
      <w:numFmt w:val="lowerRoman"/>
      <w:lvlText w:val="%3."/>
      <w:lvlJc w:val="right"/>
      <w:pPr>
        <w:ind w:left="10656" w:hanging="180"/>
      </w:pPr>
    </w:lvl>
    <w:lvl w:ilvl="3" w:tplc="0419000F" w:tentative="1">
      <w:start w:val="1"/>
      <w:numFmt w:val="decimal"/>
      <w:lvlText w:val="%4."/>
      <w:lvlJc w:val="left"/>
      <w:pPr>
        <w:ind w:left="11376" w:hanging="360"/>
      </w:pPr>
    </w:lvl>
    <w:lvl w:ilvl="4" w:tplc="04190019" w:tentative="1">
      <w:start w:val="1"/>
      <w:numFmt w:val="lowerLetter"/>
      <w:lvlText w:val="%5."/>
      <w:lvlJc w:val="left"/>
      <w:pPr>
        <w:ind w:left="12096" w:hanging="360"/>
      </w:pPr>
    </w:lvl>
    <w:lvl w:ilvl="5" w:tplc="0419001B" w:tentative="1">
      <w:start w:val="1"/>
      <w:numFmt w:val="lowerRoman"/>
      <w:lvlText w:val="%6."/>
      <w:lvlJc w:val="right"/>
      <w:pPr>
        <w:ind w:left="12816" w:hanging="180"/>
      </w:pPr>
    </w:lvl>
    <w:lvl w:ilvl="6" w:tplc="0419000F" w:tentative="1">
      <w:start w:val="1"/>
      <w:numFmt w:val="decimal"/>
      <w:lvlText w:val="%7."/>
      <w:lvlJc w:val="left"/>
      <w:pPr>
        <w:ind w:left="13536" w:hanging="360"/>
      </w:pPr>
    </w:lvl>
    <w:lvl w:ilvl="7" w:tplc="04190019" w:tentative="1">
      <w:start w:val="1"/>
      <w:numFmt w:val="lowerLetter"/>
      <w:lvlText w:val="%8."/>
      <w:lvlJc w:val="left"/>
      <w:pPr>
        <w:ind w:left="14256" w:hanging="360"/>
      </w:pPr>
    </w:lvl>
    <w:lvl w:ilvl="8" w:tplc="0419001B" w:tentative="1">
      <w:start w:val="1"/>
      <w:numFmt w:val="lowerRoman"/>
      <w:lvlText w:val="%9."/>
      <w:lvlJc w:val="right"/>
      <w:pPr>
        <w:ind w:left="14976" w:hanging="180"/>
      </w:pPr>
    </w:lvl>
  </w:abstractNum>
  <w:abstractNum w:abstractNumId="10">
    <w:nsid w:val="36B201A8"/>
    <w:multiLevelType w:val="multilevel"/>
    <w:tmpl w:val="519889CE"/>
    <w:lvl w:ilvl="0">
      <w:start w:val="1"/>
      <w:numFmt w:val="decimal"/>
      <w:lvlText w:val="%1."/>
      <w:lvlJc w:val="left"/>
      <w:pPr>
        <w:ind w:left="107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nsid w:val="37BE352C"/>
    <w:multiLevelType w:val="multilevel"/>
    <w:tmpl w:val="C3D8C358"/>
    <w:lvl w:ilvl="0">
      <w:start w:val="1"/>
      <w:numFmt w:val="upperRoman"/>
      <w:lvlText w:val="%1."/>
      <w:lvlJc w:val="left"/>
      <w:pPr>
        <w:ind w:left="180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2">
    <w:nsid w:val="3C112A6C"/>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nsid w:val="3EAF6DE5"/>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4">
    <w:nsid w:val="3EB731A3"/>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5">
    <w:nsid w:val="45C60350"/>
    <w:multiLevelType w:val="hybridMultilevel"/>
    <w:tmpl w:val="AADC2B7A"/>
    <w:lvl w:ilvl="0" w:tplc="6D0E4B56">
      <w:start w:val="2021"/>
      <w:numFmt w:val="decimal"/>
      <w:lvlText w:val="%1"/>
      <w:lvlJc w:val="left"/>
      <w:pPr>
        <w:ind w:left="874" w:hanging="5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F34DAA"/>
    <w:multiLevelType w:val="hybridMultilevel"/>
    <w:tmpl w:val="2CCAA1F2"/>
    <w:lvl w:ilvl="0" w:tplc="CA8007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A43F71"/>
    <w:multiLevelType w:val="hybridMultilevel"/>
    <w:tmpl w:val="320A35BE"/>
    <w:lvl w:ilvl="0" w:tplc="23ECA108">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C470CE4"/>
    <w:multiLevelType w:val="multilevel"/>
    <w:tmpl w:val="519889CE"/>
    <w:lvl w:ilvl="0">
      <w:start w:val="1"/>
      <w:numFmt w:val="decimal"/>
      <w:lvlText w:val="%1."/>
      <w:lvlJc w:val="left"/>
      <w:pPr>
        <w:ind w:left="786" w:hanging="360"/>
      </w:pPr>
      <w:rPr>
        <w:rFonts w:hint="default"/>
      </w:rPr>
    </w:lvl>
    <w:lvl w:ilvl="1">
      <w:start w:val="1"/>
      <w:numFmt w:val="decimal"/>
      <w:isLgl/>
      <w:lvlText w:val="%1.%2."/>
      <w:lvlJc w:val="left"/>
      <w:pPr>
        <w:ind w:left="1353" w:hanging="7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334" w:hanging="1080"/>
      </w:pPr>
      <w:rPr>
        <w:rFonts w:hint="default"/>
      </w:rPr>
    </w:lvl>
    <w:lvl w:ilvl="5">
      <w:start w:val="1"/>
      <w:numFmt w:val="decimal"/>
      <w:isLgl/>
      <w:lvlText w:val="%1.%2.%3.%4.%5.%6."/>
      <w:lvlJc w:val="left"/>
      <w:pPr>
        <w:ind w:left="2901" w:hanging="1440"/>
      </w:pPr>
      <w:rPr>
        <w:rFonts w:hint="default"/>
      </w:rPr>
    </w:lvl>
    <w:lvl w:ilvl="6">
      <w:start w:val="1"/>
      <w:numFmt w:val="decimal"/>
      <w:isLgl/>
      <w:lvlText w:val="%1.%2.%3.%4.%5.%6.%7."/>
      <w:lvlJc w:val="left"/>
      <w:pPr>
        <w:ind w:left="3468" w:hanging="1800"/>
      </w:pPr>
      <w:rPr>
        <w:rFonts w:hint="default"/>
      </w:rPr>
    </w:lvl>
    <w:lvl w:ilvl="7">
      <w:start w:val="1"/>
      <w:numFmt w:val="decimal"/>
      <w:isLgl/>
      <w:lvlText w:val="%1.%2.%3.%4.%5.%6.%7.%8."/>
      <w:lvlJc w:val="left"/>
      <w:pPr>
        <w:ind w:left="3675" w:hanging="1800"/>
      </w:pPr>
      <w:rPr>
        <w:rFonts w:hint="default"/>
      </w:rPr>
    </w:lvl>
    <w:lvl w:ilvl="8">
      <w:start w:val="1"/>
      <w:numFmt w:val="decimal"/>
      <w:isLgl/>
      <w:lvlText w:val="%1.%2.%3.%4.%5.%6.%7.%8.%9."/>
      <w:lvlJc w:val="left"/>
      <w:pPr>
        <w:ind w:left="4242" w:hanging="2160"/>
      </w:pPr>
      <w:rPr>
        <w:rFonts w:hint="default"/>
      </w:rPr>
    </w:lvl>
  </w:abstractNum>
  <w:abstractNum w:abstractNumId="19">
    <w:nsid w:val="4D9E6840"/>
    <w:multiLevelType w:val="multilevel"/>
    <w:tmpl w:val="519889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0">
    <w:nsid w:val="575364FF"/>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242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1">
    <w:nsid w:val="595273DE"/>
    <w:multiLevelType w:val="multilevel"/>
    <w:tmpl w:val="519889CE"/>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2">
    <w:nsid w:val="620A70EE"/>
    <w:multiLevelType w:val="multilevel"/>
    <w:tmpl w:val="519889CE"/>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3">
    <w:nsid w:val="63127CB1"/>
    <w:multiLevelType w:val="hybridMultilevel"/>
    <w:tmpl w:val="6D305186"/>
    <w:lvl w:ilvl="0" w:tplc="EFE601C4">
      <w:start w:val="2021"/>
      <w:numFmt w:val="decimal"/>
      <w:lvlText w:val="%1"/>
      <w:lvlJc w:val="left"/>
      <w:pPr>
        <w:ind w:left="792" w:hanging="432"/>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000084"/>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5">
    <w:nsid w:val="65012AA4"/>
    <w:multiLevelType w:val="hybridMultilevel"/>
    <w:tmpl w:val="19E49240"/>
    <w:lvl w:ilvl="0" w:tplc="7AF8F6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56A65FF"/>
    <w:multiLevelType w:val="hybridMultilevel"/>
    <w:tmpl w:val="C97C1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FF752B"/>
    <w:multiLevelType w:val="hybridMultilevel"/>
    <w:tmpl w:val="4A8AF538"/>
    <w:lvl w:ilvl="0" w:tplc="1AEA063A">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4049D6"/>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9">
    <w:nsid w:val="73780F93"/>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0">
    <w:nsid w:val="78036F3F"/>
    <w:multiLevelType w:val="multilevel"/>
    <w:tmpl w:val="519889CE"/>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1">
    <w:nsid w:val="7A090100"/>
    <w:multiLevelType w:val="multilevel"/>
    <w:tmpl w:val="0E5AFB2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7EED2718"/>
    <w:multiLevelType w:val="hybridMultilevel"/>
    <w:tmpl w:val="63C03FA0"/>
    <w:lvl w:ilvl="0" w:tplc="B63A822C">
      <w:start w:val="1"/>
      <w:numFmt w:val="decimal"/>
      <w:lvlText w:val="%1."/>
      <w:lvlJc w:val="left"/>
      <w:pPr>
        <w:ind w:left="420" w:hanging="360"/>
      </w:pPr>
      <w:rPr>
        <w:rFonts w:hint="default"/>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3">
    <w:nsid w:val="7FD60D63"/>
    <w:multiLevelType w:val="multilevel"/>
    <w:tmpl w:val="3F04F6F6"/>
    <w:lvl w:ilvl="0">
      <w:start w:val="1"/>
      <w:numFmt w:val="decimal"/>
      <w:lvlText w:val="%1."/>
      <w:lvlJc w:val="left"/>
      <w:pPr>
        <w:ind w:left="1491" w:hanging="924"/>
      </w:pPr>
      <w:rPr>
        <w:rFonts w:ascii="Times New Roman" w:eastAsia="Times New Roman" w:hAnsi="Times New Roman" w:cs="Times New Roman"/>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nsid w:val="7FE95214"/>
    <w:multiLevelType w:val="multilevel"/>
    <w:tmpl w:val="519889CE"/>
    <w:lvl w:ilvl="0">
      <w:start w:val="1"/>
      <w:numFmt w:val="decimal"/>
      <w:lvlText w:val="%1."/>
      <w:lvlJc w:val="left"/>
      <w:pPr>
        <w:ind w:left="644"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8"/>
  </w:num>
  <w:num w:numId="2">
    <w:abstractNumId w:val="4"/>
  </w:num>
  <w:num w:numId="3">
    <w:abstractNumId w:val="33"/>
  </w:num>
  <w:num w:numId="4">
    <w:abstractNumId w:val="0"/>
  </w:num>
  <w:num w:numId="5">
    <w:abstractNumId w:val="16"/>
  </w:num>
  <w:num w:numId="6">
    <w:abstractNumId w:val="11"/>
  </w:num>
  <w:num w:numId="7">
    <w:abstractNumId w:val="17"/>
  </w:num>
  <w:num w:numId="8">
    <w:abstractNumId w:val="2"/>
  </w:num>
  <w:num w:numId="9">
    <w:abstractNumId w:val="31"/>
  </w:num>
  <w:num w:numId="10">
    <w:abstractNumId w:val="5"/>
  </w:num>
  <w:num w:numId="11">
    <w:abstractNumId w:val="19"/>
  </w:num>
  <w:num w:numId="12">
    <w:abstractNumId w:val="30"/>
  </w:num>
  <w:num w:numId="13">
    <w:abstractNumId w:val="18"/>
  </w:num>
  <w:num w:numId="14">
    <w:abstractNumId w:val="22"/>
  </w:num>
  <w:num w:numId="15">
    <w:abstractNumId w:val="10"/>
  </w:num>
  <w:num w:numId="16">
    <w:abstractNumId w:val="21"/>
  </w:num>
  <w:num w:numId="17">
    <w:abstractNumId w:val="25"/>
  </w:num>
  <w:num w:numId="18">
    <w:abstractNumId w:val="9"/>
  </w:num>
  <w:num w:numId="19">
    <w:abstractNumId w:val="7"/>
  </w:num>
  <w:num w:numId="20">
    <w:abstractNumId w:val="13"/>
  </w:num>
  <w:num w:numId="21">
    <w:abstractNumId w:val="14"/>
  </w:num>
  <w:num w:numId="22">
    <w:abstractNumId w:val="12"/>
  </w:num>
  <w:num w:numId="23">
    <w:abstractNumId w:val="20"/>
  </w:num>
  <w:num w:numId="24">
    <w:abstractNumId w:val="29"/>
  </w:num>
  <w:num w:numId="25">
    <w:abstractNumId w:val="3"/>
  </w:num>
  <w:num w:numId="26">
    <w:abstractNumId w:val="32"/>
  </w:num>
  <w:num w:numId="27">
    <w:abstractNumId w:val="26"/>
  </w:num>
  <w:num w:numId="28">
    <w:abstractNumId w:val="23"/>
  </w:num>
  <w:num w:numId="29">
    <w:abstractNumId w:val="6"/>
  </w:num>
  <w:num w:numId="30">
    <w:abstractNumId w:val="27"/>
  </w:num>
  <w:num w:numId="31">
    <w:abstractNumId w:val="15"/>
  </w:num>
  <w:num w:numId="32">
    <w:abstractNumId w:val="34"/>
  </w:num>
  <w:num w:numId="33">
    <w:abstractNumId w:val="1"/>
  </w:num>
  <w:num w:numId="34">
    <w:abstractNumId w:val="28"/>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357"/>
  <w:drawingGridHorizontalSpacing w:val="120"/>
  <w:displayHorizontalDrawingGridEvery w:val="2"/>
  <w:characterSpacingControl w:val="doNotCompress"/>
  <w:footnotePr>
    <w:footnote w:id="0"/>
    <w:footnote w:id="1"/>
  </w:footnotePr>
  <w:endnotePr>
    <w:endnote w:id="0"/>
    <w:endnote w:id="1"/>
  </w:endnotePr>
  <w:compat/>
  <w:rsids>
    <w:rsidRoot w:val="00AA141E"/>
    <w:rsid w:val="00000090"/>
    <w:rsid w:val="000005CF"/>
    <w:rsid w:val="00000FF7"/>
    <w:rsid w:val="00002101"/>
    <w:rsid w:val="000023E3"/>
    <w:rsid w:val="00004763"/>
    <w:rsid w:val="00004EE6"/>
    <w:rsid w:val="00005C9D"/>
    <w:rsid w:val="00005F1F"/>
    <w:rsid w:val="00006660"/>
    <w:rsid w:val="000067AF"/>
    <w:rsid w:val="00007AE6"/>
    <w:rsid w:val="00010188"/>
    <w:rsid w:val="0001082B"/>
    <w:rsid w:val="000124B5"/>
    <w:rsid w:val="000125C8"/>
    <w:rsid w:val="0001276E"/>
    <w:rsid w:val="000130F2"/>
    <w:rsid w:val="00013C50"/>
    <w:rsid w:val="0001474A"/>
    <w:rsid w:val="00015101"/>
    <w:rsid w:val="0001547E"/>
    <w:rsid w:val="00015B8B"/>
    <w:rsid w:val="0001671E"/>
    <w:rsid w:val="00016E82"/>
    <w:rsid w:val="000172E8"/>
    <w:rsid w:val="00017C2C"/>
    <w:rsid w:val="00017E2F"/>
    <w:rsid w:val="00020A2D"/>
    <w:rsid w:val="00020DC4"/>
    <w:rsid w:val="000226A8"/>
    <w:rsid w:val="00022E5B"/>
    <w:rsid w:val="00022ECA"/>
    <w:rsid w:val="0002336E"/>
    <w:rsid w:val="00023715"/>
    <w:rsid w:val="00023835"/>
    <w:rsid w:val="000252C6"/>
    <w:rsid w:val="00027CE7"/>
    <w:rsid w:val="00027DC5"/>
    <w:rsid w:val="0003071C"/>
    <w:rsid w:val="00030873"/>
    <w:rsid w:val="00030E06"/>
    <w:rsid w:val="00031204"/>
    <w:rsid w:val="00032346"/>
    <w:rsid w:val="00032616"/>
    <w:rsid w:val="00033219"/>
    <w:rsid w:val="0003396D"/>
    <w:rsid w:val="00034490"/>
    <w:rsid w:val="000346DC"/>
    <w:rsid w:val="00034F98"/>
    <w:rsid w:val="000408DF"/>
    <w:rsid w:val="00040AB2"/>
    <w:rsid w:val="000410EF"/>
    <w:rsid w:val="00041462"/>
    <w:rsid w:val="00041836"/>
    <w:rsid w:val="00041917"/>
    <w:rsid w:val="00041E40"/>
    <w:rsid w:val="000438D9"/>
    <w:rsid w:val="000442F5"/>
    <w:rsid w:val="00044C89"/>
    <w:rsid w:val="00045688"/>
    <w:rsid w:val="00045F8D"/>
    <w:rsid w:val="0004685A"/>
    <w:rsid w:val="000471D8"/>
    <w:rsid w:val="00047BF9"/>
    <w:rsid w:val="000505B0"/>
    <w:rsid w:val="00051025"/>
    <w:rsid w:val="00052035"/>
    <w:rsid w:val="0005327B"/>
    <w:rsid w:val="000538BD"/>
    <w:rsid w:val="00053F14"/>
    <w:rsid w:val="0005404E"/>
    <w:rsid w:val="0005445E"/>
    <w:rsid w:val="00056D56"/>
    <w:rsid w:val="00060D8E"/>
    <w:rsid w:val="000619FB"/>
    <w:rsid w:val="000630CF"/>
    <w:rsid w:val="000634AF"/>
    <w:rsid w:val="000638FF"/>
    <w:rsid w:val="00064432"/>
    <w:rsid w:val="00064C3B"/>
    <w:rsid w:val="00065051"/>
    <w:rsid w:val="00065B7A"/>
    <w:rsid w:val="0006704F"/>
    <w:rsid w:val="00067365"/>
    <w:rsid w:val="000722F0"/>
    <w:rsid w:val="00072E8D"/>
    <w:rsid w:val="00074C50"/>
    <w:rsid w:val="000753D1"/>
    <w:rsid w:val="000759FF"/>
    <w:rsid w:val="00076627"/>
    <w:rsid w:val="000768BE"/>
    <w:rsid w:val="0007744C"/>
    <w:rsid w:val="00077EDB"/>
    <w:rsid w:val="00080115"/>
    <w:rsid w:val="00080591"/>
    <w:rsid w:val="000805D8"/>
    <w:rsid w:val="00080717"/>
    <w:rsid w:val="000818B1"/>
    <w:rsid w:val="00084E66"/>
    <w:rsid w:val="00085A8F"/>
    <w:rsid w:val="00086629"/>
    <w:rsid w:val="000871B6"/>
    <w:rsid w:val="00087F36"/>
    <w:rsid w:val="00090467"/>
    <w:rsid w:val="00092269"/>
    <w:rsid w:val="000935F9"/>
    <w:rsid w:val="000941E6"/>
    <w:rsid w:val="000948E2"/>
    <w:rsid w:val="00094BE7"/>
    <w:rsid w:val="00094C75"/>
    <w:rsid w:val="000968C5"/>
    <w:rsid w:val="00096ABC"/>
    <w:rsid w:val="00096BA1"/>
    <w:rsid w:val="000976EB"/>
    <w:rsid w:val="000A1544"/>
    <w:rsid w:val="000A2643"/>
    <w:rsid w:val="000A6D29"/>
    <w:rsid w:val="000A71FC"/>
    <w:rsid w:val="000A7441"/>
    <w:rsid w:val="000A754A"/>
    <w:rsid w:val="000A7836"/>
    <w:rsid w:val="000A78B0"/>
    <w:rsid w:val="000B0B13"/>
    <w:rsid w:val="000B18FE"/>
    <w:rsid w:val="000B2333"/>
    <w:rsid w:val="000B2CA9"/>
    <w:rsid w:val="000B2E8B"/>
    <w:rsid w:val="000B313C"/>
    <w:rsid w:val="000B363E"/>
    <w:rsid w:val="000B5A78"/>
    <w:rsid w:val="000B687E"/>
    <w:rsid w:val="000C107D"/>
    <w:rsid w:val="000C18D6"/>
    <w:rsid w:val="000C1A30"/>
    <w:rsid w:val="000C1A7F"/>
    <w:rsid w:val="000C28B2"/>
    <w:rsid w:val="000C38E4"/>
    <w:rsid w:val="000C440F"/>
    <w:rsid w:val="000C44BA"/>
    <w:rsid w:val="000C4FB9"/>
    <w:rsid w:val="000C59A0"/>
    <w:rsid w:val="000C631D"/>
    <w:rsid w:val="000C7017"/>
    <w:rsid w:val="000C7E28"/>
    <w:rsid w:val="000D0E00"/>
    <w:rsid w:val="000D1113"/>
    <w:rsid w:val="000D2504"/>
    <w:rsid w:val="000D33D7"/>
    <w:rsid w:val="000D40F1"/>
    <w:rsid w:val="000D5280"/>
    <w:rsid w:val="000D71AA"/>
    <w:rsid w:val="000D743B"/>
    <w:rsid w:val="000D7D92"/>
    <w:rsid w:val="000E029F"/>
    <w:rsid w:val="000E02B7"/>
    <w:rsid w:val="000E0744"/>
    <w:rsid w:val="000E1181"/>
    <w:rsid w:val="000E1BC3"/>
    <w:rsid w:val="000E2C41"/>
    <w:rsid w:val="000E3352"/>
    <w:rsid w:val="000E3697"/>
    <w:rsid w:val="000E3D35"/>
    <w:rsid w:val="000E3EA6"/>
    <w:rsid w:val="000E604D"/>
    <w:rsid w:val="000E6275"/>
    <w:rsid w:val="000E64B7"/>
    <w:rsid w:val="000E6507"/>
    <w:rsid w:val="000E776A"/>
    <w:rsid w:val="000F0CA5"/>
    <w:rsid w:val="000F147B"/>
    <w:rsid w:val="000F1C5C"/>
    <w:rsid w:val="000F2B7A"/>
    <w:rsid w:val="000F2C40"/>
    <w:rsid w:val="000F392B"/>
    <w:rsid w:val="000F3F81"/>
    <w:rsid w:val="000F40E3"/>
    <w:rsid w:val="000F446D"/>
    <w:rsid w:val="000F4B18"/>
    <w:rsid w:val="000F4F54"/>
    <w:rsid w:val="000F5702"/>
    <w:rsid w:val="001005BC"/>
    <w:rsid w:val="001018DF"/>
    <w:rsid w:val="00101B7F"/>
    <w:rsid w:val="001044EE"/>
    <w:rsid w:val="00104AD7"/>
    <w:rsid w:val="00104BB7"/>
    <w:rsid w:val="0010564D"/>
    <w:rsid w:val="00105886"/>
    <w:rsid w:val="001061FE"/>
    <w:rsid w:val="00106CBB"/>
    <w:rsid w:val="00106CDD"/>
    <w:rsid w:val="00107135"/>
    <w:rsid w:val="001072B3"/>
    <w:rsid w:val="00107D78"/>
    <w:rsid w:val="001142A4"/>
    <w:rsid w:val="0011460B"/>
    <w:rsid w:val="00114BE3"/>
    <w:rsid w:val="00115C51"/>
    <w:rsid w:val="00116DA9"/>
    <w:rsid w:val="00116DC0"/>
    <w:rsid w:val="00124505"/>
    <w:rsid w:val="0012463D"/>
    <w:rsid w:val="001247A0"/>
    <w:rsid w:val="001251D7"/>
    <w:rsid w:val="00125D11"/>
    <w:rsid w:val="00125D2B"/>
    <w:rsid w:val="0012773C"/>
    <w:rsid w:val="001279CA"/>
    <w:rsid w:val="001308A6"/>
    <w:rsid w:val="00130E0B"/>
    <w:rsid w:val="00132641"/>
    <w:rsid w:val="00132B2E"/>
    <w:rsid w:val="001337B5"/>
    <w:rsid w:val="00133F68"/>
    <w:rsid w:val="001349D3"/>
    <w:rsid w:val="00134E62"/>
    <w:rsid w:val="0013560D"/>
    <w:rsid w:val="00136CA8"/>
    <w:rsid w:val="001400D5"/>
    <w:rsid w:val="00141217"/>
    <w:rsid w:val="00141C84"/>
    <w:rsid w:val="0014348D"/>
    <w:rsid w:val="00145195"/>
    <w:rsid w:val="00147CD5"/>
    <w:rsid w:val="001507D3"/>
    <w:rsid w:val="00150DA2"/>
    <w:rsid w:val="001528AE"/>
    <w:rsid w:val="00153248"/>
    <w:rsid w:val="00155471"/>
    <w:rsid w:val="00157914"/>
    <w:rsid w:val="001605D2"/>
    <w:rsid w:val="00161717"/>
    <w:rsid w:val="00161873"/>
    <w:rsid w:val="00161C0C"/>
    <w:rsid w:val="00162334"/>
    <w:rsid w:val="00162518"/>
    <w:rsid w:val="00162F04"/>
    <w:rsid w:val="001633FC"/>
    <w:rsid w:val="001637DD"/>
    <w:rsid w:val="001638FB"/>
    <w:rsid w:val="00163BE2"/>
    <w:rsid w:val="00163C0A"/>
    <w:rsid w:val="00165548"/>
    <w:rsid w:val="00165DC4"/>
    <w:rsid w:val="00166352"/>
    <w:rsid w:val="001719F2"/>
    <w:rsid w:val="00171B2E"/>
    <w:rsid w:val="0017221F"/>
    <w:rsid w:val="001722A9"/>
    <w:rsid w:val="00174F87"/>
    <w:rsid w:val="00176B29"/>
    <w:rsid w:val="001776FE"/>
    <w:rsid w:val="00180386"/>
    <w:rsid w:val="001809F5"/>
    <w:rsid w:val="00180B7C"/>
    <w:rsid w:val="00180CA8"/>
    <w:rsid w:val="00181114"/>
    <w:rsid w:val="001824E6"/>
    <w:rsid w:val="0018373F"/>
    <w:rsid w:val="001845DA"/>
    <w:rsid w:val="00185F5A"/>
    <w:rsid w:val="001860CC"/>
    <w:rsid w:val="001865C2"/>
    <w:rsid w:val="00186684"/>
    <w:rsid w:val="0018668D"/>
    <w:rsid w:val="0018685F"/>
    <w:rsid w:val="001868CD"/>
    <w:rsid w:val="00186D1C"/>
    <w:rsid w:val="0018718C"/>
    <w:rsid w:val="001874FD"/>
    <w:rsid w:val="00187543"/>
    <w:rsid w:val="00190D70"/>
    <w:rsid w:val="00191DF6"/>
    <w:rsid w:val="001921C7"/>
    <w:rsid w:val="00193395"/>
    <w:rsid w:val="001943F3"/>
    <w:rsid w:val="00194534"/>
    <w:rsid w:val="00195364"/>
    <w:rsid w:val="0019555E"/>
    <w:rsid w:val="00196FC7"/>
    <w:rsid w:val="001976E8"/>
    <w:rsid w:val="001A0001"/>
    <w:rsid w:val="001A0B47"/>
    <w:rsid w:val="001A13C0"/>
    <w:rsid w:val="001A181B"/>
    <w:rsid w:val="001A1CDA"/>
    <w:rsid w:val="001A1E36"/>
    <w:rsid w:val="001A1E5D"/>
    <w:rsid w:val="001A262C"/>
    <w:rsid w:val="001A29B5"/>
    <w:rsid w:val="001A453A"/>
    <w:rsid w:val="001A468A"/>
    <w:rsid w:val="001A52F7"/>
    <w:rsid w:val="001A5ECC"/>
    <w:rsid w:val="001A76C7"/>
    <w:rsid w:val="001B0B55"/>
    <w:rsid w:val="001B13AC"/>
    <w:rsid w:val="001B265F"/>
    <w:rsid w:val="001B3BB6"/>
    <w:rsid w:val="001B402E"/>
    <w:rsid w:val="001B41E1"/>
    <w:rsid w:val="001B55D7"/>
    <w:rsid w:val="001B6FE9"/>
    <w:rsid w:val="001B7034"/>
    <w:rsid w:val="001B7BE1"/>
    <w:rsid w:val="001C12FF"/>
    <w:rsid w:val="001C1E30"/>
    <w:rsid w:val="001C269D"/>
    <w:rsid w:val="001C30C5"/>
    <w:rsid w:val="001C34AE"/>
    <w:rsid w:val="001C4AB4"/>
    <w:rsid w:val="001C77A6"/>
    <w:rsid w:val="001C7D1C"/>
    <w:rsid w:val="001D0073"/>
    <w:rsid w:val="001D0BAF"/>
    <w:rsid w:val="001D1EEF"/>
    <w:rsid w:val="001D2389"/>
    <w:rsid w:val="001D2C03"/>
    <w:rsid w:val="001D2F64"/>
    <w:rsid w:val="001D340D"/>
    <w:rsid w:val="001D4F1A"/>
    <w:rsid w:val="001D5888"/>
    <w:rsid w:val="001D5950"/>
    <w:rsid w:val="001D6A1B"/>
    <w:rsid w:val="001D70C5"/>
    <w:rsid w:val="001E0167"/>
    <w:rsid w:val="001E0B12"/>
    <w:rsid w:val="001E0B3D"/>
    <w:rsid w:val="001E195B"/>
    <w:rsid w:val="001E3C20"/>
    <w:rsid w:val="001E3F47"/>
    <w:rsid w:val="001E59AF"/>
    <w:rsid w:val="001E6443"/>
    <w:rsid w:val="001F1426"/>
    <w:rsid w:val="001F1A51"/>
    <w:rsid w:val="001F2708"/>
    <w:rsid w:val="001F3421"/>
    <w:rsid w:val="001F3AE9"/>
    <w:rsid w:val="001F3E46"/>
    <w:rsid w:val="001F4179"/>
    <w:rsid w:val="001F43DA"/>
    <w:rsid w:val="001F4BFE"/>
    <w:rsid w:val="001F5738"/>
    <w:rsid w:val="001F6C22"/>
    <w:rsid w:val="001F7EBD"/>
    <w:rsid w:val="001F7FE0"/>
    <w:rsid w:val="0020115A"/>
    <w:rsid w:val="0020144E"/>
    <w:rsid w:val="0020181C"/>
    <w:rsid w:val="002024F8"/>
    <w:rsid w:val="00202795"/>
    <w:rsid w:val="00202BC6"/>
    <w:rsid w:val="002037FB"/>
    <w:rsid w:val="00205093"/>
    <w:rsid w:val="00205F25"/>
    <w:rsid w:val="00207024"/>
    <w:rsid w:val="00207B48"/>
    <w:rsid w:val="00210AAF"/>
    <w:rsid w:val="0021168D"/>
    <w:rsid w:val="00211FDF"/>
    <w:rsid w:val="00212AF3"/>
    <w:rsid w:val="002135E8"/>
    <w:rsid w:val="00215410"/>
    <w:rsid w:val="00215C5A"/>
    <w:rsid w:val="00217CA5"/>
    <w:rsid w:val="00217E32"/>
    <w:rsid w:val="00217FC1"/>
    <w:rsid w:val="002203F2"/>
    <w:rsid w:val="00220A9C"/>
    <w:rsid w:val="00221834"/>
    <w:rsid w:val="00222166"/>
    <w:rsid w:val="00224301"/>
    <w:rsid w:val="00224757"/>
    <w:rsid w:val="00224E0B"/>
    <w:rsid w:val="00224F19"/>
    <w:rsid w:val="002259F4"/>
    <w:rsid w:val="00227325"/>
    <w:rsid w:val="00227550"/>
    <w:rsid w:val="00227AF2"/>
    <w:rsid w:val="00231616"/>
    <w:rsid w:val="00232398"/>
    <w:rsid w:val="00232E08"/>
    <w:rsid w:val="002333BA"/>
    <w:rsid w:val="00234000"/>
    <w:rsid w:val="002357F2"/>
    <w:rsid w:val="002358B1"/>
    <w:rsid w:val="0023591B"/>
    <w:rsid w:val="00235A39"/>
    <w:rsid w:val="00235D0E"/>
    <w:rsid w:val="002363EE"/>
    <w:rsid w:val="002411EF"/>
    <w:rsid w:val="00242F86"/>
    <w:rsid w:val="002432D0"/>
    <w:rsid w:val="0024337E"/>
    <w:rsid w:val="002438EE"/>
    <w:rsid w:val="00244F02"/>
    <w:rsid w:val="0024513F"/>
    <w:rsid w:val="002451AC"/>
    <w:rsid w:val="002452EE"/>
    <w:rsid w:val="00246411"/>
    <w:rsid w:val="002466EB"/>
    <w:rsid w:val="002476E5"/>
    <w:rsid w:val="0024772A"/>
    <w:rsid w:val="00247E50"/>
    <w:rsid w:val="0025015D"/>
    <w:rsid w:val="00252238"/>
    <w:rsid w:val="00253841"/>
    <w:rsid w:val="00254ECD"/>
    <w:rsid w:val="00255975"/>
    <w:rsid w:val="002561C6"/>
    <w:rsid w:val="00256882"/>
    <w:rsid w:val="00260B2B"/>
    <w:rsid w:val="00261879"/>
    <w:rsid w:val="00262DF7"/>
    <w:rsid w:val="00265AF9"/>
    <w:rsid w:val="00265C56"/>
    <w:rsid w:val="00265D6A"/>
    <w:rsid w:val="00265FD8"/>
    <w:rsid w:val="00266D7A"/>
    <w:rsid w:val="00267916"/>
    <w:rsid w:val="00270134"/>
    <w:rsid w:val="00271838"/>
    <w:rsid w:val="002720E8"/>
    <w:rsid w:val="0027407E"/>
    <w:rsid w:val="00274549"/>
    <w:rsid w:val="00275A94"/>
    <w:rsid w:val="00275B4F"/>
    <w:rsid w:val="00276B30"/>
    <w:rsid w:val="00276C03"/>
    <w:rsid w:val="00280BD1"/>
    <w:rsid w:val="002814EA"/>
    <w:rsid w:val="002819E4"/>
    <w:rsid w:val="00281D46"/>
    <w:rsid w:val="00281EAC"/>
    <w:rsid w:val="00281F05"/>
    <w:rsid w:val="00282FE7"/>
    <w:rsid w:val="00283A52"/>
    <w:rsid w:val="00284062"/>
    <w:rsid w:val="002859A3"/>
    <w:rsid w:val="00285E3B"/>
    <w:rsid w:val="0028696A"/>
    <w:rsid w:val="00290817"/>
    <w:rsid w:val="00290C1B"/>
    <w:rsid w:val="0029175A"/>
    <w:rsid w:val="00292F7A"/>
    <w:rsid w:val="0029616C"/>
    <w:rsid w:val="00296571"/>
    <w:rsid w:val="0029680E"/>
    <w:rsid w:val="002977A5"/>
    <w:rsid w:val="002A0780"/>
    <w:rsid w:val="002A0B0E"/>
    <w:rsid w:val="002A11CA"/>
    <w:rsid w:val="002A11E6"/>
    <w:rsid w:val="002A1FE3"/>
    <w:rsid w:val="002A22A7"/>
    <w:rsid w:val="002A2B97"/>
    <w:rsid w:val="002A40A4"/>
    <w:rsid w:val="002A47B7"/>
    <w:rsid w:val="002A5ACE"/>
    <w:rsid w:val="002A7885"/>
    <w:rsid w:val="002A7DEA"/>
    <w:rsid w:val="002B09F4"/>
    <w:rsid w:val="002B16AE"/>
    <w:rsid w:val="002B1DF6"/>
    <w:rsid w:val="002B1E23"/>
    <w:rsid w:val="002B2EA5"/>
    <w:rsid w:val="002B361E"/>
    <w:rsid w:val="002B3C02"/>
    <w:rsid w:val="002B5843"/>
    <w:rsid w:val="002C1BC3"/>
    <w:rsid w:val="002C25BC"/>
    <w:rsid w:val="002C279F"/>
    <w:rsid w:val="002C3259"/>
    <w:rsid w:val="002C39D6"/>
    <w:rsid w:val="002C3A91"/>
    <w:rsid w:val="002C59B7"/>
    <w:rsid w:val="002C5E8A"/>
    <w:rsid w:val="002C66C5"/>
    <w:rsid w:val="002C699C"/>
    <w:rsid w:val="002D00E6"/>
    <w:rsid w:val="002D21A7"/>
    <w:rsid w:val="002D24EA"/>
    <w:rsid w:val="002D2F19"/>
    <w:rsid w:val="002D36CF"/>
    <w:rsid w:val="002D3D48"/>
    <w:rsid w:val="002D4D55"/>
    <w:rsid w:val="002E0053"/>
    <w:rsid w:val="002E00C2"/>
    <w:rsid w:val="002E0472"/>
    <w:rsid w:val="002E1A6C"/>
    <w:rsid w:val="002E2D11"/>
    <w:rsid w:val="002E363D"/>
    <w:rsid w:val="002E3F2D"/>
    <w:rsid w:val="002E49CB"/>
    <w:rsid w:val="002E7EBB"/>
    <w:rsid w:val="002F0F9B"/>
    <w:rsid w:val="002F1236"/>
    <w:rsid w:val="002F1A62"/>
    <w:rsid w:val="002F2358"/>
    <w:rsid w:val="002F2CA1"/>
    <w:rsid w:val="002F344C"/>
    <w:rsid w:val="002F36A0"/>
    <w:rsid w:val="002F7C15"/>
    <w:rsid w:val="00301B50"/>
    <w:rsid w:val="00302215"/>
    <w:rsid w:val="00302364"/>
    <w:rsid w:val="00302F97"/>
    <w:rsid w:val="00304604"/>
    <w:rsid w:val="003079EB"/>
    <w:rsid w:val="00307F42"/>
    <w:rsid w:val="003102A3"/>
    <w:rsid w:val="00310EA3"/>
    <w:rsid w:val="00311482"/>
    <w:rsid w:val="003115FC"/>
    <w:rsid w:val="0031261E"/>
    <w:rsid w:val="003137ED"/>
    <w:rsid w:val="003138DF"/>
    <w:rsid w:val="003150D3"/>
    <w:rsid w:val="003159BA"/>
    <w:rsid w:val="00316886"/>
    <w:rsid w:val="00317675"/>
    <w:rsid w:val="003177A1"/>
    <w:rsid w:val="00317CB9"/>
    <w:rsid w:val="00320E26"/>
    <w:rsid w:val="00321195"/>
    <w:rsid w:val="00321E8C"/>
    <w:rsid w:val="00321EC0"/>
    <w:rsid w:val="003237C6"/>
    <w:rsid w:val="00323E03"/>
    <w:rsid w:val="00325209"/>
    <w:rsid w:val="00325254"/>
    <w:rsid w:val="00326C04"/>
    <w:rsid w:val="00327566"/>
    <w:rsid w:val="00327D55"/>
    <w:rsid w:val="003302DC"/>
    <w:rsid w:val="00330C07"/>
    <w:rsid w:val="00331A99"/>
    <w:rsid w:val="00331CC7"/>
    <w:rsid w:val="0033279A"/>
    <w:rsid w:val="00332FAD"/>
    <w:rsid w:val="00335606"/>
    <w:rsid w:val="0033667A"/>
    <w:rsid w:val="00337420"/>
    <w:rsid w:val="003376BB"/>
    <w:rsid w:val="00337779"/>
    <w:rsid w:val="00340E05"/>
    <w:rsid w:val="00341067"/>
    <w:rsid w:val="00342146"/>
    <w:rsid w:val="00344009"/>
    <w:rsid w:val="003446E7"/>
    <w:rsid w:val="00346382"/>
    <w:rsid w:val="003467C2"/>
    <w:rsid w:val="00347167"/>
    <w:rsid w:val="00347E5C"/>
    <w:rsid w:val="0035097C"/>
    <w:rsid w:val="003511A8"/>
    <w:rsid w:val="00353313"/>
    <w:rsid w:val="003536A8"/>
    <w:rsid w:val="003543F2"/>
    <w:rsid w:val="0035457C"/>
    <w:rsid w:val="00354848"/>
    <w:rsid w:val="00354C24"/>
    <w:rsid w:val="0035762F"/>
    <w:rsid w:val="0035764D"/>
    <w:rsid w:val="003576DA"/>
    <w:rsid w:val="0035779A"/>
    <w:rsid w:val="00360353"/>
    <w:rsid w:val="00361F73"/>
    <w:rsid w:val="00362BE0"/>
    <w:rsid w:val="00362CD5"/>
    <w:rsid w:val="00363D77"/>
    <w:rsid w:val="00364A45"/>
    <w:rsid w:val="0036510C"/>
    <w:rsid w:val="00367658"/>
    <w:rsid w:val="003677C7"/>
    <w:rsid w:val="003715CA"/>
    <w:rsid w:val="003716C6"/>
    <w:rsid w:val="00373D06"/>
    <w:rsid w:val="00373D98"/>
    <w:rsid w:val="00374401"/>
    <w:rsid w:val="00374448"/>
    <w:rsid w:val="00376113"/>
    <w:rsid w:val="0037658B"/>
    <w:rsid w:val="00377293"/>
    <w:rsid w:val="00377608"/>
    <w:rsid w:val="00377D1C"/>
    <w:rsid w:val="00381656"/>
    <w:rsid w:val="0038316C"/>
    <w:rsid w:val="00383977"/>
    <w:rsid w:val="00386C52"/>
    <w:rsid w:val="0038727E"/>
    <w:rsid w:val="00387936"/>
    <w:rsid w:val="00390597"/>
    <w:rsid w:val="00392723"/>
    <w:rsid w:val="003927AA"/>
    <w:rsid w:val="00393CB9"/>
    <w:rsid w:val="00393DCF"/>
    <w:rsid w:val="00394B4E"/>
    <w:rsid w:val="00394DE6"/>
    <w:rsid w:val="00395096"/>
    <w:rsid w:val="0039547A"/>
    <w:rsid w:val="00396376"/>
    <w:rsid w:val="0039743A"/>
    <w:rsid w:val="003A0506"/>
    <w:rsid w:val="003A1741"/>
    <w:rsid w:val="003A23D8"/>
    <w:rsid w:val="003A554E"/>
    <w:rsid w:val="003A55CE"/>
    <w:rsid w:val="003A56A6"/>
    <w:rsid w:val="003A7079"/>
    <w:rsid w:val="003A75A0"/>
    <w:rsid w:val="003B0594"/>
    <w:rsid w:val="003B154E"/>
    <w:rsid w:val="003B2BFE"/>
    <w:rsid w:val="003B36C7"/>
    <w:rsid w:val="003B36E0"/>
    <w:rsid w:val="003B414E"/>
    <w:rsid w:val="003B4333"/>
    <w:rsid w:val="003B4D6E"/>
    <w:rsid w:val="003B53C6"/>
    <w:rsid w:val="003B5462"/>
    <w:rsid w:val="003B5519"/>
    <w:rsid w:val="003B591E"/>
    <w:rsid w:val="003B6ACA"/>
    <w:rsid w:val="003B6BAD"/>
    <w:rsid w:val="003B7382"/>
    <w:rsid w:val="003C0968"/>
    <w:rsid w:val="003C18D0"/>
    <w:rsid w:val="003C2165"/>
    <w:rsid w:val="003C245D"/>
    <w:rsid w:val="003C2592"/>
    <w:rsid w:val="003C3FB4"/>
    <w:rsid w:val="003C6157"/>
    <w:rsid w:val="003C71CF"/>
    <w:rsid w:val="003D1242"/>
    <w:rsid w:val="003D19E3"/>
    <w:rsid w:val="003D2887"/>
    <w:rsid w:val="003D44CB"/>
    <w:rsid w:val="003D50AD"/>
    <w:rsid w:val="003D5451"/>
    <w:rsid w:val="003D5A65"/>
    <w:rsid w:val="003D61DE"/>
    <w:rsid w:val="003D6DAD"/>
    <w:rsid w:val="003D6E22"/>
    <w:rsid w:val="003E0795"/>
    <w:rsid w:val="003E0BE7"/>
    <w:rsid w:val="003E0FAD"/>
    <w:rsid w:val="003E249A"/>
    <w:rsid w:val="003E27AC"/>
    <w:rsid w:val="003E2AE7"/>
    <w:rsid w:val="003E4913"/>
    <w:rsid w:val="003E4A5C"/>
    <w:rsid w:val="003E742F"/>
    <w:rsid w:val="003F184E"/>
    <w:rsid w:val="003F1CA7"/>
    <w:rsid w:val="003F21A3"/>
    <w:rsid w:val="003F2B7E"/>
    <w:rsid w:val="003F30E5"/>
    <w:rsid w:val="003F4496"/>
    <w:rsid w:val="003F4C6E"/>
    <w:rsid w:val="003F62DD"/>
    <w:rsid w:val="003F646D"/>
    <w:rsid w:val="003F6687"/>
    <w:rsid w:val="003F68D9"/>
    <w:rsid w:val="003F7288"/>
    <w:rsid w:val="003F74D8"/>
    <w:rsid w:val="003F7E9C"/>
    <w:rsid w:val="003F7F49"/>
    <w:rsid w:val="004004C3"/>
    <w:rsid w:val="00400531"/>
    <w:rsid w:val="004019F8"/>
    <w:rsid w:val="00403422"/>
    <w:rsid w:val="0040361D"/>
    <w:rsid w:val="0040395D"/>
    <w:rsid w:val="00405B2E"/>
    <w:rsid w:val="0040638E"/>
    <w:rsid w:val="004064DD"/>
    <w:rsid w:val="004064E7"/>
    <w:rsid w:val="004066BB"/>
    <w:rsid w:val="00406FB9"/>
    <w:rsid w:val="004077B2"/>
    <w:rsid w:val="00407BC2"/>
    <w:rsid w:val="00410469"/>
    <w:rsid w:val="0041179B"/>
    <w:rsid w:val="004121E3"/>
    <w:rsid w:val="004128A8"/>
    <w:rsid w:val="0041357F"/>
    <w:rsid w:val="00413C2B"/>
    <w:rsid w:val="00413FC5"/>
    <w:rsid w:val="0041416F"/>
    <w:rsid w:val="004154DB"/>
    <w:rsid w:val="00415816"/>
    <w:rsid w:val="00415826"/>
    <w:rsid w:val="0041591D"/>
    <w:rsid w:val="00416103"/>
    <w:rsid w:val="00416622"/>
    <w:rsid w:val="00416C8D"/>
    <w:rsid w:val="00416EC2"/>
    <w:rsid w:val="004172BF"/>
    <w:rsid w:val="004202F3"/>
    <w:rsid w:val="004213B8"/>
    <w:rsid w:val="004214DA"/>
    <w:rsid w:val="00422359"/>
    <w:rsid w:val="004228C3"/>
    <w:rsid w:val="00422CEE"/>
    <w:rsid w:val="00424E00"/>
    <w:rsid w:val="00425161"/>
    <w:rsid w:val="0042521C"/>
    <w:rsid w:val="004262EE"/>
    <w:rsid w:val="004279BB"/>
    <w:rsid w:val="00430EE1"/>
    <w:rsid w:val="004310AB"/>
    <w:rsid w:val="004316C3"/>
    <w:rsid w:val="004318B9"/>
    <w:rsid w:val="0043266C"/>
    <w:rsid w:val="00433581"/>
    <w:rsid w:val="00433967"/>
    <w:rsid w:val="00433B2D"/>
    <w:rsid w:val="00434433"/>
    <w:rsid w:val="004346BB"/>
    <w:rsid w:val="004349D2"/>
    <w:rsid w:val="00434F38"/>
    <w:rsid w:val="004357C3"/>
    <w:rsid w:val="0043697D"/>
    <w:rsid w:val="00436CAA"/>
    <w:rsid w:val="0043734F"/>
    <w:rsid w:val="00437351"/>
    <w:rsid w:val="00440026"/>
    <w:rsid w:val="004404DC"/>
    <w:rsid w:val="004413EB"/>
    <w:rsid w:val="00441450"/>
    <w:rsid w:val="00441C93"/>
    <w:rsid w:val="00441F1F"/>
    <w:rsid w:val="004423E9"/>
    <w:rsid w:val="00442A85"/>
    <w:rsid w:val="00442F9F"/>
    <w:rsid w:val="00444803"/>
    <w:rsid w:val="004449DA"/>
    <w:rsid w:val="004455AB"/>
    <w:rsid w:val="00445B58"/>
    <w:rsid w:val="00447112"/>
    <w:rsid w:val="00447B7F"/>
    <w:rsid w:val="00450387"/>
    <w:rsid w:val="00450A65"/>
    <w:rsid w:val="0045157C"/>
    <w:rsid w:val="00451A7B"/>
    <w:rsid w:val="00451AE7"/>
    <w:rsid w:val="00451BD9"/>
    <w:rsid w:val="00451C63"/>
    <w:rsid w:val="00451D4F"/>
    <w:rsid w:val="0045201D"/>
    <w:rsid w:val="00452F65"/>
    <w:rsid w:val="00453EA8"/>
    <w:rsid w:val="0045558F"/>
    <w:rsid w:val="004576B0"/>
    <w:rsid w:val="00460DB7"/>
    <w:rsid w:val="004616F4"/>
    <w:rsid w:val="0046321D"/>
    <w:rsid w:val="00463E86"/>
    <w:rsid w:val="00464A4B"/>
    <w:rsid w:val="004654B1"/>
    <w:rsid w:val="00465C6A"/>
    <w:rsid w:val="00465FB6"/>
    <w:rsid w:val="00466032"/>
    <w:rsid w:val="0047072D"/>
    <w:rsid w:val="00470DB2"/>
    <w:rsid w:val="00472560"/>
    <w:rsid w:val="00472984"/>
    <w:rsid w:val="00474199"/>
    <w:rsid w:val="00476157"/>
    <w:rsid w:val="00477F0E"/>
    <w:rsid w:val="00482628"/>
    <w:rsid w:val="004826E1"/>
    <w:rsid w:val="00482D69"/>
    <w:rsid w:val="004831E8"/>
    <w:rsid w:val="00485369"/>
    <w:rsid w:val="004879D8"/>
    <w:rsid w:val="00487BDE"/>
    <w:rsid w:val="00487ED9"/>
    <w:rsid w:val="00487F5E"/>
    <w:rsid w:val="004903E7"/>
    <w:rsid w:val="00490DEF"/>
    <w:rsid w:val="00491B42"/>
    <w:rsid w:val="00491FDF"/>
    <w:rsid w:val="00492617"/>
    <w:rsid w:val="00492E09"/>
    <w:rsid w:val="00492F12"/>
    <w:rsid w:val="00493A9B"/>
    <w:rsid w:val="0049467C"/>
    <w:rsid w:val="00494DC3"/>
    <w:rsid w:val="0049505B"/>
    <w:rsid w:val="0049552F"/>
    <w:rsid w:val="00495674"/>
    <w:rsid w:val="00495F01"/>
    <w:rsid w:val="00496C78"/>
    <w:rsid w:val="00496CBA"/>
    <w:rsid w:val="004A0B82"/>
    <w:rsid w:val="004A1669"/>
    <w:rsid w:val="004A3E12"/>
    <w:rsid w:val="004A3ED4"/>
    <w:rsid w:val="004A402C"/>
    <w:rsid w:val="004A4283"/>
    <w:rsid w:val="004B0212"/>
    <w:rsid w:val="004B3059"/>
    <w:rsid w:val="004B3F32"/>
    <w:rsid w:val="004B4519"/>
    <w:rsid w:val="004B61C2"/>
    <w:rsid w:val="004B7C35"/>
    <w:rsid w:val="004C04A4"/>
    <w:rsid w:val="004C148D"/>
    <w:rsid w:val="004C281B"/>
    <w:rsid w:val="004C31C8"/>
    <w:rsid w:val="004C406B"/>
    <w:rsid w:val="004C419E"/>
    <w:rsid w:val="004C52E9"/>
    <w:rsid w:val="004C59CB"/>
    <w:rsid w:val="004C6592"/>
    <w:rsid w:val="004C6986"/>
    <w:rsid w:val="004C6F52"/>
    <w:rsid w:val="004C7C7B"/>
    <w:rsid w:val="004D0361"/>
    <w:rsid w:val="004D1425"/>
    <w:rsid w:val="004D1892"/>
    <w:rsid w:val="004D3772"/>
    <w:rsid w:val="004D4066"/>
    <w:rsid w:val="004D4862"/>
    <w:rsid w:val="004D56C2"/>
    <w:rsid w:val="004D5B27"/>
    <w:rsid w:val="004D613C"/>
    <w:rsid w:val="004D62E4"/>
    <w:rsid w:val="004D6771"/>
    <w:rsid w:val="004D6B1C"/>
    <w:rsid w:val="004D7EE8"/>
    <w:rsid w:val="004D7F72"/>
    <w:rsid w:val="004E059C"/>
    <w:rsid w:val="004E06BD"/>
    <w:rsid w:val="004E1737"/>
    <w:rsid w:val="004E195B"/>
    <w:rsid w:val="004E2238"/>
    <w:rsid w:val="004E2AE9"/>
    <w:rsid w:val="004E40D4"/>
    <w:rsid w:val="004E454E"/>
    <w:rsid w:val="004E50CD"/>
    <w:rsid w:val="004E5912"/>
    <w:rsid w:val="004E6396"/>
    <w:rsid w:val="004E678D"/>
    <w:rsid w:val="004F1240"/>
    <w:rsid w:val="004F3C08"/>
    <w:rsid w:val="004F481E"/>
    <w:rsid w:val="004F5251"/>
    <w:rsid w:val="004F5499"/>
    <w:rsid w:val="004F65EE"/>
    <w:rsid w:val="004F6CC7"/>
    <w:rsid w:val="004F7C34"/>
    <w:rsid w:val="00500120"/>
    <w:rsid w:val="00500B32"/>
    <w:rsid w:val="00502F05"/>
    <w:rsid w:val="00503A40"/>
    <w:rsid w:val="00503A95"/>
    <w:rsid w:val="0050414C"/>
    <w:rsid w:val="00504305"/>
    <w:rsid w:val="00505677"/>
    <w:rsid w:val="005058FD"/>
    <w:rsid w:val="00505F21"/>
    <w:rsid w:val="00507045"/>
    <w:rsid w:val="005107A9"/>
    <w:rsid w:val="00510905"/>
    <w:rsid w:val="00510B44"/>
    <w:rsid w:val="005119C4"/>
    <w:rsid w:val="00511B97"/>
    <w:rsid w:val="00512D54"/>
    <w:rsid w:val="00512DCB"/>
    <w:rsid w:val="00512F91"/>
    <w:rsid w:val="00513F80"/>
    <w:rsid w:val="00517626"/>
    <w:rsid w:val="00517B6B"/>
    <w:rsid w:val="00520660"/>
    <w:rsid w:val="00520790"/>
    <w:rsid w:val="00520836"/>
    <w:rsid w:val="005210E1"/>
    <w:rsid w:val="00521321"/>
    <w:rsid w:val="0052197F"/>
    <w:rsid w:val="00521B4A"/>
    <w:rsid w:val="00522ECE"/>
    <w:rsid w:val="005244F7"/>
    <w:rsid w:val="00526252"/>
    <w:rsid w:val="00526F03"/>
    <w:rsid w:val="00527BB7"/>
    <w:rsid w:val="00530B5E"/>
    <w:rsid w:val="005314C1"/>
    <w:rsid w:val="005321C8"/>
    <w:rsid w:val="005341CF"/>
    <w:rsid w:val="00534418"/>
    <w:rsid w:val="00535CD2"/>
    <w:rsid w:val="0054039E"/>
    <w:rsid w:val="0054079C"/>
    <w:rsid w:val="00540E26"/>
    <w:rsid w:val="00540E2D"/>
    <w:rsid w:val="00541406"/>
    <w:rsid w:val="00542101"/>
    <w:rsid w:val="00543E8A"/>
    <w:rsid w:val="005440CA"/>
    <w:rsid w:val="005445E2"/>
    <w:rsid w:val="005449ED"/>
    <w:rsid w:val="00544EEA"/>
    <w:rsid w:val="00545964"/>
    <w:rsid w:val="00545F83"/>
    <w:rsid w:val="00550A9F"/>
    <w:rsid w:val="00550BA4"/>
    <w:rsid w:val="00551766"/>
    <w:rsid w:val="00551D21"/>
    <w:rsid w:val="005533BE"/>
    <w:rsid w:val="005537C5"/>
    <w:rsid w:val="00554077"/>
    <w:rsid w:val="005544AE"/>
    <w:rsid w:val="0055480B"/>
    <w:rsid w:val="00554C6D"/>
    <w:rsid w:val="0055599F"/>
    <w:rsid w:val="00555ED6"/>
    <w:rsid w:val="00557F63"/>
    <w:rsid w:val="0056058B"/>
    <w:rsid w:val="005607B7"/>
    <w:rsid w:val="005635EC"/>
    <w:rsid w:val="00563875"/>
    <w:rsid w:val="005651F4"/>
    <w:rsid w:val="00565BAB"/>
    <w:rsid w:val="00566628"/>
    <w:rsid w:val="00567B22"/>
    <w:rsid w:val="00567FDB"/>
    <w:rsid w:val="00570A46"/>
    <w:rsid w:val="0057394E"/>
    <w:rsid w:val="005759D9"/>
    <w:rsid w:val="00577DC7"/>
    <w:rsid w:val="00580835"/>
    <w:rsid w:val="005809FE"/>
    <w:rsid w:val="00580BBC"/>
    <w:rsid w:val="00582009"/>
    <w:rsid w:val="00583597"/>
    <w:rsid w:val="005854A1"/>
    <w:rsid w:val="00586B81"/>
    <w:rsid w:val="005903F6"/>
    <w:rsid w:val="0059052B"/>
    <w:rsid w:val="005913EA"/>
    <w:rsid w:val="00591B96"/>
    <w:rsid w:val="005926BF"/>
    <w:rsid w:val="00592866"/>
    <w:rsid w:val="00592B9D"/>
    <w:rsid w:val="005941F7"/>
    <w:rsid w:val="00594955"/>
    <w:rsid w:val="00594DF6"/>
    <w:rsid w:val="005964BA"/>
    <w:rsid w:val="0059670A"/>
    <w:rsid w:val="00596B7C"/>
    <w:rsid w:val="005A18D2"/>
    <w:rsid w:val="005A27D7"/>
    <w:rsid w:val="005A29B1"/>
    <w:rsid w:val="005A4F93"/>
    <w:rsid w:val="005A5A35"/>
    <w:rsid w:val="005A64EF"/>
    <w:rsid w:val="005A6AA8"/>
    <w:rsid w:val="005A7F65"/>
    <w:rsid w:val="005B0E82"/>
    <w:rsid w:val="005B0FC4"/>
    <w:rsid w:val="005B30E8"/>
    <w:rsid w:val="005B3315"/>
    <w:rsid w:val="005B5329"/>
    <w:rsid w:val="005B631F"/>
    <w:rsid w:val="005B6A35"/>
    <w:rsid w:val="005C065C"/>
    <w:rsid w:val="005C0D4D"/>
    <w:rsid w:val="005C0F61"/>
    <w:rsid w:val="005C0F7B"/>
    <w:rsid w:val="005C2961"/>
    <w:rsid w:val="005C42E6"/>
    <w:rsid w:val="005C5E1C"/>
    <w:rsid w:val="005C6938"/>
    <w:rsid w:val="005C79CA"/>
    <w:rsid w:val="005D19DE"/>
    <w:rsid w:val="005D2E92"/>
    <w:rsid w:val="005D2F12"/>
    <w:rsid w:val="005D3CE0"/>
    <w:rsid w:val="005D3DD0"/>
    <w:rsid w:val="005D6344"/>
    <w:rsid w:val="005E03EF"/>
    <w:rsid w:val="005E1A5D"/>
    <w:rsid w:val="005E24CF"/>
    <w:rsid w:val="005E2CA4"/>
    <w:rsid w:val="005E3CFC"/>
    <w:rsid w:val="005E488B"/>
    <w:rsid w:val="005E48E4"/>
    <w:rsid w:val="005E4D37"/>
    <w:rsid w:val="005E4E41"/>
    <w:rsid w:val="005F02D0"/>
    <w:rsid w:val="005F04BB"/>
    <w:rsid w:val="005F0E1F"/>
    <w:rsid w:val="005F17C9"/>
    <w:rsid w:val="005F1905"/>
    <w:rsid w:val="005F1FAD"/>
    <w:rsid w:val="005F261E"/>
    <w:rsid w:val="005F3F0F"/>
    <w:rsid w:val="005F4483"/>
    <w:rsid w:val="005F5D4E"/>
    <w:rsid w:val="005F6957"/>
    <w:rsid w:val="005F6C70"/>
    <w:rsid w:val="006020A6"/>
    <w:rsid w:val="0060272F"/>
    <w:rsid w:val="0060399E"/>
    <w:rsid w:val="00603DFE"/>
    <w:rsid w:val="00604755"/>
    <w:rsid w:val="00605F32"/>
    <w:rsid w:val="0060613E"/>
    <w:rsid w:val="00606A5F"/>
    <w:rsid w:val="00606A8E"/>
    <w:rsid w:val="00607D67"/>
    <w:rsid w:val="00611307"/>
    <w:rsid w:val="00612440"/>
    <w:rsid w:val="0061281F"/>
    <w:rsid w:val="00612951"/>
    <w:rsid w:val="00613FDE"/>
    <w:rsid w:val="006170F3"/>
    <w:rsid w:val="006172E8"/>
    <w:rsid w:val="006174F9"/>
    <w:rsid w:val="00621273"/>
    <w:rsid w:val="00622AD4"/>
    <w:rsid w:val="00622E80"/>
    <w:rsid w:val="00624503"/>
    <w:rsid w:val="00625A0C"/>
    <w:rsid w:val="00625C3C"/>
    <w:rsid w:val="00627989"/>
    <w:rsid w:val="00627EE7"/>
    <w:rsid w:val="00631F21"/>
    <w:rsid w:val="006323D6"/>
    <w:rsid w:val="00632C8A"/>
    <w:rsid w:val="006330C1"/>
    <w:rsid w:val="00634C94"/>
    <w:rsid w:val="00636080"/>
    <w:rsid w:val="0063608A"/>
    <w:rsid w:val="00637DAD"/>
    <w:rsid w:val="00640383"/>
    <w:rsid w:val="00640FCB"/>
    <w:rsid w:val="006413C6"/>
    <w:rsid w:val="00641CC6"/>
    <w:rsid w:val="0064218A"/>
    <w:rsid w:val="00642932"/>
    <w:rsid w:val="00642D0B"/>
    <w:rsid w:val="006430DE"/>
    <w:rsid w:val="006438B7"/>
    <w:rsid w:val="00644C83"/>
    <w:rsid w:val="0064614A"/>
    <w:rsid w:val="00646E94"/>
    <w:rsid w:val="00647820"/>
    <w:rsid w:val="0065188A"/>
    <w:rsid w:val="00652B16"/>
    <w:rsid w:val="00653953"/>
    <w:rsid w:val="00653B15"/>
    <w:rsid w:val="00654637"/>
    <w:rsid w:val="00654B2F"/>
    <w:rsid w:val="00654E4A"/>
    <w:rsid w:val="00655DC2"/>
    <w:rsid w:val="0065633D"/>
    <w:rsid w:val="00656ED2"/>
    <w:rsid w:val="00657A48"/>
    <w:rsid w:val="0066122A"/>
    <w:rsid w:val="00661354"/>
    <w:rsid w:val="006616C5"/>
    <w:rsid w:val="00661952"/>
    <w:rsid w:val="0066228E"/>
    <w:rsid w:val="00662767"/>
    <w:rsid w:val="006629E3"/>
    <w:rsid w:val="0066330D"/>
    <w:rsid w:val="00664733"/>
    <w:rsid w:val="00665166"/>
    <w:rsid w:val="006654B2"/>
    <w:rsid w:val="00665777"/>
    <w:rsid w:val="00665931"/>
    <w:rsid w:val="00665F3E"/>
    <w:rsid w:val="00666324"/>
    <w:rsid w:val="0066635E"/>
    <w:rsid w:val="0066703F"/>
    <w:rsid w:val="0066722E"/>
    <w:rsid w:val="00667398"/>
    <w:rsid w:val="00670462"/>
    <w:rsid w:val="00670D59"/>
    <w:rsid w:val="00671630"/>
    <w:rsid w:val="00672544"/>
    <w:rsid w:val="00672627"/>
    <w:rsid w:val="0067266B"/>
    <w:rsid w:val="0067301E"/>
    <w:rsid w:val="00673037"/>
    <w:rsid w:val="006740C8"/>
    <w:rsid w:val="006747AA"/>
    <w:rsid w:val="00675EBE"/>
    <w:rsid w:val="006763C8"/>
    <w:rsid w:val="0067668B"/>
    <w:rsid w:val="00676941"/>
    <w:rsid w:val="0067694F"/>
    <w:rsid w:val="006801E5"/>
    <w:rsid w:val="00681AF2"/>
    <w:rsid w:val="006831C0"/>
    <w:rsid w:val="00683C9E"/>
    <w:rsid w:val="006847C7"/>
    <w:rsid w:val="0068633A"/>
    <w:rsid w:val="006878A8"/>
    <w:rsid w:val="00692836"/>
    <w:rsid w:val="00692CEE"/>
    <w:rsid w:val="00693340"/>
    <w:rsid w:val="00693B86"/>
    <w:rsid w:val="006944A1"/>
    <w:rsid w:val="0069476A"/>
    <w:rsid w:val="006947F3"/>
    <w:rsid w:val="00694E8B"/>
    <w:rsid w:val="00695261"/>
    <w:rsid w:val="00696562"/>
    <w:rsid w:val="00696F05"/>
    <w:rsid w:val="006979FC"/>
    <w:rsid w:val="00697D63"/>
    <w:rsid w:val="006A4A6C"/>
    <w:rsid w:val="006A4CC0"/>
    <w:rsid w:val="006A5595"/>
    <w:rsid w:val="006A6204"/>
    <w:rsid w:val="006A6C06"/>
    <w:rsid w:val="006A716F"/>
    <w:rsid w:val="006A7429"/>
    <w:rsid w:val="006B302A"/>
    <w:rsid w:val="006B4C84"/>
    <w:rsid w:val="006B4CB6"/>
    <w:rsid w:val="006B54C3"/>
    <w:rsid w:val="006B5786"/>
    <w:rsid w:val="006B7AF8"/>
    <w:rsid w:val="006C0353"/>
    <w:rsid w:val="006C13DD"/>
    <w:rsid w:val="006C2FDE"/>
    <w:rsid w:val="006C68AF"/>
    <w:rsid w:val="006C6AD0"/>
    <w:rsid w:val="006C7169"/>
    <w:rsid w:val="006C72A0"/>
    <w:rsid w:val="006C7AE5"/>
    <w:rsid w:val="006D1373"/>
    <w:rsid w:val="006D192A"/>
    <w:rsid w:val="006D20B3"/>
    <w:rsid w:val="006D2B74"/>
    <w:rsid w:val="006D4186"/>
    <w:rsid w:val="006D6BB4"/>
    <w:rsid w:val="006D7A4C"/>
    <w:rsid w:val="006E3630"/>
    <w:rsid w:val="006E3BF2"/>
    <w:rsid w:val="006E4879"/>
    <w:rsid w:val="006E5217"/>
    <w:rsid w:val="006F068D"/>
    <w:rsid w:val="006F0786"/>
    <w:rsid w:val="006F078E"/>
    <w:rsid w:val="006F0A4B"/>
    <w:rsid w:val="006F0E84"/>
    <w:rsid w:val="006F0F53"/>
    <w:rsid w:val="006F2763"/>
    <w:rsid w:val="006F3A66"/>
    <w:rsid w:val="006F4526"/>
    <w:rsid w:val="006F4B05"/>
    <w:rsid w:val="006F51F4"/>
    <w:rsid w:val="006F5735"/>
    <w:rsid w:val="006F57AA"/>
    <w:rsid w:val="006F5F73"/>
    <w:rsid w:val="006F6D12"/>
    <w:rsid w:val="007000DF"/>
    <w:rsid w:val="00700443"/>
    <w:rsid w:val="00701352"/>
    <w:rsid w:val="00702096"/>
    <w:rsid w:val="007039F4"/>
    <w:rsid w:val="007051F6"/>
    <w:rsid w:val="00707770"/>
    <w:rsid w:val="00710C90"/>
    <w:rsid w:val="007115CF"/>
    <w:rsid w:val="00711898"/>
    <w:rsid w:val="00713484"/>
    <w:rsid w:val="007134D6"/>
    <w:rsid w:val="007165D1"/>
    <w:rsid w:val="00717D90"/>
    <w:rsid w:val="00720BCA"/>
    <w:rsid w:val="00720E46"/>
    <w:rsid w:val="00721395"/>
    <w:rsid w:val="00721C21"/>
    <w:rsid w:val="00721C3F"/>
    <w:rsid w:val="00722E0C"/>
    <w:rsid w:val="00723FD3"/>
    <w:rsid w:val="00724D83"/>
    <w:rsid w:val="00725FE4"/>
    <w:rsid w:val="00726604"/>
    <w:rsid w:val="007271E8"/>
    <w:rsid w:val="0073033D"/>
    <w:rsid w:val="00730B6D"/>
    <w:rsid w:val="00731A3E"/>
    <w:rsid w:val="00732B3F"/>
    <w:rsid w:val="0073402B"/>
    <w:rsid w:val="007353D3"/>
    <w:rsid w:val="007360B0"/>
    <w:rsid w:val="007368DE"/>
    <w:rsid w:val="00740343"/>
    <w:rsid w:val="00741156"/>
    <w:rsid w:val="0074157D"/>
    <w:rsid w:val="007418F3"/>
    <w:rsid w:val="00742C4D"/>
    <w:rsid w:val="007433EB"/>
    <w:rsid w:val="007441E1"/>
    <w:rsid w:val="00745AE0"/>
    <w:rsid w:val="00745C07"/>
    <w:rsid w:val="00745E12"/>
    <w:rsid w:val="00746543"/>
    <w:rsid w:val="00746EA1"/>
    <w:rsid w:val="0074775D"/>
    <w:rsid w:val="0075079C"/>
    <w:rsid w:val="007517E8"/>
    <w:rsid w:val="0075180B"/>
    <w:rsid w:val="007523E9"/>
    <w:rsid w:val="00753B65"/>
    <w:rsid w:val="00754C5B"/>
    <w:rsid w:val="00755C56"/>
    <w:rsid w:val="007561B0"/>
    <w:rsid w:val="007576EA"/>
    <w:rsid w:val="007579EB"/>
    <w:rsid w:val="00763870"/>
    <w:rsid w:val="007657A0"/>
    <w:rsid w:val="00765AF2"/>
    <w:rsid w:val="0076673F"/>
    <w:rsid w:val="00766D1F"/>
    <w:rsid w:val="007676A5"/>
    <w:rsid w:val="00770624"/>
    <w:rsid w:val="00770762"/>
    <w:rsid w:val="00770A19"/>
    <w:rsid w:val="00771CD4"/>
    <w:rsid w:val="00773129"/>
    <w:rsid w:val="007751A8"/>
    <w:rsid w:val="007769D0"/>
    <w:rsid w:val="00777B83"/>
    <w:rsid w:val="00777DEA"/>
    <w:rsid w:val="0078077F"/>
    <w:rsid w:val="00780AC5"/>
    <w:rsid w:val="00782945"/>
    <w:rsid w:val="00782C9B"/>
    <w:rsid w:val="00782CEB"/>
    <w:rsid w:val="00784481"/>
    <w:rsid w:val="00785502"/>
    <w:rsid w:val="00787147"/>
    <w:rsid w:val="00790194"/>
    <w:rsid w:val="00791B5D"/>
    <w:rsid w:val="00792001"/>
    <w:rsid w:val="007926E0"/>
    <w:rsid w:val="00792707"/>
    <w:rsid w:val="00792F0C"/>
    <w:rsid w:val="00794B09"/>
    <w:rsid w:val="00797138"/>
    <w:rsid w:val="00797525"/>
    <w:rsid w:val="007A02A3"/>
    <w:rsid w:val="007A06CA"/>
    <w:rsid w:val="007A084A"/>
    <w:rsid w:val="007A0A8F"/>
    <w:rsid w:val="007A0B07"/>
    <w:rsid w:val="007A16AB"/>
    <w:rsid w:val="007A19EA"/>
    <w:rsid w:val="007A1C03"/>
    <w:rsid w:val="007A3BF4"/>
    <w:rsid w:val="007A3E79"/>
    <w:rsid w:val="007A4360"/>
    <w:rsid w:val="007A4FA9"/>
    <w:rsid w:val="007A5753"/>
    <w:rsid w:val="007A5E53"/>
    <w:rsid w:val="007A62E1"/>
    <w:rsid w:val="007A72E7"/>
    <w:rsid w:val="007B189C"/>
    <w:rsid w:val="007B1D5D"/>
    <w:rsid w:val="007B2939"/>
    <w:rsid w:val="007B3125"/>
    <w:rsid w:val="007B33C0"/>
    <w:rsid w:val="007B3AA0"/>
    <w:rsid w:val="007B3DFF"/>
    <w:rsid w:val="007B41F0"/>
    <w:rsid w:val="007B5924"/>
    <w:rsid w:val="007B5EFF"/>
    <w:rsid w:val="007B75C0"/>
    <w:rsid w:val="007B788C"/>
    <w:rsid w:val="007B7953"/>
    <w:rsid w:val="007B7EB7"/>
    <w:rsid w:val="007C0141"/>
    <w:rsid w:val="007C1773"/>
    <w:rsid w:val="007C17DF"/>
    <w:rsid w:val="007C1D1D"/>
    <w:rsid w:val="007C22EF"/>
    <w:rsid w:val="007C33BF"/>
    <w:rsid w:val="007C3500"/>
    <w:rsid w:val="007C385C"/>
    <w:rsid w:val="007C4537"/>
    <w:rsid w:val="007C47F4"/>
    <w:rsid w:val="007C5302"/>
    <w:rsid w:val="007C5620"/>
    <w:rsid w:val="007C69F5"/>
    <w:rsid w:val="007C752D"/>
    <w:rsid w:val="007C76E1"/>
    <w:rsid w:val="007D0C9D"/>
    <w:rsid w:val="007D0FCE"/>
    <w:rsid w:val="007D1217"/>
    <w:rsid w:val="007D1D4B"/>
    <w:rsid w:val="007D6828"/>
    <w:rsid w:val="007D68CF"/>
    <w:rsid w:val="007E036E"/>
    <w:rsid w:val="007E0AB5"/>
    <w:rsid w:val="007E1A99"/>
    <w:rsid w:val="007E4958"/>
    <w:rsid w:val="007E5357"/>
    <w:rsid w:val="007E6C7C"/>
    <w:rsid w:val="007E7361"/>
    <w:rsid w:val="007E73D3"/>
    <w:rsid w:val="007E75ED"/>
    <w:rsid w:val="007F0266"/>
    <w:rsid w:val="007F0FEF"/>
    <w:rsid w:val="007F2B9E"/>
    <w:rsid w:val="007F4426"/>
    <w:rsid w:val="007F4E85"/>
    <w:rsid w:val="007F4F30"/>
    <w:rsid w:val="007F51A7"/>
    <w:rsid w:val="007F535B"/>
    <w:rsid w:val="007F7939"/>
    <w:rsid w:val="0080007E"/>
    <w:rsid w:val="00800212"/>
    <w:rsid w:val="00801106"/>
    <w:rsid w:val="008014DD"/>
    <w:rsid w:val="00802965"/>
    <w:rsid w:val="00803C83"/>
    <w:rsid w:val="008045FF"/>
    <w:rsid w:val="00805712"/>
    <w:rsid w:val="008058B8"/>
    <w:rsid w:val="00805F6B"/>
    <w:rsid w:val="0080631D"/>
    <w:rsid w:val="00807D7E"/>
    <w:rsid w:val="00807E48"/>
    <w:rsid w:val="008103CF"/>
    <w:rsid w:val="00810420"/>
    <w:rsid w:val="00811B9E"/>
    <w:rsid w:val="00812783"/>
    <w:rsid w:val="00815EF3"/>
    <w:rsid w:val="00816637"/>
    <w:rsid w:val="00817523"/>
    <w:rsid w:val="00817C40"/>
    <w:rsid w:val="00820E53"/>
    <w:rsid w:val="00821008"/>
    <w:rsid w:val="00821261"/>
    <w:rsid w:val="008212AD"/>
    <w:rsid w:val="00821E6A"/>
    <w:rsid w:val="00822F10"/>
    <w:rsid w:val="008251DE"/>
    <w:rsid w:val="008254B0"/>
    <w:rsid w:val="00826CCF"/>
    <w:rsid w:val="00830C6C"/>
    <w:rsid w:val="008321FB"/>
    <w:rsid w:val="00833E44"/>
    <w:rsid w:val="00835AE3"/>
    <w:rsid w:val="00835BBA"/>
    <w:rsid w:val="00836606"/>
    <w:rsid w:val="008371B2"/>
    <w:rsid w:val="00837EEC"/>
    <w:rsid w:val="00837FDC"/>
    <w:rsid w:val="008408C5"/>
    <w:rsid w:val="00841278"/>
    <w:rsid w:val="008415B6"/>
    <w:rsid w:val="00841A20"/>
    <w:rsid w:val="00841C3A"/>
    <w:rsid w:val="00841D93"/>
    <w:rsid w:val="0084331F"/>
    <w:rsid w:val="008433BB"/>
    <w:rsid w:val="008436D9"/>
    <w:rsid w:val="0084491C"/>
    <w:rsid w:val="00844E9B"/>
    <w:rsid w:val="008454B6"/>
    <w:rsid w:val="008463A8"/>
    <w:rsid w:val="0084703E"/>
    <w:rsid w:val="008503C5"/>
    <w:rsid w:val="0085374E"/>
    <w:rsid w:val="00853E3B"/>
    <w:rsid w:val="008549F0"/>
    <w:rsid w:val="00854A0A"/>
    <w:rsid w:val="00855A1B"/>
    <w:rsid w:val="0085689B"/>
    <w:rsid w:val="00856A63"/>
    <w:rsid w:val="0085705F"/>
    <w:rsid w:val="0085741D"/>
    <w:rsid w:val="00861790"/>
    <w:rsid w:val="008617B6"/>
    <w:rsid w:val="00861C1A"/>
    <w:rsid w:val="00861C90"/>
    <w:rsid w:val="00861D33"/>
    <w:rsid w:val="0086217C"/>
    <w:rsid w:val="00862AC5"/>
    <w:rsid w:val="0086355F"/>
    <w:rsid w:val="00865A60"/>
    <w:rsid w:val="00866CCF"/>
    <w:rsid w:val="00867122"/>
    <w:rsid w:val="0086742B"/>
    <w:rsid w:val="008674D4"/>
    <w:rsid w:val="00867EF7"/>
    <w:rsid w:val="00870B8F"/>
    <w:rsid w:val="008714FE"/>
    <w:rsid w:val="00871A16"/>
    <w:rsid w:val="00872266"/>
    <w:rsid w:val="00872492"/>
    <w:rsid w:val="008734BA"/>
    <w:rsid w:val="00873940"/>
    <w:rsid w:val="00873E89"/>
    <w:rsid w:val="0087583B"/>
    <w:rsid w:val="00876974"/>
    <w:rsid w:val="00876C34"/>
    <w:rsid w:val="008772A1"/>
    <w:rsid w:val="00877389"/>
    <w:rsid w:val="0087739D"/>
    <w:rsid w:val="00877892"/>
    <w:rsid w:val="008810F4"/>
    <w:rsid w:val="008827E9"/>
    <w:rsid w:val="00882DBD"/>
    <w:rsid w:val="00883C94"/>
    <w:rsid w:val="00884ACF"/>
    <w:rsid w:val="0088504D"/>
    <w:rsid w:val="00885053"/>
    <w:rsid w:val="008851D6"/>
    <w:rsid w:val="00887088"/>
    <w:rsid w:val="008870FD"/>
    <w:rsid w:val="008873AF"/>
    <w:rsid w:val="00890148"/>
    <w:rsid w:val="0089015F"/>
    <w:rsid w:val="00890918"/>
    <w:rsid w:val="0089110F"/>
    <w:rsid w:val="0089118D"/>
    <w:rsid w:val="00891442"/>
    <w:rsid w:val="00894D6F"/>
    <w:rsid w:val="0089544B"/>
    <w:rsid w:val="00895A09"/>
    <w:rsid w:val="00895F18"/>
    <w:rsid w:val="00897008"/>
    <w:rsid w:val="008A0406"/>
    <w:rsid w:val="008A1409"/>
    <w:rsid w:val="008A1910"/>
    <w:rsid w:val="008A2751"/>
    <w:rsid w:val="008A29C2"/>
    <w:rsid w:val="008A33DB"/>
    <w:rsid w:val="008A43BF"/>
    <w:rsid w:val="008A5DAE"/>
    <w:rsid w:val="008A617F"/>
    <w:rsid w:val="008A64CD"/>
    <w:rsid w:val="008A6D63"/>
    <w:rsid w:val="008A714A"/>
    <w:rsid w:val="008A74CA"/>
    <w:rsid w:val="008A7CA1"/>
    <w:rsid w:val="008B01D8"/>
    <w:rsid w:val="008B01EC"/>
    <w:rsid w:val="008B09B6"/>
    <w:rsid w:val="008B0BBE"/>
    <w:rsid w:val="008B14C5"/>
    <w:rsid w:val="008B4934"/>
    <w:rsid w:val="008B50C7"/>
    <w:rsid w:val="008B6799"/>
    <w:rsid w:val="008B6D05"/>
    <w:rsid w:val="008B7B8A"/>
    <w:rsid w:val="008C0055"/>
    <w:rsid w:val="008C0875"/>
    <w:rsid w:val="008C308B"/>
    <w:rsid w:val="008C45B9"/>
    <w:rsid w:val="008C5234"/>
    <w:rsid w:val="008C5E45"/>
    <w:rsid w:val="008C74E3"/>
    <w:rsid w:val="008C7505"/>
    <w:rsid w:val="008C7966"/>
    <w:rsid w:val="008D0776"/>
    <w:rsid w:val="008D08C4"/>
    <w:rsid w:val="008D0985"/>
    <w:rsid w:val="008D124B"/>
    <w:rsid w:val="008D221B"/>
    <w:rsid w:val="008D26AD"/>
    <w:rsid w:val="008D2F69"/>
    <w:rsid w:val="008D3C2F"/>
    <w:rsid w:val="008D40F0"/>
    <w:rsid w:val="008D477E"/>
    <w:rsid w:val="008D50BA"/>
    <w:rsid w:val="008E0E46"/>
    <w:rsid w:val="008E0F85"/>
    <w:rsid w:val="008E16C2"/>
    <w:rsid w:val="008E31CA"/>
    <w:rsid w:val="008E3C14"/>
    <w:rsid w:val="008E43B0"/>
    <w:rsid w:val="008E7746"/>
    <w:rsid w:val="008F130F"/>
    <w:rsid w:val="008F1CA2"/>
    <w:rsid w:val="008F265A"/>
    <w:rsid w:val="008F2739"/>
    <w:rsid w:val="008F5B99"/>
    <w:rsid w:val="008F5D17"/>
    <w:rsid w:val="008F66AE"/>
    <w:rsid w:val="008F69EA"/>
    <w:rsid w:val="008F70FA"/>
    <w:rsid w:val="008F75F5"/>
    <w:rsid w:val="00901B37"/>
    <w:rsid w:val="009027F7"/>
    <w:rsid w:val="0090329E"/>
    <w:rsid w:val="00903F3E"/>
    <w:rsid w:val="00904A3A"/>
    <w:rsid w:val="00906177"/>
    <w:rsid w:val="00906BAC"/>
    <w:rsid w:val="009112F5"/>
    <w:rsid w:val="009117C1"/>
    <w:rsid w:val="00911D43"/>
    <w:rsid w:val="00911F0B"/>
    <w:rsid w:val="0091201E"/>
    <w:rsid w:val="009123D5"/>
    <w:rsid w:val="00912C5B"/>
    <w:rsid w:val="00913208"/>
    <w:rsid w:val="00913401"/>
    <w:rsid w:val="0091399D"/>
    <w:rsid w:val="009151D2"/>
    <w:rsid w:val="00916017"/>
    <w:rsid w:val="00916A6A"/>
    <w:rsid w:val="009179B9"/>
    <w:rsid w:val="0092033B"/>
    <w:rsid w:val="00920ECC"/>
    <w:rsid w:val="00921970"/>
    <w:rsid w:val="00921D54"/>
    <w:rsid w:val="00921D7B"/>
    <w:rsid w:val="00923903"/>
    <w:rsid w:val="00924FD7"/>
    <w:rsid w:val="0092510F"/>
    <w:rsid w:val="00925A8F"/>
    <w:rsid w:val="00925BBC"/>
    <w:rsid w:val="00926510"/>
    <w:rsid w:val="009265C2"/>
    <w:rsid w:val="009273EC"/>
    <w:rsid w:val="00930682"/>
    <w:rsid w:val="009312D1"/>
    <w:rsid w:val="0093132C"/>
    <w:rsid w:val="009317A0"/>
    <w:rsid w:val="00931857"/>
    <w:rsid w:val="00932016"/>
    <w:rsid w:val="00933B3F"/>
    <w:rsid w:val="00934032"/>
    <w:rsid w:val="00934235"/>
    <w:rsid w:val="009343BF"/>
    <w:rsid w:val="00934F44"/>
    <w:rsid w:val="009361FC"/>
    <w:rsid w:val="009371B0"/>
    <w:rsid w:val="00937FEE"/>
    <w:rsid w:val="009400B2"/>
    <w:rsid w:val="009402F1"/>
    <w:rsid w:val="009431F5"/>
    <w:rsid w:val="00943242"/>
    <w:rsid w:val="0094341E"/>
    <w:rsid w:val="00943D9D"/>
    <w:rsid w:val="00944130"/>
    <w:rsid w:val="0094415A"/>
    <w:rsid w:val="00945989"/>
    <w:rsid w:val="00945BB3"/>
    <w:rsid w:val="00945C5B"/>
    <w:rsid w:val="009506B4"/>
    <w:rsid w:val="00951338"/>
    <w:rsid w:val="0095237A"/>
    <w:rsid w:val="009528FE"/>
    <w:rsid w:val="00952E75"/>
    <w:rsid w:val="00954819"/>
    <w:rsid w:val="00954BBA"/>
    <w:rsid w:val="00956830"/>
    <w:rsid w:val="00956A10"/>
    <w:rsid w:val="00957A49"/>
    <w:rsid w:val="00957D54"/>
    <w:rsid w:val="00965685"/>
    <w:rsid w:val="00966B45"/>
    <w:rsid w:val="0096705E"/>
    <w:rsid w:val="0097026B"/>
    <w:rsid w:val="0097041B"/>
    <w:rsid w:val="0097111B"/>
    <w:rsid w:val="009724CA"/>
    <w:rsid w:val="00972EDE"/>
    <w:rsid w:val="00973829"/>
    <w:rsid w:val="00973BCD"/>
    <w:rsid w:val="0097499C"/>
    <w:rsid w:val="009753D7"/>
    <w:rsid w:val="0097569E"/>
    <w:rsid w:val="00977133"/>
    <w:rsid w:val="009800F8"/>
    <w:rsid w:val="00980DA1"/>
    <w:rsid w:val="009810BC"/>
    <w:rsid w:val="009810C6"/>
    <w:rsid w:val="009816C0"/>
    <w:rsid w:val="009816F1"/>
    <w:rsid w:val="009832BE"/>
    <w:rsid w:val="009836C8"/>
    <w:rsid w:val="009838B0"/>
    <w:rsid w:val="00985A1C"/>
    <w:rsid w:val="00985D38"/>
    <w:rsid w:val="00986ED7"/>
    <w:rsid w:val="00987CCC"/>
    <w:rsid w:val="00990246"/>
    <w:rsid w:val="009907D5"/>
    <w:rsid w:val="009914EB"/>
    <w:rsid w:val="00991660"/>
    <w:rsid w:val="00992804"/>
    <w:rsid w:val="00993B7A"/>
    <w:rsid w:val="00994033"/>
    <w:rsid w:val="00994F56"/>
    <w:rsid w:val="00995AD3"/>
    <w:rsid w:val="00996251"/>
    <w:rsid w:val="0099661B"/>
    <w:rsid w:val="00996AAC"/>
    <w:rsid w:val="00996D48"/>
    <w:rsid w:val="009A10EF"/>
    <w:rsid w:val="009A1EFD"/>
    <w:rsid w:val="009A217F"/>
    <w:rsid w:val="009A2FAA"/>
    <w:rsid w:val="009A34AC"/>
    <w:rsid w:val="009A357E"/>
    <w:rsid w:val="009A677A"/>
    <w:rsid w:val="009A76CC"/>
    <w:rsid w:val="009A78B0"/>
    <w:rsid w:val="009A7BCF"/>
    <w:rsid w:val="009B0F90"/>
    <w:rsid w:val="009B1B0E"/>
    <w:rsid w:val="009B23F5"/>
    <w:rsid w:val="009B559A"/>
    <w:rsid w:val="009B5AD8"/>
    <w:rsid w:val="009C048B"/>
    <w:rsid w:val="009C0B08"/>
    <w:rsid w:val="009C1020"/>
    <w:rsid w:val="009C4788"/>
    <w:rsid w:val="009C5714"/>
    <w:rsid w:val="009C7590"/>
    <w:rsid w:val="009D0F36"/>
    <w:rsid w:val="009D18E0"/>
    <w:rsid w:val="009D1C29"/>
    <w:rsid w:val="009D25B1"/>
    <w:rsid w:val="009D274C"/>
    <w:rsid w:val="009D3EF9"/>
    <w:rsid w:val="009D5D37"/>
    <w:rsid w:val="009D5D57"/>
    <w:rsid w:val="009D6171"/>
    <w:rsid w:val="009D733E"/>
    <w:rsid w:val="009D7C4A"/>
    <w:rsid w:val="009E1A5F"/>
    <w:rsid w:val="009E317C"/>
    <w:rsid w:val="009E32B5"/>
    <w:rsid w:val="009E3333"/>
    <w:rsid w:val="009E37A1"/>
    <w:rsid w:val="009E3FB7"/>
    <w:rsid w:val="009E4746"/>
    <w:rsid w:val="009E5983"/>
    <w:rsid w:val="009E5AC3"/>
    <w:rsid w:val="009E5B24"/>
    <w:rsid w:val="009E5E97"/>
    <w:rsid w:val="009E676A"/>
    <w:rsid w:val="009E7C9D"/>
    <w:rsid w:val="009F0024"/>
    <w:rsid w:val="009F37C2"/>
    <w:rsid w:val="009F434C"/>
    <w:rsid w:val="009F4519"/>
    <w:rsid w:val="009F4A11"/>
    <w:rsid w:val="009F5BEE"/>
    <w:rsid w:val="009F6F29"/>
    <w:rsid w:val="009F7BF5"/>
    <w:rsid w:val="00A009CE"/>
    <w:rsid w:val="00A00F87"/>
    <w:rsid w:val="00A013F4"/>
    <w:rsid w:val="00A02150"/>
    <w:rsid w:val="00A02AC3"/>
    <w:rsid w:val="00A03E29"/>
    <w:rsid w:val="00A044B3"/>
    <w:rsid w:val="00A06E8C"/>
    <w:rsid w:val="00A0713F"/>
    <w:rsid w:val="00A07C03"/>
    <w:rsid w:val="00A104A2"/>
    <w:rsid w:val="00A11376"/>
    <w:rsid w:val="00A11594"/>
    <w:rsid w:val="00A11F85"/>
    <w:rsid w:val="00A127D2"/>
    <w:rsid w:val="00A12F2E"/>
    <w:rsid w:val="00A13F07"/>
    <w:rsid w:val="00A147DF"/>
    <w:rsid w:val="00A15741"/>
    <w:rsid w:val="00A15EF2"/>
    <w:rsid w:val="00A161B0"/>
    <w:rsid w:val="00A161F5"/>
    <w:rsid w:val="00A16B50"/>
    <w:rsid w:val="00A170C6"/>
    <w:rsid w:val="00A17E65"/>
    <w:rsid w:val="00A21260"/>
    <w:rsid w:val="00A21365"/>
    <w:rsid w:val="00A23E2A"/>
    <w:rsid w:val="00A25183"/>
    <w:rsid w:val="00A25851"/>
    <w:rsid w:val="00A26DA0"/>
    <w:rsid w:val="00A27C88"/>
    <w:rsid w:val="00A30C12"/>
    <w:rsid w:val="00A30CC2"/>
    <w:rsid w:val="00A31120"/>
    <w:rsid w:val="00A31245"/>
    <w:rsid w:val="00A31514"/>
    <w:rsid w:val="00A31C6F"/>
    <w:rsid w:val="00A321D7"/>
    <w:rsid w:val="00A33039"/>
    <w:rsid w:val="00A35BA9"/>
    <w:rsid w:val="00A35E12"/>
    <w:rsid w:val="00A3683B"/>
    <w:rsid w:val="00A36879"/>
    <w:rsid w:val="00A36CE4"/>
    <w:rsid w:val="00A4071B"/>
    <w:rsid w:val="00A40753"/>
    <w:rsid w:val="00A408BF"/>
    <w:rsid w:val="00A40A07"/>
    <w:rsid w:val="00A419F0"/>
    <w:rsid w:val="00A41E21"/>
    <w:rsid w:val="00A420D9"/>
    <w:rsid w:val="00A427D5"/>
    <w:rsid w:val="00A434A5"/>
    <w:rsid w:val="00A448A8"/>
    <w:rsid w:val="00A46850"/>
    <w:rsid w:val="00A46D9C"/>
    <w:rsid w:val="00A46FF2"/>
    <w:rsid w:val="00A47080"/>
    <w:rsid w:val="00A470C0"/>
    <w:rsid w:val="00A47127"/>
    <w:rsid w:val="00A471B1"/>
    <w:rsid w:val="00A47D3D"/>
    <w:rsid w:val="00A50258"/>
    <w:rsid w:val="00A5064C"/>
    <w:rsid w:val="00A51303"/>
    <w:rsid w:val="00A51879"/>
    <w:rsid w:val="00A51A50"/>
    <w:rsid w:val="00A5207E"/>
    <w:rsid w:val="00A52F82"/>
    <w:rsid w:val="00A5363E"/>
    <w:rsid w:val="00A53916"/>
    <w:rsid w:val="00A54406"/>
    <w:rsid w:val="00A54973"/>
    <w:rsid w:val="00A5566B"/>
    <w:rsid w:val="00A55B16"/>
    <w:rsid w:val="00A57A37"/>
    <w:rsid w:val="00A57CB6"/>
    <w:rsid w:val="00A606D7"/>
    <w:rsid w:val="00A62260"/>
    <w:rsid w:val="00A62E08"/>
    <w:rsid w:val="00A6307F"/>
    <w:rsid w:val="00A6345C"/>
    <w:rsid w:val="00A67AB1"/>
    <w:rsid w:val="00A718AC"/>
    <w:rsid w:val="00A72363"/>
    <w:rsid w:val="00A72E2C"/>
    <w:rsid w:val="00A756E5"/>
    <w:rsid w:val="00A7671B"/>
    <w:rsid w:val="00A76A4D"/>
    <w:rsid w:val="00A77D5D"/>
    <w:rsid w:val="00A80DC0"/>
    <w:rsid w:val="00A81921"/>
    <w:rsid w:val="00A82B75"/>
    <w:rsid w:val="00A83351"/>
    <w:rsid w:val="00A83A41"/>
    <w:rsid w:val="00A83E7E"/>
    <w:rsid w:val="00A83F28"/>
    <w:rsid w:val="00A84073"/>
    <w:rsid w:val="00A85511"/>
    <w:rsid w:val="00A85622"/>
    <w:rsid w:val="00A85B17"/>
    <w:rsid w:val="00A86FF5"/>
    <w:rsid w:val="00A875F4"/>
    <w:rsid w:val="00A87A8F"/>
    <w:rsid w:val="00A9123C"/>
    <w:rsid w:val="00A920CA"/>
    <w:rsid w:val="00A92FC0"/>
    <w:rsid w:val="00A93422"/>
    <w:rsid w:val="00A94565"/>
    <w:rsid w:val="00A94C55"/>
    <w:rsid w:val="00A956DE"/>
    <w:rsid w:val="00A95C2D"/>
    <w:rsid w:val="00A95C3F"/>
    <w:rsid w:val="00A972BB"/>
    <w:rsid w:val="00A97939"/>
    <w:rsid w:val="00AA0712"/>
    <w:rsid w:val="00AA0CF7"/>
    <w:rsid w:val="00AA1242"/>
    <w:rsid w:val="00AA12D7"/>
    <w:rsid w:val="00AA1308"/>
    <w:rsid w:val="00AA141E"/>
    <w:rsid w:val="00AA1611"/>
    <w:rsid w:val="00AA163A"/>
    <w:rsid w:val="00AA2227"/>
    <w:rsid w:val="00AA3525"/>
    <w:rsid w:val="00AA50A4"/>
    <w:rsid w:val="00AA5A29"/>
    <w:rsid w:val="00AA5A89"/>
    <w:rsid w:val="00AA7054"/>
    <w:rsid w:val="00AA77F1"/>
    <w:rsid w:val="00AA7A2D"/>
    <w:rsid w:val="00AA7E75"/>
    <w:rsid w:val="00AB100E"/>
    <w:rsid w:val="00AB17DA"/>
    <w:rsid w:val="00AB19A2"/>
    <w:rsid w:val="00AB20CA"/>
    <w:rsid w:val="00AB3258"/>
    <w:rsid w:val="00AB39C5"/>
    <w:rsid w:val="00AB4A38"/>
    <w:rsid w:val="00AB4B7C"/>
    <w:rsid w:val="00AB562B"/>
    <w:rsid w:val="00AB6596"/>
    <w:rsid w:val="00AB6B95"/>
    <w:rsid w:val="00AB6D6D"/>
    <w:rsid w:val="00AB6F35"/>
    <w:rsid w:val="00AB75B3"/>
    <w:rsid w:val="00AC0882"/>
    <w:rsid w:val="00AC0DEB"/>
    <w:rsid w:val="00AC133D"/>
    <w:rsid w:val="00AC3638"/>
    <w:rsid w:val="00AC38FF"/>
    <w:rsid w:val="00AC39C8"/>
    <w:rsid w:val="00AC3F28"/>
    <w:rsid w:val="00AC40DF"/>
    <w:rsid w:val="00AC459E"/>
    <w:rsid w:val="00AC5B84"/>
    <w:rsid w:val="00AC63F7"/>
    <w:rsid w:val="00AC675B"/>
    <w:rsid w:val="00AC676D"/>
    <w:rsid w:val="00AC68BF"/>
    <w:rsid w:val="00AC72EF"/>
    <w:rsid w:val="00AC7C70"/>
    <w:rsid w:val="00AD015F"/>
    <w:rsid w:val="00AD0321"/>
    <w:rsid w:val="00AD3279"/>
    <w:rsid w:val="00AD35B4"/>
    <w:rsid w:val="00AD427D"/>
    <w:rsid w:val="00AD438E"/>
    <w:rsid w:val="00AD4F6D"/>
    <w:rsid w:val="00AD5EE3"/>
    <w:rsid w:val="00AD65C1"/>
    <w:rsid w:val="00AD6A12"/>
    <w:rsid w:val="00AE0D03"/>
    <w:rsid w:val="00AE0F08"/>
    <w:rsid w:val="00AE4BFA"/>
    <w:rsid w:val="00AE75F7"/>
    <w:rsid w:val="00AE78C0"/>
    <w:rsid w:val="00AF061F"/>
    <w:rsid w:val="00AF09A4"/>
    <w:rsid w:val="00AF157A"/>
    <w:rsid w:val="00AF173B"/>
    <w:rsid w:val="00AF318A"/>
    <w:rsid w:val="00AF3681"/>
    <w:rsid w:val="00AF50ED"/>
    <w:rsid w:val="00B0068D"/>
    <w:rsid w:val="00B00D13"/>
    <w:rsid w:val="00B00EE6"/>
    <w:rsid w:val="00B01790"/>
    <w:rsid w:val="00B01BC3"/>
    <w:rsid w:val="00B01E61"/>
    <w:rsid w:val="00B02337"/>
    <w:rsid w:val="00B02D19"/>
    <w:rsid w:val="00B03E45"/>
    <w:rsid w:val="00B0406C"/>
    <w:rsid w:val="00B042F6"/>
    <w:rsid w:val="00B0452B"/>
    <w:rsid w:val="00B05C2A"/>
    <w:rsid w:val="00B063D7"/>
    <w:rsid w:val="00B068D6"/>
    <w:rsid w:val="00B06AEF"/>
    <w:rsid w:val="00B07432"/>
    <w:rsid w:val="00B1003D"/>
    <w:rsid w:val="00B10761"/>
    <w:rsid w:val="00B11335"/>
    <w:rsid w:val="00B119B5"/>
    <w:rsid w:val="00B11AA6"/>
    <w:rsid w:val="00B148A0"/>
    <w:rsid w:val="00B14EB3"/>
    <w:rsid w:val="00B150BF"/>
    <w:rsid w:val="00B153D6"/>
    <w:rsid w:val="00B15BA1"/>
    <w:rsid w:val="00B163A3"/>
    <w:rsid w:val="00B2171D"/>
    <w:rsid w:val="00B21AB0"/>
    <w:rsid w:val="00B21CF6"/>
    <w:rsid w:val="00B2260C"/>
    <w:rsid w:val="00B2274F"/>
    <w:rsid w:val="00B23678"/>
    <w:rsid w:val="00B245ED"/>
    <w:rsid w:val="00B300FE"/>
    <w:rsid w:val="00B30E32"/>
    <w:rsid w:val="00B31EDE"/>
    <w:rsid w:val="00B31FF0"/>
    <w:rsid w:val="00B3240C"/>
    <w:rsid w:val="00B333A8"/>
    <w:rsid w:val="00B336DD"/>
    <w:rsid w:val="00B34101"/>
    <w:rsid w:val="00B34537"/>
    <w:rsid w:val="00B346C9"/>
    <w:rsid w:val="00B35D50"/>
    <w:rsid w:val="00B360FA"/>
    <w:rsid w:val="00B3677C"/>
    <w:rsid w:val="00B40342"/>
    <w:rsid w:val="00B4146B"/>
    <w:rsid w:val="00B41A76"/>
    <w:rsid w:val="00B42283"/>
    <w:rsid w:val="00B42644"/>
    <w:rsid w:val="00B43B87"/>
    <w:rsid w:val="00B43DDC"/>
    <w:rsid w:val="00B44073"/>
    <w:rsid w:val="00B47781"/>
    <w:rsid w:val="00B479A9"/>
    <w:rsid w:val="00B50091"/>
    <w:rsid w:val="00B514A4"/>
    <w:rsid w:val="00B5211D"/>
    <w:rsid w:val="00B52468"/>
    <w:rsid w:val="00B5262B"/>
    <w:rsid w:val="00B529ED"/>
    <w:rsid w:val="00B543B3"/>
    <w:rsid w:val="00B544A5"/>
    <w:rsid w:val="00B55468"/>
    <w:rsid w:val="00B555BC"/>
    <w:rsid w:val="00B560C5"/>
    <w:rsid w:val="00B5636B"/>
    <w:rsid w:val="00B56869"/>
    <w:rsid w:val="00B5689A"/>
    <w:rsid w:val="00B57858"/>
    <w:rsid w:val="00B57B04"/>
    <w:rsid w:val="00B604E4"/>
    <w:rsid w:val="00B64E73"/>
    <w:rsid w:val="00B6556D"/>
    <w:rsid w:val="00B65ACD"/>
    <w:rsid w:val="00B65C8A"/>
    <w:rsid w:val="00B65F81"/>
    <w:rsid w:val="00B6651E"/>
    <w:rsid w:val="00B66D2B"/>
    <w:rsid w:val="00B66E0F"/>
    <w:rsid w:val="00B671D9"/>
    <w:rsid w:val="00B717DC"/>
    <w:rsid w:val="00B72A6E"/>
    <w:rsid w:val="00B74A86"/>
    <w:rsid w:val="00B74C0F"/>
    <w:rsid w:val="00B74F5B"/>
    <w:rsid w:val="00B757B2"/>
    <w:rsid w:val="00B75869"/>
    <w:rsid w:val="00B829AC"/>
    <w:rsid w:val="00B838C8"/>
    <w:rsid w:val="00B83D0B"/>
    <w:rsid w:val="00B84087"/>
    <w:rsid w:val="00B84B07"/>
    <w:rsid w:val="00B85819"/>
    <w:rsid w:val="00B85B31"/>
    <w:rsid w:val="00B86056"/>
    <w:rsid w:val="00B866B6"/>
    <w:rsid w:val="00B866D6"/>
    <w:rsid w:val="00B869B3"/>
    <w:rsid w:val="00B86C87"/>
    <w:rsid w:val="00B86DBA"/>
    <w:rsid w:val="00B87508"/>
    <w:rsid w:val="00B900B7"/>
    <w:rsid w:val="00B9090D"/>
    <w:rsid w:val="00B911D6"/>
    <w:rsid w:val="00B92D72"/>
    <w:rsid w:val="00B932B1"/>
    <w:rsid w:val="00B934F7"/>
    <w:rsid w:val="00B9421A"/>
    <w:rsid w:val="00B9438D"/>
    <w:rsid w:val="00B956EE"/>
    <w:rsid w:val="00B95EC3"/>
    <w:rsid w:val="00B960FC"/>
    <w:rsid w:val="00B970FA"/>
    <w:rsid w:val="00B975B3"/>
    <w:rsid w:val="00B97946"/>
    <w:rsid w:val="00BA1060"/>
    <w:rsid w:val="00BA1211"/>
    <w:rsid w:val="00BA135A"/>
    <w:rsid w:val="00BA1585"/>
    <w:rsid w:val="00BA3103"/>
    <w:rsid w:val="00BA3899"/>
    <w:rsid w:val="00BA3BC9"/>
    <w:rsid w:val="00BA3D50"/>
    <w:rsid w:val="00BA4852"/>
    <w:rsid w:val="00BA53ED"/>
    <w:rsid w:val="00BA584E"/>
    <w:rsid w:val="00BA6E8C"/>
    <w:rsid w:val="00BA701C"/>
    <w:rsid w:val="00BA742E"/>
    <w:rsid w:val="00BB0826"/>
    <w:rsid w:val="00BB0CF9"/>
    <w:rsid w:val="00BB1C5C"/>
    <w:rsid w:val="00BB20A1"/>
    <w:rsid w:val="00BB3B62"/>
    <w:rsid w:val="00BB3D07"/>
    <w:rsid w:val="00BB3FDC"/>
    <w:rsid w:val="00BB43EC"/>
    <w:rsid w:val="00BB46F3"/>
    <w:rsid w:val="00BB50FA"/>
    <w:rsid w:val="00BB6533"/>
    <w:rsid w:val="00BB7429"/>
    <w:rsid w:val="00BC00E9"/>
    <w:rsid w:val="00BC1051"/>
    <w:rsid w:val="00BC15A8"/>
    <w:rsid w:val="00BC35F2"/>
    <w:rsid w:val="00BC3772"/>
    <w:rsid w:val="00BC3907"/>
    <w:rsid w:val="00BC5ACE"/>
    <w:rsid w:val="00BC5AF4"/>
    <w:rsid w:val="00BC5BFE"/>
    <w:rsid w:val="00BC6465"/>
    <w:rsid w:val="00BC64A8"/>
    <w:rsid w:val="00BC7199"/>
    <w:rsid w:val="00BC7B02"/>
    <w:rsid w:val="00BD0171"/>
    <w:rsid w:val="00BD022D"/>
    <w:rsid w:val="00BD1493"/>
    <w:rsid w:val="00BD1B09"/>
    <w:rsid w:val="00BD2744"/>
    <w:rsid w:val="00BD3B05"/>
    <w:rsid w:val="00BD450D"/>
    <w:rsid w:val="00BD4F42"/>
    <w:rsid w:val="00BD5D4E"/>
    <w:rsid w:val="00BE0054"/>
    <w:rsid w:val="00BE0821"/>
    <w:rsid w:val="00BE1419"/>
    <w:rsid w:val="00BE1595"/>
    <w:rsid w:val="00BE3B4C"/>
    <w:rsid w:val="00BE4EB7"/>
    <w:rsid w:val="00BE5411"/>
    <w:rsid w:val="00BE6320"/>
    <w:rsid w:val="00BE6F8A"/>
    <w:rsid w:val="00BE7724"/>
    <w:rsid w:val="00BE7801"/>
    <w:rsid w:val="00BE7BCF"/>
    <w:rsid w:val="00BF30C0"/>
    <w:rsid w:val="00BF346C"/>
    <w:rsid w:val="00BF435F"/>
    <w:rsid w:val="00BF4DD5"/>
    <w:rsid w:val="00BF4FCA"/>
    <w:rsid w:val="00BF61FA"/>
    <w:rsid w:val="00BF7C13"/>
    <w:rsid w:val="00C0084C"/>
    <w:rsid w:val="00C009E6"/>
    <w:rsid w:val="00C00B61"/>
    <w:rsid w:val="00C01622"/>
    <w:rsid w:val="00C01B42"/>
    <w:rsid w:val="00C01F3F"/>
    <w:rsid w:val="00C02DB2"/>
    <w:rsid w:val="00C02E49"/>
    <w:rsid w:val="00C036F1"/>
    <w:rsid w:val="00C03739"/>
    <w:rsid w:val="00C04632"/>
    <w:rsid w:val="00C05E22"/>
    <w:rsid w:val="00C05FC3"/>
    <w:rsid w:val="00C11537"/>
    <w:rsid w:val="00C118E8"/>
    <w:rsid w:val="00C1195D"/>
    <w:rsid w:val="00C11CE0"/>
    <w:rsid w:val="00C125C6"/>
    <w:rsid w:val="00C14552"/>
    <w:rsid w:val="00C14D14"/>
    <w:rsid w:val="00C1521F"/>
    <w:rsid w:val="00C153E9"/>
    <w:rsid w:val="00C15619"/>
    <w:rsid w:val="00C1621F"/>
    <w:rsid w:val="00C16485"/>
    <w:rsid w:val="00C16893"/>
    <w:rsid w:val="00C177D0"/>
    <w:rsid w:val="00C17856"/>
    <w:rsid w:val="00C17976"/>
    <w:rsid w:val="00C2096B"/>
    <w:rsid w:val="00C20E2F"/>
    <w:rsid w:val="00C21239"/>
    <w:rsid w:val="00C227AF"/>
    <w:rsid w:val="00C22C4F"/>
    <w:rsid w:val="00C22C83"/>
    <w:rsid w:val="00C25945"/>
    <w:rsid w:val="00C26BBF"/>
    <w:rsid w:val="00C26E5B"/>
    <w:rsid w:val="00C26F1B"/>
    <w:rsid w:val="00C279D1"/>
    <w:rsid w:val="00C31EB9"/>
    <w:rsid w:val="00C31EF0"/>
    <w:rsid w:val="00C33182"/>
    <w:rsid w:val="00C3350E"/>
    <w:rsid w:val="00C3485F"/>
    <w:rsid w:val="00C34ABE"/>
    <w:rsid w:val="00C3590F"/>
    <w:rsid w:val="00C362A7"/>
    <w:rsid w:val="00C365BD"/>
    <w:rsid w:val="00C365C7"/>
    <w:rsid w:val="00C368C2"/>
    <w:rsid w:val="00C37033"/>
    <w:rsid w:val="00C3782E"/>
    <w:rsid w:val="00C379B3"/>
    <w:rsid w:val="00C40A1B"/>
    <w:rsid w:val="00C424B8"/>
    <w:rsid w:val="00C42551"/>
    <w:rsid w:val="00C430BE"/>
    <w:rsid w:val="00C438B0"/>
    <w:rsid w:val="00C43F15"/>
    <w:rsid w:val="00C440FE"/>
    <w:rsid w:val="00C44581"/>
    <w:rsid w:val="00C45836"/>
    <w:rsid w:val="00C45FAB"/>
    <w:rsid w:val="00C46053"/>
    <w:rsid w:val="00C47460"/>
    <w:rsid w:val="00C503C2"/>
    <w:rsid w:val="00C5088B"/>
    <w:rsid w:val="00C53AA5"/>
    <w:rsid w:val="00C53DA4"/>
    <w:rsid w:val="00C55193"/>
    <w:rsid w:val="00C55585"/>
    <w:rsid w:val="00C55B97"/>
    <w:rsid w:val="00C5615A"/>
    <w:rsid w:val="00C56C33"/>
    <w:rsid w:val="00C57C05"/>
    <w:rsid w:val="00C60429"/>
    <w:rsid w:val="00C606C9"/>
    <w:rsid w:val="00C6085F"/>
    <w:rsid w:val="00C61866"/>
    <w:rsid w:val="00C61E17"/>
    <w:rsid w:val="00C6242B"/>
    <w:rsid w:val="00C62D86"/>
    <w:rsid w:val="00C638AA"/>
    <w:rsid w:val="00C63953"/>
    <w:rsid w:val="00C6421F"/>
    <w:rsid w:val="00C64788"/>
    <w:rsid w:val="00C65BCD"/>
    <w:rsid w:val="00C67498"/>
    <w:rsid w:val="00C67A6B"/>
    <w:rsid w:val="00C71963"/>
    <w:rsid w:val="00C7295E"/>
    <w:rsid w:val="00C7390D"/>
    <w:rsid w:val="00C73934"/>
    <w:rsid w:val="00C75C11"/>
    <w:rsid w:val="00C76010"/>
    <w:rsid w:val="00C76459"/>
    <w:rsid w:val="00C76908"/>
    <w:rsid w:val="00C778F2"/>
    <w:rsid w:val="00C8010D"/>
    <w:rsid w:val="00C80E6B"/>
    <w:rsid w:val="00C81C7B"/>
    <w:rsid w:val="00C8387B"/>
    <w:rsid w:val="00C86371"/>
    <w:rsid w:val="00C87EA0"/>
    <w:rsid w:val="00C90400"/>
    <w:rsid w:val="00C91199"/>
    <w:rsid w:val="00C91E3B"/>
    <w:rsid w:val="00C920F0"/>
    <w:rsid w:val="00C93474"/>
    <w:rsid w:val="00C94958"/>
    <w:rsid w:val="00C964D9"/>
    <w:rsid w:val="00C965D6"/>
    <w:rsid w:val="00C974FA"/>
    <w:rsid w:val="00CA0231"/>
    <w:rsid w:val="00CA0756"/>
    <w:rsid w:val="00CA135D"/>
    <w:rsid w:val="00CA22FB"/>
    <w:rsid w:val="00CA3CE8"/>
    <w:rsid w:val="00CA3E23"/>
    <w:rsid w:val="00CA44E7"/>
    <w:rsid w:val="00CA5D53"/>
    <w:rsid w:val="00CA717F"/>
    <w:rsid w:val="00CB0291"/>
    <w:rsid w:val="00CB032B"/>
    <w:rsid w:val="00CB1FCA"/>
    <w:rsid w:val="00CB24FE"/>
    <w:rsid w:val="00CB2C8F"/>
    <w:rsid w:val="00CB2DA2"/>
    <w:rsid w:val="00CB3630"/>
    <w:rsid w:val="00CB3D63"/>
    <w:rsid w:val="00CB4251"/>
    <w:rsid w:val="00CB4468"/>
    <w:rsid w:val="00CB5435"/>
    <w:rsid w:val="00CB77E6"/>
    <w:rsid w:val="00CC2A52"/>
    <w:rsid w:val="00CC3005"/>
    <w:rsid w:val="00CC39BE"/>
    <w:rsid w:val="00CC4A3D"/>
    <w:rsid w:val="00CC567A"/>
    <w:rsid w:val="00CC793E"/>
    <w:rsid w:val="00CC7DC5"/>
    <w:rsid w:val="00CD0776"/>
    <w:rsid w:val="00CD15F9"/>
    <w:rsid w:val="00CD1B75"/>
    <w:rsid w:val="00CD38C5"/>
    <w:rsid w:val="00CD4FF1"/>
    <w:rsid w:val="00CD540F"/>
    <w:rsid w:val="00CD63C5"/>
    <w:rsid w:val="00CD7300"/>
    <w:rsid w:val="00CD740C"/>
    <w:rsid w:val="00CE08A8"/>
    <w:rsid w:val="00CE0947"/>
    <w:rsid w:val="00CE0A2C"/>
    <w:rsid w:val="00CE395B"/>
    <w:rsid w:val="00CE435F"/>
    <w:rsid w:val="00CE47FA"/>
    <w:rsid w:val="00CE571E"/>
    <w:rsid w:val="00CE5820"/>
    <w:rsid w:val="00CE6846"/>
    <w:rsid w:val="00CE71BE"/>
    <w:rsid w:val="00CE7765"/>
    <w:rsid w:val="00CF011B"/>
    <w:rsid w:val="00CF09CC"/>
    <w:rsid w:val="00CF1B80"/>
    <w:rsid w:val="00CF211A"/>
    <w:rsid w:val="00CF21D2"/>
    <w:rsid w:val="00CF2B3F"/>
    <w:rsid w:val="00CF3323"/>
    <w:rsid w:val="00CF3D88"/>
    <w:rsid w:val="00CF3DC6"/>
    <w:rsid w:val="00CF44C4"/>
    <w:rsid w:val="00CF4EE3"/>
    <w:rsid w:val="00CF56C6"/>
    <w:rsid w:val="00CF616C"/>
    <w:rsid w:val="00CF63BD"/>
    <w:rsid w:val="00CF746B"/>
    <w:rsid w:val="00CF7EA3"/>
    <w:rsid w:val="00D018EF"/>
    <w:rsid w:val="00D01ADA"/>
    <w:rsid w:val="00D02D19"/>
    <w:rsid w:val="00D02D4C"/>
    <w:rsid w:val="00D02E6C"/>
    <w:rsid w:val="00D03C9B"/>
    <w:rsid w:val="00D04B6B"/>
    <w:rsid w:val="00D05156"/>
    <w:rsid w:val="00D07074"/>
    <w:rsid w:val="00D07DE3"/>
    <w:rsid w:val="00D10F76"/>
    <w:rsid w:val="00D11513"/>
    <w:rsid w:val="00D11F66"/>
    <w:rsid w:val="00D12313"/>
    <w:rsid w:val="00D123B1"/>
    <w:rsid w:val="00D1348D"/>
    <w:rsid w:val="00D17081"/>
    <w:rsid w:val="00D17AD3"/>
    <w:rsid w:val="00D17AFE"/>
    <w:rsid w:val="00D20D56"/>
    <w:rsid w:val="00D20E95"/>
    <w:rsid w:val="00D21F20"/>
    <w:rsid w:val="00D222C7"/>
    <w:rsid w:val="00D23289"/>
    <w:rsid w:val="00D23BAB"/>
    <w:rsid w:val="00D2584A"/>
    <w:rsid w:val="00D26E42"/>
    <w:rsid w:val="00D27317"/>
    <w:rsid w:val="00D273A0"/>
    <w:rsid w:val="00D27518"/>
    <w:rsid w:val="00D2775D"/>
    <w:rsid w:val="00D27F55"/>
    <w:rsid w:val="00D30603"/>
    <w:rsid w:val="00D30F59"/>
    <w:rsid w:val="00D31487"/>
    <w:rsid w:val="00D31947"/>
    <w:rsid w:val="00D36170"/>
    <w:rsid w:val="00D364B6"/>
    <w:rsid w:val="00D36729"/>
    <w:rsid w:val="00D37073"/>
    <w:rsid w:val="00D37C17"/>
    <w:rsid w:val="00D404EB"/>
    <w:rsid w:val="00D428D5"/>
    <w:rsid w:val="00D430F4"/>
    <w:rsid w:val="00D432E3"/>
    <w:rsid w:val="00D43324"/>
    <w:rsid w:val="00D43F33"/>
    <w:rsid w:val="00D45CBD"/>
    <w:rsid w:val="00D46535"/>
    <w:rsid w:val="00D5104A"/>
    <w:rsid w:val="00D52F9D"/>
    <w:rsid w:val="00D536F9"/>
    <w:rsid w:val="00D539E5"/>
    <w:rsid w:val="00D53B74"/>
    <w:rsid w:val="00D54FAD"/>
    <w:rsid w:val="00D551B6"/>
    <w:rsid w:val="00D562CE"/>
    <w:rsid w:val="00D567A7"/>
    <w:rsid w:val="00D56F25"/>
    <w:rsid w:val="00D57090"/>
    <w:rsid w:val="00D57B84"/>
    <w:rsid w:val="00D60823"/>
    <w:rsid w:val="00D63AD4"/>
    <w:rsid w:val="00D64149"/>
    <w:rsid w:val="00D642D7"/>
    <w:rsid w:val="00D65D9F"/>
    <w:rsid w:val="00D65E6D"/>
    <w:rsid w:val="00D66E3A"/>
    <w:rsid w:val="00D67D98"/>
    <w:rsid w:val="00D70730"/>
    <w:rsid w:val="00D719E6"/>
    <w:rsid w:val="00D71AA6"/>
    <w:rsid w:val="00D71EEB"/>
    <w:rsid w:val="00D71F7A"/>
    <w:rsid w:val="00D72094"/>
    <w:rsid w:val="00D72CE8"/>
    <w:rsid w:val="00D72E69"/>
    <w:rsid w:val="00D73510"/>
    <w:rsid w:val="00D73AA7"/>
    <w:rsid w:val="00D7405A"/>
    <w:rsid w:val="00D75572"/>
    <w:rsid w:val="00D75F2E"/>
    <w:rsid w:val="00D762CE"/>
    <w:rsid w:val="00D76B04"/>
    <w:rsid w:val="00D76EF1"/>
    <w:rsid w:val="00D774F4"/>
    <w:rsid w:val="00D8059C"/>
    <w:rsid w:val="00D809E6"/>
    <w:rsid w:val="00D81BC0"/>
    <w:rsid w:val="00D820F4"/>
    <w:rsid w:val="00D821EF"/>
    <w:rsid w:val="00D8261B"/>
    <w:rsid w:val="00D82873"/>
    <w:rsid w:val="00D8288A"/>
    <w:rsid w:val="00D835B9"/>
    <w:rsid w:val="00D83C0C"/>
    <w:rsid w:val="00D8489F"/>
    <w:rsid w:val="00D858AB"/>
    <w:rsid w:val="00D8667E"/>
    <w:rsid w:val="00D86E36"/>
    <w:rsid w:val="00D8725A"/>
    <w:rsid w:val="00D91A24"/>
    <w:rsid w:val="00D927AA"/>
    <w:rsid w:val="00D92E7B"/>
    <w:rsid w:val="00D930CB"/>
    <w:rsid w:val="00D9342E"/>
    <w:rsid w:val="00D93516"/>
    <w:rsid w:val="00D956AF"/>
    <w:rsid w:val="00D95D8F"/>
    <w:rsid w:val="00D95FDA"/>
    <w:rsid w:val="00D97C92"/>
    <w:rsid w:val="00DA15B5"/>
    <w:rsid w:val="00DA1828"/>
    <w:rsid w:val="00DA1ABC"/>
    <w:rsid w:val="00DA3686"/>
    <w:rsid w:val="00DA39A3"/>
    <w:rsid w:val="00DA3F2A"/>
    <w:rsid w:val="00DA6DE0"/>
    <w:rsid w:val="00DB3995"/>
    <w:rsid w:val="00DB3C9C"/>
    <w:rsid w:val="00DB426D"/>
    <w:rsid w:val="00DB59A4"/>
    <w:rsid w:val="00DB5CE3"/>
    <w:rsid w:val="00DB608E"/>
    <w:rsid w:val="00DB655F"/>
    <w:rsid w:val="00DB6BFF"/>
    <w:rsid w:val="00DC047E"/>
    <w:rsid w:val="00DC2F9E"/>
    <w:rsid w:val="00DC3BC0"/>
    <w:rsid w:val="00DC46D4"/>
    <w:rsid w:val="00DC541D"/>
    <w:rsid w:val="00DC54EB"/>
    <w:rsid w:val="00DC7846"/>
    <w:rsid w:val="00DD060B"/>
    <w:rsid w:val="00DD0E0E"/>
    <w:rsid w:val="00DD2CF4"/>
    <w:rsid w:val="00DD34C9"/>
    <w:rsid w:val="00DD4E3C"/>
    <w:rsid w:val="00DD52F3"/>
    <w:rsid w:val="00DD7D1D"/>
    <w:rsid w:val="00DE01C6"/>
    <w:rsid w:val="00DE04D2"/>
    <w:rsid w:val="00DE0F92"/>
    <w:rsid w:val="00DE10DE"/>
    <w:rsid w:val="00DE1968"/>
    <w:rsid w:val="00DE1F8F"/>
    <w:rsid w:val="00DE32CF"/>
    <w:rsid w:val="00DE4514"/>
    <w:rsid w:val="00DE4847"/>
    <w:rsid w:val="00DE4E74"/>
    <w:rsid w:val="00DE54CC"/>
    <w:rsid w:val="00DE606F"/>
    <w:rsid w:val="00DE6507"/>
    <w:rsid w:val="00DE6B29"/>
    <w:rsid w:val="00DE787A"/>
    <w:rsid w:val="00DF039D"/>
    <w:rsid w:val="00DF0A63"/>
    <w:rsid w:val="00DF10CE"/>
    <w:rsid w:val="00DF20F4"/>
    <w:rsid w:val="00DF2640"/>
    <w:rsid w:val="00DF3D3A"/>
    <w:rsid w:val="00DF4471"/>
    <w:rsid w:val="00DF6280"/>
    <w:rsid w:val="00DF63E8"/>
    <w:rsid w:val="00DF6A1E"/>
    <w:rsid w:val="00DF6A69"/>
    <w:rsid w:val="00DF6D3B"/>
    <w:rsid w:val="00DF7144"/>
    <w:rsid w:val="00E01652"/>
    <w:rsid w:val="00E01F3A"/>
    <w:rsid w:val="00E02761"/>
    <w:rsid w:val="00E02C3D"/>
    <w:rsid w:val="00E02DDB"/>
    <w:rsid w:val="00E03A96"/>
    <w:rsid w:val="00E04AAB"/>
    <w:rsid w:val="00E061AD"/>
    <w:rsid w:val="00E07047"/>
    <w:rsid w:val="00E07384"/>
    <w:rsid w:val="00E07A25"/>
    <w:rsid w:val="00E105C1"/>
    <w:rsid w:val="00E1146D"/>
    <w:rsid w:val="00E11775"/>
    <w:rsid w:val="00E13808"/>
    <w:rsid w:val="00E13CEF"/>
    <w:rsid w:val="00E14645"/>
    <w:rsid w:val="00E16212"/>
    <w:rsid w:val="00E169F4"/>
    <w:rsid w:val="00E16C0C"/>
    <w:rsid w:val="00E16E9A"/>
    <w:rsid w:val="00E20D96"/>
    <w:rsid w:val="00E20E90"/>
    <w:rsid w:val="00E23894"/>
    <w:rsid w:val="00E243E7"/>
    <w:rsid w:val="00E24860"/>
    <w:rsid w:val="00E26465"/>
    <w:rsid w:val="00E26B16"/>
    <w:rsid w:val="00E300A8"/>
    <w:rsid w:val="00E302F6"/>
    <w:rsid w:val="00E30A86"/>
    <w:rsid w:val="00E31EFE"/>
    <w:rsid w:val="00E3224E"/>
    <w:rsid w:val="00E3249C"/>
    <w:rsid w:val="00E32E7F"/>
    <w:rsid w:val="00E34126"/>
    <w:rsid w:val="00E3628E"/>
    <w:rsid w:val="00E375E9"/>
    <w:rsid w:val="00E377D5"/>
    <w:rsid w:val="00E37865"/>
    <w:rsid w:val="00E41463"/>
    <w:rsid w:val="00E42195"/>
    <w:rsid w:val="00E42656"/>
    <w:rsid w:val="00E43B8B"/>
    <w:rsid w:val="00E462BA"/>
    <w:rsid w:val="00E474AF"/>
    <w:rsid w:val="00E50239"/>
    <w:rsid w:val="00E503E2"/>
    <w:rsid w:val="00E508F8"/>
    <w:rsid w:val="00E5339F"/>
    <w:rsid w:val="00E53C0E"/>
    <w:rsid w:val="00E56267"/>
    <w:rsid w:val="00E563CC"/>
    <w:rsid w:val="00E6065E"/>
    <w:rsid w:val="00E60D9C"/>
    <w:rsid w:val="00E61A1B"/>
    <w:rsid w:val="00E62510"/>
    <w:rsid w:val="00E634CB"/>
    <w:rsid w:val="00E642BA"/>
    <w:rsid w:val="00E65C6D"/>
    <w:rsid w:val="00E66432"/>
    <w:rsid w:val="00E66CCE"/>
    <w:rsid w:val="00E679B1"/>
    <w:rsid w:val="00E706BE"/>
    <w:rsid w:val="00E717C9"/>
    <w:rsid w:val="00E7189F"/>
    <w:rsid w:val="00E7256C"/>
    <w:rsid w:val="00E734AD"/>
    <w:rsid w:val="00E73520"/>
    <w:rsid w:val="00E74A08"/>
    <w:rsid w:val="00E7509F"/>
    <w:rsid w:val="00E756AC"/>
    <w:rsid w:val="00E75957"/>
    <w:rsid w:val="00E75C7E"/>
    <w:rsid w:val="00E75DB9"/>
    <w:rsid w:val="00E76B0E"/>
    <w:rsid w:val="00E7710C"/>
    <w:rsid w:val="00E77E2F"/>
    <w:rsid w:val="00E814A0"/>
    <w:rsid w:val="00E81B06"/>
    <w:rsid w:val="00E82029"/>
    <w:rsid w:val="00E822C5"/>
    <w:rsid w:val="00E82DAE"/>
    <w:rsid w:val="00E83162"/>
    <w:rsid w:val="00E838DF"/>
    <w:rsid w:val="00E844F0"/>
    <w:rsid w:val="00E84C60"/>
    <w:rsid w:val="00E852EA"/>
    <w:rsid w:val="00E85638"/>
    <w:rsid w:val="00E85A47"/>
    <w:rsid w:val="00E860AB"/>
    <w:rsid w:val="00E87EBB"/>
    <w:rsid w:val="00E90F23"/>
    <w:rsid w:val="00E90FFF"/>
    <w:rsid w:val="00E91339"/>
    <w:rsid w:val="00E91FBD"/>
    <w:rsid w:val="00E9247D"/>
    <w:rsid w:val="00E93AC5"/>
    <w:rsid w:val="00E94216"/>
    <w:rsid w:val="00E95DA0"/>
    <w:rsid w:val="00E96253"/>
    <w:rsid w:val="00E96D87"/>
    <w:rsid w:val="00E97EB4"/>
    <w:rsid w:val="00EA023B"/>
    <w:rsid w:val="00EA04DB"/>
    <w:rsid w:val="00EA088C"/>
    <w:rsid w:val="00EA1F95"/>
    <w:rsid w:val="00EA2ADB"/>
    <w:rsid w:val="00EA3039"/>
    <w:rsid w:val="00EA3217"/>
    <w:rsid w:val="00EA5510"/>
    <w:rsid w:val="00EA5747"/>
    <w:rsid w:val="00EA59C1"/>
    <w:rsid w:val="00EA7C66"/>
    <w:rsid w:val="00EB001C"/>
    <w:rsid w:val="00EB041D"/>
    <w:rsid w:val="00EB0B29"/>
    <w:rsid w:val="00EB1A33"/>
    <w:rsid w:val="00EB1C45"/>
    <w:rsid w:val="00EB260E"/>
    <w:rsid w:val="00EB285B"/>
    <w:rsid w:val="00EB2CBB"/>
    <w:rsid w:val="00EB3470"/>
    <w:rsid w:val="00EB4006"/>
    <w:rsid w:val="00EB52B1"/>
    <w:rsid w:val="00EB52CA"/>
    <w:rsid w:val="00EB5413"/>
    <w:rsid w:val="00EB5A90"/>
    <w:rsid w:val="00EB5D11"/>
    <w:rsid w:val="00EB5D4C"/>
    <w:rsid w:val="00EB5F85"/>
    <w:rsid w:val="00EC0EF5"/>
    <w:rsid w:val="00EC13D4"/>
    <w:rsid w:val="00EC1445"/>
    <w:rsid w:val="00EC21A7"/>
    <w:rsid w:val="00EC3FA2"/>
    <w:rsid w:val="00EC4500"/>
    <w:rsid w:val="00EC5471"/>
    <w:rsid w:val="00EC6740"/>
    <w:rsid w:val="00EC792D"/>
    <w:rsid w:val="00EC7FAF"/>
    <w:rsid w:val="00ED0374"/>
    <w:rsid w:val="00ED09DA"/>
    <w:rsid w:val="00ED0E91"/>
    <w:rsid w:val="00ED1955"/>
    <w:rsid w:val="00ED2353"/>
    <w:rsid w:val="00ED2AD2"/>
    <w:rsid w:val="00ED3DEF"/>
    <w:rsid w:val="00ED4531"/>
    <w:rsid w:val="00ED6CAB"/>
    <w:rsid w:val="00ED7345"/>
    <w:rsid w:val="00EE20A3"/>
    <w:rsid w:val="00EE2524"/>
    <w:rsid w:val="00EE2BD3"/>
    <w:rsid w:val="00EE2E4F"/>
    <w:rsid w:val="00EE43A2"/>
    <w:rsid w:val="00EE59F2"/>
    <w:rsid w:val="00EE5FFC"/>
    <w:rsid w:val="00EE69F5"/>
    <w:rsid w:val="00EE6CFC"/>
    <w:rsid w:val="00EE6D7C"/>
    <w:rsid w:val="00EF0A4D"/>
    <w:rsid w:val="00EF141A"/>
    <w:rsid w:val="00EF1CF3"/>
    <w:rsid w:val="00EF29D8"/>
    <w:rsid w:val="00EF43F9"/>
    <w:rsid w:val="00EF4CBA"/>
    <w:rsid w:val="00EF50EE"/>
    <w:rsid w:val="00EF6EF9"/>
    <w:rsid w:val="00EF7724"/>
    <w:rsid w:val="00F001F4"/>
    <w:rsid w:val="00F004B4"/>
    <w:rsid w:val="00F00A94"/>
    <w:rsid w:val="00F0105B"/>
    <w:rsid w:val="00F01483"/>
    <w:rsid w:val="00F02096"/>
    <w:rsid w:val="00F022A8"/>
    <w:rsid w:val="00F024CB"/>
    <w:rsid w:val="00F03C82"/>
    <w:rsid w:val="00F04462"/>
    <w:rsid w:val="00F04BF7"/>
    <w:rsid w:val="00F056EB"/>
    <w:rsid w:val="00F05AE1"/>
    <w:rsid w:val="00F05E0B"/>
    <w:rsid w:val="00F07606"/>
    <w:rsid w:val="00F11B43"/>
    <w:rsid w:val="00F1240D"/>
    <w:rsid w:val="00F13D6D"/>
    <w:rsid w:val="00F13FFB"/>
    <w:rsid w:val="00F14103"/>
    <w:rsid w:val="00F14998"/>
    <w:rsid w:val="00F15354"/>
    <w:rsid w:val="00F154B2"/>
    <w:rsid w:val="00F15D7B"/>
    <w:rsid w:val="00F165DA"/>
    <w:rsid w:val="00F170D3"/>
    <w:rsid w:val="00F1730A"/>
    <w:rsid w:val="00F20048"/>
    <w:rsid w:val="00F20125"/>
    <w:rsid w:val="00F204DA"/>
    <w:rsid w:val="00F2108B"/>
    <w:rsid w:val="00F220D0"/>
    <w:rsid w:val="00F221CC"/>
    <w:rsid w:val="00F22E38"/>
    <w:rsid w:val="00F23C73"/>
    <w:rsid w:val="00F2486A"/>
    <w:rsid w:val="00F260C9"/>
    <w:rsid w:val="00F30195"/>
    <w:rsid w:val="00F32A47"/>
    <w:rsid w:val="00F32B1D"/>
    <w:rsid w:val="00F33135"/>
    <w:rsid w:val="00F3341B"/>
    <w:rsid w:val="00F33C0B"/>
    <w:rsid w:val="00F34220"/>
    <w:rsid w:val="00F35C2D"/>
    <w:rsid w:val="00F36150"/>
    <w:rsid w:val="00F3636D"/>
    <w:rsid w:val="00F375E9"/>
    <w:rsid w:val="00F412AC"/>
    <w:rsid w:val="00F41AB7"/>
    <w:rsid w:val="00F41F98"/>
    <w:rsid w:val="00F42185"/>
    <w:rsid w:val="00F427CA"/>
    <w:rsid w:val="00F42CBD"/>
    <w:rsid w:val="00F42CE8"/>
    <w:rsid w:val="00F432DE"/>
    <w:rsid w:val="00F4456B"/>
    <w:rsid w:val="00F44867"/>
    <w:rsid w:val="00F44B04"/>
    <w:rsid w:val="00F44DEA"/>
    <w:rsid w:val="00F451DC"/>
    <w:rsid w:val="00F455C8"/>
    <w:rsid w:val="00F459A1"/>
    <w:rsid w:val="00F45D0B"/>
    <w:rsid w:val="00F4644F"/>
    <w:rsid w:val="00F5066F"/>
    <w:rsid w:val="00F509B8"/>
    <w:rsid w:val="00F51A8B"/>
    <w:rsid w:val="00F51BDB"/>
    <w:rsid w:val="00F523A7"/>
    <w:rsid w:val="00F541A0"/>
    <w:rsid w:val="00F5455A"/>
    <w:rsid w:val="00F549AA"/>
    <w:rsid w:val="00F555FC"/>
    <w:rsid w:val="00F567EE"/>
    <w:rsid w:val="00F56ABB"/>
    <w:rsid w:val="00F56B81"/>
    <w:rsid w:val="00F5700A"/>
    <w:rsid w:val="00F578C1"/>
    <w:rsid w:val="00F57F7F"/>
    <w:rsid w:val="00F620A3"/>
    <w:rsid w:val="00F63497"/>
    <w:rsid w:val="00F63725"/>
    <w:rsid w:val="00F63785"/>
    <w:rsid w:val="00F64358"/>
    <w:rsid w:val="00F64A23"/>
    <w:rsid w:val="00F65DC9"/>
    <w:rsid w:val="00F66791"/>
    <w:rsid w:val="00F67AFC"/>
    <w:rsid w:val="00F704D3"/>
    <w:rsid w:val="00F71266"/>
    <w:rsid w:val="00F71494"/>
    <w:rsid w:val="00F73A48"/>
    <w:rsid w:val="00F75143"/>
    <w:rsid w:val="00F754E2"/>
    <w:rsid w:val="00F76498"/>
    <w:rsid w:val="00F76A5F"/>
    <w:rsid w:val="00F843A5"/>
    <w:rsid w:val="00F84F8C"/>
    <w:rsid w:val="00F851F3"/>
    <w:rsid w:val="00F85776"/>
    <w:rsid w:val="00F86757"/>
    <w:rsid w:val="00F87EF1"/>
    <w:rsid w:val="00F90F05"/>
    <w:rsid w:val="00F91016"/>
    <w:rsid w:val="00F918A4"/>
    <w:rsid w:val="00F9220E"/>
    <w:rsid w:val="00F92DB9"/>
    <w:rsid w:val="00F9301B"/>
    <w:rsid w:val="00F9380A"/>
    <w:rsid w:val="00F93CB1"/>
    <w:rsid w:val="00F947A0"/>
    <w:rsid w:val="00F94A32"/>
    <w:rsid w:val="00F955F8"/>
    <w:rsid w:val="00F9681C"/>
    <w:rsid w:val="00FA00C8"/>
    <w:rsid w:val="00FA00D5"/>
    <w:rsid w:val="00FA05DD"/>
    <w:rsid w:val="00FA1ADE"/>
    <w:rsid w:val="00FA1CB5"/>
    <w:rsid w:val="00FA208C"/>
    <w:rsid w:val="00FA229A"/>
    <w:rsid w:val="00FA2BE3"/>
    <w:rsid w:val="00FA3093"/>
    <w:rsid w:val="00FA4136"/>
    <w:rsid w:val="00FA41FF"/>
    <w:rsid w:val="00FA52D2"/>
    <w:rsid w:val="00FA54B3"/>
    <w:rsid w:val="00FA73EC"/>
    <w:rsid w:val="00FA779C"/>
    <w:rsid w:val="00FB1AA0"/>
    <w:rsid w:val="00FB286B"/>
    <w:rsid w:val="00FB3262"/>
    <w:rsid w:val="00FB3CA2"/>
    <w:rsid w:val="00FB4888"/>
    <w:rsid w:val="00FB4AC1"/>
    <w:rsid w:val="00FB55DA"/>
    <w:rsid w:val="00FB5985"/>
    <w:rsid w:val="00FB5E37"/>
    <w:rsid w:val="00FB68B8"/>
    <w:rsid w:val="00FB75E8"/>
    <w:rsid w:val="00FB7A12"/>
    <w:rsid w:val="00FC08D3"/>
    <w:rsid w:val="00FC1E20"/>
    <w:rsid w:val="00FC311D"/>
    <w:rsid w:val="00FC32D5"/>
    <w:rsid w:val="00FC5CD6"/>
    <w:rsid w:val="00FC5D70"/>
    <w:rsid w:val="00FC61B2"/>
    <w:rsid w:val="00FC6705"/>
    <w:rsid w:val="00FC79E7"/>
    <w:rsid w:val="00FC7D69"/>
    <w:rsid w:val="00FC7E81"/>
    <w:rsid w:val="00FD012B"/>
    <w:rsid w:val="00FD07A9"/>
    <w:rsid w:val="00FD0C6F"/>
    <w:rsid w:val="00FD1B4B"/>
    <w:rsid w:val="00FD2070"/>
    <w:rsid w:val="00FD4481"/>
    <w:rsid w:val="00FD4908"/>
    <w:rsid w:val="00FD4B46"/>
    <w:rsid w:val="00FD5977"/>
    <w:rsid w:val="00FD69E4"/>
    <w:rsid w:val="00FD79CD"/>
    <w:rsid w:val="00FE0989"/>
    <w:rsid w:val="00FE0F3B"/>
    <w:rsid w:val="00FE22A8"/>
    <w:rsid w:val="00FE3BDD"/>
    <w:rsid w:val="00FE4430"/>
    <w:rsid w:val="00FE4955"/>
    <w:rsid w:val="00FE59B4"/>
    <w:rsid w:val="00FE5B2C"/>
    <w:rsid w:val="00FE63A8"/>
    <w:rsid w:val="00FE6451"/>
    <w:rsid w:val="00FE7B0D"/>
    <w:rsid w:val="00FF0C17"/>
    <w:rsid w:val="00FF1A26"/>
    <w:rsid w:val="00FF297A"/>
    <w:rsid w:val="00FF41F7"/>
    <w:rsid w:val="00FF429D"/>
    <w:rsid w:val="00FF6030"/>
    <w:rsid w:val="00FF6AF5"/>
    <w:rsid w:val="00FF6F3D"/>
    <w:rsid w:val="00FF70C3"/>
    <w:rsid w:val="00FF74F7"/>
    <w:rsid w:val="00FF7811"/>
    <w:rsid w:val="00FF7D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FB"/>
    <w:pPr>
      <w:spacing w:after="0" w:line="240" w:lineRule="auto"/>
      <w:ind w:left="0"/>
    </w:pPr>
  </w:style>
  <w:style w:type="paragraph" w:styleId="1">
    <w:name w:val="heading 1"/>
    <w:basedOn w:val="a"/>
    <w:next w:val="a"/>
    <w:link w:val="10"/>
    <w:uiPriority w:val="9"/>
    <w:qFormat/>
    <w:rsid w:val="009D18E0"/>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2">
    <w:name w:val="heading 2"/>
    <w:basedOn w:val="a"/>
    <w:next w:val="a"/>
    <w:link w:val="20"/>
    <w:uiPriority w:val="9"/>
    <w:unhideWhenUsed/>
    <w:qFormat/>
    <w:rsid w:val="009D18E0"/>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3">
    <w:name w:val="heading 3"/>
    <w:basedOn w:val="a"/>
    <w:next w:val="a"/>
    <w:link w:val="30"/>
    <w:uiPriority w:val="9"/>
    <w:unhideWhenUsed/>
    <w:qFormat/>
    <w:rsid w:val="009D18E0"/>
    <w:pPr>
      <w:spacing w:before="120" w:after="60"/>
      <w:contextualSpacing/>
      <w:outlineLvl w:val="2"/>
    </w:pPr>
    <w:rPr>
      <w:rFonts w:asciiTheme="majorHAnsi" w:eastAsiaTheme="majorEastAsia" w:hAnsiTheme="majorHAnsi" w:cstheme="majorBidi"/>
      <w:smallCaps/>
      <w:color w:val="1F497D" w:themeColor="text2"/>
      <w:spacing w:val="20"/>
    </w:rPr>
  </w:style>
  <w:style w:type="paragraph" w:styleId="4">
    <w:name w:val="heading 4"/>
    <w:basedOn w:val="a"/>
    <w:next w:val="a"/>
    <w:link w:val="40"/>
    <w:uiPriority w:val="9"/>
    <w:unhideWhenUsed/>
    <w:qFormat/>
    <w:rsid w:val="009D18E0"/>
    <w:pPr>
      <w:pBdr>
        <w:bottom w:val="single" w:sz="4" w:space="1" w:color="71A0DC" w:themeColor="text2" w:themeTint="7F"/>
      </w:pBdr>
      <w:spacing w:before="200" w:after="100"/>
      <w:contextualSpacing/>
      <w:outlineLvl w:val="3"/>
    </w:pPr>
    <w:rPr>
      <w:rFonts w:asciiTheme="majorHAnsi" w:eastAsiaTheme="majorEastAsia" w:hAnsiTheme="majorHAnsi" w:cstheme="majorBidi"/>
      <w:b/>
      <w:bCs/>
      <w:smallCaps/>
      <w:color w:val="3071C3" w:themeColor="text2" w:themeTint="BF"/>
      <w:spacing w:val="20"/>
    </w:rPr>
  </w:style>
  <w:style w:type="paragraph" w:styleId="5">
    <w:name w:val="heading 5"/>
    <w:basedOn w:val="a"/>
    <w:next w:val="a"/>
    <w:link w:val="50"/>
    <w:uiPriority w:val="9"/>
    <w:semiHidden/>
    <w:unhideWhenUsed/>
    <w:qFormat/>
    <w:rsid w:val="009D18E0"/>
    <w:pPr>
      <w:pBdr>
        <w:bottom w:val="single" w:sz="4" w:space="1" w:color="548DD4" w:themeColor="text2" w:themeTint="99"/>
      </w:pBdr>
      <w:spacing w:before="200" w:after="100"/>
      <w:contextualSpacing/>
      <w:outlineLvl w:val="4"/>
    </w:pPr>
    <w:rPr>
      <w:rFonts w:asciiTheme="majorHAnsi" w:eastAsiaTheme="majorEastAsia" w:hAnsiTheme="majorHAnsi" w:cstheme="majorBidi"/>
      <w:smallCaps/>
      <w:color w:val="3071C3" w:themeColor="text2" w:themeTint="BF"/>
      <w:spacing w:val="20"/>
    </w:rPr>
  </w:style>
  <w:style w:type="paragraph" w:styleId="6">
    <w:name w:val="heading 6"/>
    <w:basedOn w:val="a"/>
    <w:next w:val="a"/>
    <w:link w:val="60"/>
    <w:uiPriority w:val="9"/>
    <w:semiHidden/>
    <w:unhideWhenUsed/>
    <w:qFormat/>
    <w:rsid w:val="009D18E0"/>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7">
    <w:name w:val="heading 7"/>
    <w:basedOn w:val="a"/>
    <w:next w:val="a"/>
    <w:link w:val="70"/>
    <w:uiPriority w:val="9"/>
    <w:semiHidden/>
    <w:unhideWhenUsed/>
    <w:qFormat/>
    <w:rsid w:val="009D18E0"/>
    <w:pPr>
      <w:pBdr>
        <w:bottom w:val="dotted" w:sz="8" w:space="1" w:color="938953" w:themeColor="background2" w:themeShade="7F"/>
      </w:pBdr>
      <w:spacing w:before="200" w:after="100"/>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8">
    <w:name w:val="heading 8"/>
    <w:basedOn w:val="a"/>
    <w:next w:val="a"/>
    <w:link w:val="80"/>
    <w:uiPriority w:val="9"/>
    <w:semiHidden/>
    <w:unhideWhenUsed/>
    <w:qFormat/>
    <w:rsid w:val="009D18E0"/>
    <w:pPr>
      <w:spacing w:before="200" w:after="60"/>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9">
    <w:name w:val="heading 9"/>
    <w:basedOn w:val="a"/>
    <w:next w:val="a"/>
    <w:link w:val="90"/>
    <w:uiPriority w:val="9"/>
    <w:semiHidden/>
    <w:unhideWhenUsed/>
    <w:qFormat/>
    <w:rsid w:val="009D18E0"/>
    <w:pPr>
      <w:spacing w:before="200" w:after="60"/>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18E0"/>
    <w:rPr>
      <w:rFonts w:asciiTheme="majorHAnsi" w:eastAsiaTheme="majorEastAsia" w:hAnsiTheme="majorHAnsi" w:cstheme="majorBidi"/>
      <w:smallCaps/>
      <w:color w:val="0F243E" w:themeColor="text2" w:themeShade="7F"/>
      <w:spacing w:val="20"/>
      <w:sz w:val="32"/>
      <w:szCs w:val="32"/>
    </w:rPr>
  </w:style>
  <w:style w:type="character" w:customStyle="1" w:styleId="20">
    <w:name w:val="Заголовок 2 Знак"/>
    <w:basedOn w:val="a0"/>
    <w:link w:val="2"/>
    <w:uiPriority w:val="9"/>
    <w:rsid w:val="009D18E0"/>
    <w:rPr>
      <w:rFonts w:asciiTheme="majorHAnsi" w:eastAsiaTheme="majorEastAsia" w:hAnsiTheme="majorHAnsi" w:cstheme="majorBidi"/>
      <w:smallCaps/>
      <w:color w:val="17365D" w:themeColor="text2" w:themeShade="BF"/>
      <w:spacing w:val="20"/>
      <w:sz w:val="28"/>
      <w:szCs w:val="28"/>
    </w:rPr>
  </w:style>
  <w:style w:type="character" w:customStyle="1" w:styleId="30">
    <w:name w:val="Заголовок 3 Знак"/>
    <w:basedOn w:val="a0"/>
    <w:link w:val="3"/>
    <w:uiPriority w:val="9"/>
    <w:rsid w:val="009D18E0"/>
    <w:rPr>
      <w:rFonts w:asciiTheme="majorHAnsi" w:eastAsiaTheme="majorEastAsia" w:hAnsiTheme="majorHAnsi" w:cstheme="majorBidi"/>
      <w:smallCaps/>
      <w:color w:val="1F497D" w:themeColor="text2"/>
      <w:spacing w:val="20"/>
      <w:sz w:val="24"/>
      <w:szCs w:val="24"/>
    </w:rPr>
  </w:style>
  <w:style w:type="character" w:customStyle="1" w:styleId="40">
    <w:name w:val="Заголовок 4 Знак"/>
    <w:basedOn w:val="a0"/>
    <w:link w:val="4"/>
    <w:uiPriority w:val="9"/>
    <w:rsid w:val="009D18E0"/>
    <w:rPr>
      <w:rFonts w:asciiTheme="majorHAnsi" w:eastAsiaTheme="majorEastAsia" w:hAnsiTheme="majorHAnsi" w:cstheme="majorBidi"/>
      <w:b/>
      <w:bCs/>
      <w:smallCaps/>
      <w:color w:val="3071C3" w:themeColor="text2" w:themeTint="BF"/>
      <w:spacing w:val="20"/>
    </w:rPr>
  </w:style>
  <w:style w:type="paragraph" w:styleId="a3">
    <w:name w:val="No Spacing"/>
    <w:basedOn w:val="a"/>
    <w:uiPriority w:val="1"/>
    <w:qFormat/>
    <w:rsid w:val="009D18E0"/>
  </w:style>
  <w:style w:type="character" w:customStyle="1" w:styleId="50">
    <w:name w:val="Заголовок 5 Знак"/>
    <w:basedOn w:val="a0"/>
    <w:link w:val="5"/>
    <w:uiPriority w:val="9"/>
    <w:semiHidden/>
    <w:rsid w:val="009D18E0"/>
    <w:rPr>
      <w:rFonts w:asciiTheme="majorHAnsi" w:eastAsiaTheme="majorEastAsia" w:hAnsiTheme="majorHAnsi" w:cstheme="majorBidi"/>
      <w:smallCaps/>
      <w:color w:val="3071C3" w:themeColor="text2" w:themeTint="BF"/>
      <w:spacing w:val="20"/>
    </w:rPr>
  </w:style>
  <w:style w:type="character" w:customStyle="1" w:styleId="60">
    <w:name w:val="Заголовок 6 Знак"/>
    <w:basedOn w:val="a0"/>
    <w:link w:val="6"/>
    <w:uiPriority w:val="9"/>
    <w:semiHidden/>
    <w:rsid w:val="009D18E0"/>
    <w:rPr>
      <w:rFonts w:asciiTheme="majorHAnsi" w:eastAsiaTheme="majorEastAsia" w:hAnsiTheme="majorHAnsi" w:cstheme="majorBidi"/>
      <w:smallCaps/>
      <w:color w:val="938953" w:themeColor="background2" w:themeShade="7F"/>
      <w:spacing w:val="20"/>
    </w:rPr>
  </w:style>
  <w:style w:type="character" w:customStyle="1" w:styleId="70">
    <w:name w:val="Заголовок 7 Знак"/>
    <w:basedOn w:val="a0"/>
    <w:link w:val="7"/>
    <w:uiPriority w:val="9"/>
    <w:semiHidden/>
    <w:rsid w:val="009D18E0"/>
    <w:rPr>
      <w:rFonts w:asciiTheme="majorHAnsi" w:eastAsiaTheme="majorEastAsia" w:hAnsiTheme="majorHAnsi" w:cstheme="majorBidi"/>
      <w:b/>
      <w:bCs/>
      <w:smallCaps/>
      <w:color w:val="938953" w:themeColor="background2" w:themeShade="7F"/>
      <w:spacing w:val="20"/>
      <w:sz w:val="16"/>
      <w:szCs w:val="16"/>
    </w:rPr>
  </w:style>
  <w:style w:type="character" w:customStyle="1" w:styleId="80">
    <w:name w:val="Заголовок 8 Знак"/>
    <w:basedOn w:val="a0"/>
    <w:link w:val="8"/>
    <w:uiPriority w:val="9"/>
    <w:semiHidden/>
    <w:rsid w:val="009D18E0"/>
    <w:rPr>
      <w:rFonts w:asciiTheme="majorHAnsi" w:eastAsiaTheme="majorEastAsia" w:hAnsiTheme="majorHAnsi" w:cstheme="majorBidi"/>
      <w:b/>
      <w:smallCaps/>
      <w:color w:val="938953" w:themeColor="background2" w:themeShade="7F"/>
      <w:spacing w:val="20"/>
      <w:sz w:val="16"/>
      <w:szCs w:val="16"/>
    </w:rPr>
  </w:style>
  <w:style w:type="character" w:customStyle="1" w:styleId="90">
    <w:name w:val="Заголовок 9 Знак"/>
    <w:basedOn w:val="a0"/>
    <w:link w:val="9"/>
    <w:uiPriority w:val="9"/>
    <w:semiHidden/>
    <w:rsid w:val="009D18E0"/>
    <w:rPr>
      <w:rFonts w:asciiTheme="majorHAnsi" w:eastAsiaTheme="majorEastAsia" w:hAnsiTheme="majorHAnsi" w:cstheme="majorBidi"/>
      <w:smallCaps/>
      <w:color w:val="938953" w:themeColor="background2" w:themeShade="7F"/>
      <w:spacing w:val="20"/>
      <w:sz w:val="16"/>
      <w:szCs w:val="16"/>
    </w:rPr>
  </w:style>
  <w:style w:type="paragraph" w:styleId="a4">
    <w:name w:val="caption"/>
    <w:basedOn w:val="a"/>
    <w:next w:val="a"/>
    <w:uiPriority w:val="35"/>
    <w:semiHidden/>
    <w:unhideWhenUsed/>
    <w:qFormat/>
    <w:rsid w:val="009D18E0"/>
    <w:rPr>
      <w:b/>
      <w:bCs/>
      <w:smallCaps/>
      <w:color w:val="1F497D" w:themeColor="text2"/>
      <w:spacing w:val="10"/>
      <w:sz w:val="18"/>
      <w:szCs w:val="18"/>
    </w:rPr>
  </w:style>
  <w:style w:type="paragraph" w:styleId="a5">
    <w:name w:val="Title"/>
    <w:next w:val="a"/>
    <w:link w:val="a6"/>
    <w:uiPriority w:val="10"/>
    <w:qFormat/>
    <w:rsid w:val="009D18E0"/>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a6">
    <w:name w:val="Название Знак"/>
    <w:basedOn w:val="a0"/>
    <w:link w:val="a5"/>
    <w:uiPriority w:val="10"/>
    <w:rsid w:val="009D18E0"/>
    <w:rPr>
      <w:rFonts w:asciiTheme="majorHAnsi" w:eastAsiaTheme="majorEastAsia" w:hAnsiTheme="majorHAnsi" w:cstheme="majorBidi"/>
      <w:smallCaps/>
      <w:color w:val="17365D" w:themeColor="text2" w:themeShade="BF"/>
      <w:spacing w:val="5"/>
      <w:sz w:val="72"/>
      <w:szCs w:val="72"/>
    </w:rPr>
  </w:style>
  <w:style w:type="paragraph" w:styleId="a7">
    <w:name w:val="Subtitle"/>
    <w:next w:val="a"/>
    <w:link w:val="a8"/>
    <w:uiPriority w:val="11"/>
    <w:qFormat/>
    <w:rsid w:val="009D18E0"/>
    <w:pPr>
      <w:spacing w:after="600" w:line="240" w:lineRule="auto"/>
      <w:ind w:left="0"/>
    </w:pPr>
    <w:rPr>
      <w:smallCaps/>
      <w:color w:val="938953" w:themeColor="background2" w:themeShade="7F"/>
      <w:spacing w:val="5"/>
      <w:sz w:val="28"/>
      <w:szCs w:val="28"/>
    </w:rPr>
  </w:style>
  <w:style w:type="character" w:customStyle="1" w:styleId="a8">
    <w:name w:val="Подзаголовок Знак"/>
    <w:basedOn w:val="a0"/>
    <w:link w:val="a7"/>
    <w:uiPriority w:val="11"/>
    <w:rsid w:val="009D18E0"/>
    <w:rPr>
      <w:smallCaps/>
      <w:color w:val="938953" w:themeColor="background2" w:themeShade="7F"/>
      <w:spacing w:val="5"/>
      <w:sz w:val="28"/>
      <w:szCs w:val="28"/>
    </w:rPr>
  </w:style>
  <w:style w:type="character" w:styleId="a9">
    <w:name w:val="Strong"/>
    <w:uiPriority w:val="22"/>
    <w:qFormat/>
    <w:rsid w:val="009D18E0"/>
    <w:rPr>
      <w:b/>
      <w:bCs/>
      <w:spacing w:val="0"/>
    </w:rPr>
  </w:style>
  <w:style w:type="character" w:styleId="aa">
    <w:name w:val="Emphasis"/>
    <w:uiPriority w:val="20"/>
    <w:qFormat/>
    <w:rsid w:val="009D18E0"/>
    <w:rPr>
      <w:b/>
      <w:bCs/>
      <w:smallCaps/>
      <w:dstrike w:val="0"/>
      <w:color w:val="5A5A5A" w:themeColor="text1" w:themeTint="A5"/>
      <w:spacing w:val="20"/>
      <w:kern w:val="0"/>
      <w:vertAlign w:val="baseline"/>
    </w:rPr>
  </w:style>
  <w:style w:type="paragraph" w:styleId="ab">
    <w:name w:val="List Paragraph"/>
    <w:basedOn w:val="a"/>
    <w:uiPriority w:val="34"/>
    <w:qFormat/>
    <w:rsid w:val="009D18E0"/>
    <w:pPr>
      <w:ind w:left="720"/>
      <w:contextualSpacing/>
    </w:pPr>
  </w:style>
  <w:style w:type="paragraph" w:styleId="21">
    <w:name w:val="Quote"/>
    <w:basedOn w:val="a"/>
    <w:next w:val="a"/>
    <w:link w:val="22"/>
    <w:uiPriority w:val="29"/>
    <w:qFormat/>
    <w:rsid w:val="009D18E0"/>
    <w:rPr>
      <w:i/>
      <w:iCs/>
    </w:rPr>
  </w:style>
  <w:style w:type="character" w:customStyle="1" w:styleId="22">
    <w:name w:val="Цитата 2 Знак"/>
    <w:basedOn w:val="a0"/>
    <w:link w:val="21"/>
    <w:uiPriority w:val="29"/>
    <w:rsid w:val="009D18E0"/>
    <w:rPr>
      <w:i/>
      <w:iCs/>
      <w:color w:val="5A5A5A" w:themeColor="text1" w:themeTint="A5"/>
      <w:sz w:val="20"/>
      <w:szCs w:val="20"/>
    </w:rPr>
  </w:style>
  <w:style w:type="paragraph" w:styleId="ac">
    <w:name w:val="Intense Quote"/>
    <w:basedOn w:val="a"/>
    <w:next w:val="a"/>
    <w:link w:val="ad"/>
    <w:uiPriority w:val="30"/>
    <w:qFormat/>
    <w:rsid w:val="009D18E0"/>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ad">
    <w:name w:val="Выделенная цитата Знак"/>
    <w:basedOn w:val="a0"/>
    <w:link w:val="ac"/>
    <w:uiPriority w:val="30"/>
    <w:rsid w:val="009D18E0"/>
    <w:rPr>
      <w:rFonts w:asciiTheme="majorHAnsi" w:eastAsiaTheme="majorEastAsia" w:hAnsiTheme="majorHAnsi" w:cstheme="majorBidi"/>
      <w:smallCaps/>
      <w:color w:val="365F91" w:themeColor="accent1" w:themeShade="BF"/>
      <w:sz w:val="20"/>
      <w:szCs w:val="20"/>
    </w:rPr>
  </w:style>
  <w:style w:type="character" w:styleId="ae">
    <w:name w:val="Subtle Emphasis"/>
    <w:uiPriority w:val="19"/>
    <w:qFormat/>
    <w:rsid w:val="009D18E0"/>
    <w:rPr>
      <w:smallCaps/>
      <w:dstrike w:val="0"/>
      <w:color w:val="5A5A5A" w:themeColor="text1" w:themeTint="A5"/>
      <w:vertAlign w:val="baseline"/>
    </w:rPr>
  </w:style>
  <w:style w:type="character" w:styleId="af">
    <w:name w:val="Intense Emphasis"/>
    <w:uiPriority w:val="21"/>
    <w:qFormat/>
    <w:rsid w:val="009D18E0"/>
    <w:rPr>
      <w:b/>
      <w:bCs/>
      <w:smallCaps/>
      <w:color w:val="4F81BD" w:themeColor="accent1"/>
      <w:spacing w:val="40"/>
    </w:rPr>
  </w:style>
  <w:style w:type="character" w:styleId="af0">
    <w:name w:val="Subtle Reference"/>
    <w:uiPriority w:val="31"/>
    <w:qFormat/>
    <w:rsid w:val="009D18E0"/>
    <w:rPr>
      <w:rFonts w:asciiTheme="majorHAnsi" w:eastAsiaTheme="majorEastAsia" w:hAnsiTheme="majorHAnsi" w:cstheme="majorBidi"/>
      <w:i/>
      <w:iCs/>
      <w:smallCaps/>
      <w:color w:val="5A5A5A" w:themeColor="text1" w:themeTint="A5"/>
      <w:spacing w:val="20"/>
    </w:rPr>
  </w:style>
  <w:style w:type="character" w:styleId="af1">
    <w:name w:val="Intense Reference"/>
    <w:uiPriority w:val="32"/>
    <w:qFormat/>
    <w:rsid w:val="009D18E0"/>
    <w:rPr>
      <w:rFonts w:asciiTheme="majorHAnsi" w:eastAsiaTheme="majorEastAsia" w:hAnsiTheme="majorHAnsi" w:cstheme="majorBidi"/>
      <w:b/>
      <w:bCs/>
      <w:i/>
      <w:iCs/>
      <w:smallCaps/>
      <w:color w:val="17365D" w:themeColor="text2" w:themeShade="BF"/>
      <w:spacing w:val="20"/>
    </w:rPr>
  </w:style>
  <w:style w:type="character" w:styleId="af2">
    <w:name w:val="Book Title"/>
    <w:uiPriority w:val="33"/>
    <w:qFormat/>
    <w:rsid w:val="009D18E0"/>
    <w:rPr>
      <w:rFonts w:asciiTheme="majorHAnsi" w:eastAsiaTheme="majorEastAsia" w:hAnsiTheme="majorHAnsi" w:cstheme="majorBidi"/>
      <w:b/>
      <w:bCs/>
      <w:smallCaps/>
      <w:color w:val="17365D" w:themeColor="text2" w:themeShade="BF"/>
      <w:spacing w:val="10"/>
      <w:u w:val="single"/>
    </w:rPr>
  </w:style>
  <w:style w:type="paragraph" w:styleId="af3">
    <w:name w:val="TOC Heading"/>
    <w:basedOn w:val="1"/>
    <w:next w:val="a"/>
    <w:uiPriority w:val="39"/>
    <w:semiHidden/>
    <w:unhideWhenUsed/>
    <w:qFormat/>
    <w:rsid w:val="009D18E0"/>
    <w:pPr>
      <w:outlineLvl w:val="9"/>
    </w:pPr>
  </w:style>
  <w:style w:type="table" w:styleId="af4">
    <w:name w:val="Table Grid"/>
    <w:basedOn w:val="a1"/>
    <w:uiPriority w:val="59"/>
    <w:rsid w:val="00AA14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link w:val="ConsPlusNormal0"/>
    <w:rsid w:val="000619FB"/>
    <w:pPr>
      <w:widowControl w:val="0"/>
      <w:autoSpaceDE w:val="0"/>
      <w:autoSpaceDN w:val="0"/>
      <w:adjustRightInd w:val="0"/>
      <w:spacing w:after="0" w:line="240" w:lineRule="auto"/>
      <w:ind w:left="0" w:firstLine="720"/>
    </w:pPr>
    <w:rPr>
      <w:rFonts w:ascii="Arial" w:eastAsia="Times New Roman" w:hAnsi="Arial" w:cs="Arial"/>
      <w:lang w:val="ru-RU" w:eastAsia="ru-RU" w:bidi="ar-SA"/>
    </w:rPr>
  </w:style>
  <w:style w:type="paragraph" w:customStyle="1" w:styleId="ConsPlusNonformat">
    <w:name w:val="ConsPlusNonformat"/>
    <w:rsid w:val="00080115"/>
    <w:pPr>
      <w:widowControl w:val="0"/>
      <w:autoSpaceDE w:val="0"/>
      <w:autoSpaceDN w:val="0"/>
      <w:adjustRightInd w:val="0"/>
      <w:spacing w:after="0" w:line="240" w:lineRule="auto"/>
      <w:ind w:left="0"/>
    </w:pPr>
    <w:rPr>
      <w:rFonts w:ascii="Courier New" w:eastAsia="Times New Roman" w:hAnsi="Courier New" w:cs="Courier New"/>
      <w:lang w:val="ru-RU" w:eastAsia="ru-RU" w:bidi="ar-SA"/>
    </w:rPr>
  </w:style>
  <w:style w:type="paragraph" w:styleId="af5">
    <w:name w:val="Normal (Web)"/>
    <w:basedOn w:val="a"/>
    <w:uiPriority w:val="99"/>
    <w:unhideWhenUsed/>
    <w:rsid w:val="002438EE"/>
  </w:style>
  <w:style w:type="character" w:styleId="af6">
    <w:name w:val="Hyperlink"/>
    <w:basedOn w:val="a0"/>
    <w:uiPriority w:val="99"/>
    <w:unhideWhenUsed/>
    <w:rsid w:val="00B042F6"/>
    <w:rPr>
      <w:color w:val="0000FF"/>
      <w:u w:val="single"/>
    </w:rPr>
  </w:style>
  <w:style w:type="character" w:customStyle="1" w:styleId="ConsPlusNormal0">
    <w:name w:val="ConsPlusNormal Знак"/>
    <w:link w:val="ConsPlusNormal"/>
    <w:locked/>
    <w:rsid w:val="00B042F6"/>
    <w:rPr>
      <w:rFonts w:ascii="Arial" w:eastAsia="Times New Roman" w:hAnsi="Arial" w:cs="Arial"/>
      <w:lang w:val="ru-RU" w:eastAsia="ru-RU" w:bidi="ar-SA"/>
    </w:rPr>
  </w:style>
  <w:style w:type="paragraph" w:customStyle="1" w:styleId="0">
    <w:name w:val="0Абзац"/>
    <w:basedOn w:val="af5"/>
    <w:link w:val="00"/>
    <w:qFormat/>
    <w:rsid w:val="000408DF"/>
    <w:pPr>
      <w:spacing w:after="120"/>
      <w:ind w:firstLine="709"/>
      <w:jc w:val="both"/>
    </w:pPr>
    <w:rPr>
      <w:color w:val="000000"/>
      <w:sz w:val="28"/>
      <w:szCs w:val="28"/>
    </w:rPr>
  </w:style>
  <w:style w:type="character" w:customStyle="1" w:styleId="00">
    <w:name w:val="0Абзац Знак"/>
    <w:link w:val="0"/>
    <w:rsid w:val="000408DF"/>
    <w:rPr>
      <w:rFonts w:ascii="Times New Roman" w:eastAsia="Times New Roman" w:hAnsi="Times New Roman" w:cs="Times New Roman"/>
      <w:color w:val="000000"/>
      <w:sz w:val="28"/>
      <w:szCs w:val="28"/>
      <w:lang w:bidi="ar-SA"/>
    </w:rPr>
  </w:style>
  <w:style w:type="paragraph" w:customStyle="1" w:styleId="ConsPlusCell">
    <w:name w:val="ConsPlusCell"/>
    <w:uiPriority w:val="99"/>
    <w:rsid w:val="007E036E"/>
    <w:pPr>
      <w:widowControl w:val="0"/>
      <w:autoSpaceDE w:val="0"/>
      <w:autoSpaceDN w:val="0"/>
      <w:adjustRightInd w:val="0"/>
      <w:spacing w:after="0" w:line="240" w:lineRule="auto"/>
      <w:ind w:left="0"/>
    </w:pPr>
    <w:rPr>
      <w:rFonts w:ascii="Arial" w:eastAsia="Times New Roman" w:hAnsi="Arial" w:cs="Arial"/>
      <w:lang w:val="ru-RU" w:eastAsia="ru-RU" w:bidi="ar-SA"/>
    </w:rPr>
  </w:style>
  <w:style w:type="paragraph" w:customStyle="1" w:styleId="ConsNonformat">
    <w:name w:val="ConsNonformat"/>
    <w:rsid w:val="00933B3F"/>
    <w:pPr>
      <w:snapToGrid w:val="0"/>
      <w:spacing w:after="0" w:line="240" w:lineRule="auto"/>
      <w:ind w:left="0"/>
    </w:pPr>
    <w:rPr>
      <w:rFonts w:ascii="Courier New" w:eastAsia="Times New Roman" w:hAnsi="Courier New" w:cs="Times New Roman"/>
      <w:lang w:val="ru-RU" w:eastAsia="ru-RU" w:bidi="ar-SA"/>
    </w:rPr>
  </w:style>
  <w:style w:type="paragraph" w:customStyle="1" w:styleId="11">
    <w:name w:val="Текст1"/>
    <w:basedOn w:val="a"/>
    <w:rsid w:val="00933B3F"/>
    <w:rPr>
      <w:rFonts w:ascii="Courier New" w:hAnsi="Courier New"/>
    </w:rPr>
  </w:style>
  <w:style w:type="paragraph" w:customStyle="1" w:styleId="ConsPlusTitle">
    <w:name w:val="ConsPlusTitle"/>
    <w:rsid w:val="0085741D"/>
    <w:pPr>
      <w:widowControl w:val="0"/>
      <w:autoSpaceDE w:val="0"/>
      <w:autoSpaceDN w:val="0"/>
      <w:adjustRightInd w:val="0"/>
      <w:spacing w:after="0" w:line="240" w:lineRule="auto"/>
      <w:ind w:left="0"/>
    </w:pPr>
    <w:rPr>
      <w:rFonts w:ascii="Arial" w:eastAsia="Times New Roman" w:hAnsi="Arial" w:cs="Arial"/>
      <w:b/>
      <w:bCs/>
      <w:lang w:val="ru-RU" w:eastAsia="ru-RU" w:bidi="ar-SA"/>
    </w:rPr>
  </w:style>
  <w:style w:type="paragraph" w:styleId="af7">
    <w:name w:val="Body Text"/>
    <w:basedOn w:val="a"/>
    <w:link w:val="af8"/>
    <w:rsid w:val="00932016"/>
    <w:pPr>
      <w:jc w:val="both"/>
    </w:pPr>
    <w:rPr>
      <w:sz w:val="28"/>
    </w:rPr>
  </w:style>
  <w:style w:type="character" w:customStyle="1" w:styleId="af8">
    <w:name w:val="Основной текст Знак"/>
    <w:basedOn w:val="a0"/>
    <w:link w:val="af7"/>
    <w:rsid w:val="00932016"/>
    <w:rPr>
      <w:rFonts w:ascii="Times New Roman" w:eastAsia="Times New Roman" w:hAnsi="Times New Roman" w:cs="Times New Roman"/>
      <w:sz w:val="28"/>
      <w:lang w:val="ru-RU" w:eastAsia="ru-RU" w:bidi="ar-SA"/>
    </w:rPr>
  </w:style>
  <w:style w:type="paragraph" w:styleId="af9">
    <w:name w:val="endnote text"/>
    <w:basedOn w:val="a"/>
    <w:link w:val="afa"/>
    <w:uiPriority w:val="99"/>
    <w:semiHidden/>
    <w:unhideWhenUsed/>
    <w:rsid w:val="00830C6C"/>
  </w:style>
  <w:style w:type="character" w:customStyle="1" w:styleId="afa">
    <w:name w:val="Текст концевой сноски Знак"/>
    <w:basedOn w:val="a0"/>
    <w:link w:val="af9"/>
    <w:uiPriority w:val="99"/>
    <w:semiHidden/>
    <w:rsid w:val="00830C6C"/>
    <w:rPr>
      <w:rFonts w:ascii="Times New Roman" w:eastAsia="Times New Roman" w:hAnsi="Times New Roman" w:cs="Times New Roman"/>
      <w:lang w:val="ru-RU" w:eastAsia="ru-RU" w:bidi="ar-SA"/>
    </w:rPr>
  </w:style>
  <w:style w:type="character" w:styleId="afb">
    <w:name w:val="endnote reference"/>
    <w:basedOn w:val="a0"/>
    <w:uiPriority w:val="99"/>
    <w:semiHidden/>
    <w:unhideWhenUsed/>
    <w:rsid w:val="00830C6C"/>
    <w:rPr>
      <w:vertAlign w:val="superscript"/>
    </w:rPr>
  </w:style>
  <w:style w:type="paragraph" w:styleId="afc">
    <w:name w:val="header"/>
    <w:basedOn w:val="a"/>
    <w:link w:val="afd"/>
    <w:uiPriority w:val="99"/>
    <w:unhideWhenUsed/>
    <w:rsid w:val="0028696A"/>
    <w:pPr>
      <w:tabs>
        <w:tab w:val="center" w:pos="4677"/>
        <w:tab w:val="right" w:pos="9355"/>
      </w:tabs>
    </w:pPr>
  </w:style>
  <w:style w:type="character" w:customStyle="1" w:styleId="afd">
    <w:name w:val="Верхний колонтитул Знак"/>
    <w:basedOn w:val="a0"/>
    <w:link w:val="afc"/>
    <w:uiPriority w:val="99"/>
    <w:rsid w:val="0028696A"/>
    <w:rPr>
      <w:rFonts w:ascii="Times New Roman" w:eastAsia="Times New Roman" w:hAnsi="Times New Roman" w:cs="Times New Roman"/>
      <w:sz w:val="24"/>
      <w:szCs w:val="24"/>
      <w:lang w:val="ru-RU" w:eastAsia="ru-RU" w:bidi="ar-SA"/>
    </w:rPr>
  </w:style>
  <w:style w:type="paragraph" w:styleId="afe">
    <w:name w:val="footer"/>
    <w:basedOn w:val="a"/>
    <w:link w:val="aff"/>
    <w:uiPriority w:val="99"/>
    <w:unhideWhenUsed/>
    <w:rsid w:val="0028696A"/>
    <w:pPr>
      <w:tabs>
        <w:tab w:val="center" w:pos="4677"/>
        <w:tab w:val="right" w:pos="9355"/>
      </w:tabs>
    </w:pPr>
  </w:style>
  <w:style w:type="character" w:customStyle="1" w:styleId="aff">
    <w:name w:val="Нижний колонтитул Знак"/>
    <w:basedOn w:val="a0"/>
    <w:link w:val="afe"/>
    <w:uiPriority w:val="99"/>
    <w:rsid w:val="0028696A"/>
    <w:rPr>
      <w:rFonts w:ascii="Times New Roman" w:eastAsia="Times New Roman" w:hAnsi="Times New Roman" w:cs="Times New Roman"/>
      <w:sz w:val="24"/>
      <w:szCs w:val="24"/>
      <w:lang w:val="ru-RU" w:eastAsia="ru-RU" w:bidi="ar-SA"/>
    </w:rPr>
  </w:style>
  <w:style w:type="paragraph" w:customStyle="1" w:styleId="aff0">
    <w:name w:val="Знак"/>
    <w:basedOn w:val="a"/>
    <w:rsid w:val="00B544A5"/>
    <w:rPr>
      <w:rFonts w:ascii="Verdana" w:hAnsi="Verdana" w:cs="Verdana"/>
    </w:rPr>
  </w:style>
  <w:style w:type="paragraph" w:customStyle="1" w:styleId="aff1">
    <w:name w:val="Нормальный (таблица)"/>
    <w:basedOn w:val="a"/>
    <w:next w:val="a"/>
    <w:uiPriority w:val="99"/>
    <w:rsid w:val="00B544A5"/>
    <w:pPr>
      <w:widowControl w:val="0"/>
      <w:autoSpaceDE w:val="0"/>
      <w:autoSpaceDN w:val="0"/>
      <w:adjustRightInd w:val="0"/>
      <w:jc w:val="both"/>
    </w:pPr>
    <w:rPr>
      <w:rFonts w:ascii="Arial" w:hAnsi="Arial" w:cs="Arial"/>
    </w:rPr>
  </w:style>
  <w:style w:type="paragraph" w:customStyle="1" w:styleId="aff2">
    <w:name w:val="Прижатый влево"/>
    <w:basedOn w:val="a"/>
    <w:rsid w:val="0085689B"/>
    <w:pPr>
      <w:widowControl w:val="0"/>
      <w:suppressAutoHyphens/>
    </w:pPr>
    <w:rPr>
      <w:rFonts w:ascii="Arial" w:hAnsi="Arial" w:cs="Arial"/>
      <w:kern w:val="2"/>
    </w:rPr>
  </w:style>
  <w:style w:type="paragraph" w:styleId="aff3">
    <w:name w:val="Balloon Text"/>
    <w:basedOn w:val="a"/>
    <w:link w:val="aff4"/>
    <w:uiPriority w:val="99"/>
    <w:semiHidden/>
    <w:unhideWhenUsed/>
    <w:rsid w:val="00AD438E"/>
    <w:rPr>
      <w:rFonts w:ascii="Tahoma" w:hAnsi="Tahoma" w:cs="Tahoma"/>
      <w:sz w:val="16"/>
      <w:szCs w:val="16"/>
    </w:rPr>
  </w:style>
  <w:style w:type="character" w:customStyle="1" w:styleId="aff4">
    <w:name w:val="Текст выноски Знак"/>
    <w:basedOn w:val="a0"/>
    <w:link w:val="aff3"/>
    <w:uiPriority w:val="99"/>
    <w:semiHidden/>
    <w:rsid w:val="00AD438E"/>
    <w:rPr>
      <w:rFonts w:ascii="Tahoma" w:eastAsia="Times New Roman" w:hAnsi="Tahoma" w:cs="Tahoma"/>
      <w:sz w:val="16"/>
      <w:szCs w:val="16"/>
      <w:lang w:val="ru-RU" w:eastAsia="ru-RU" w:bidi="ar-SA"/>
    </w:rPr>
  </w:style>
  <w:style w:type="paragraph" w:styleId="aff5">
    <w:name w:val="Revision"/>
    <w:hidden/>
    <w:uiPriority w:val="99"/>
    <w:semiHidden/>
    <w:rsid w:val="00C53DA4"/>
    <w:pPr>
      <w:spacing w:after="0" w:line="240" w:lineRule="auto"/>
      <w:ind w:left="0"/>
    </w:pPr>
    <w:rPr>
      <w:rFonts w:ascii="Times New Roman" w:eastAsia="Times New Roman" w:hAnsi="Times New Roman" w:cs="Times New Roman"/>
      <w:sz w:val="24"/>
      <w:szCs w:val="24"/>
      <w:lang w:val="ru-RU" w:eastAsia="ru-RU" w:bidi="ar-SA"/>
    </w:rPr>
  </w:style>
  <w:style w:type="paragraph" w:customStyle="1" w:styleId="Style4">
    <w:name w:val="Style4"/>
    <w:basedOn w:val="a"/>
    <w:uiPriority w:val="99"/>
    <w:rsid w:val="00F412AC"/>
    <w:pPr>
      <w:widowControl w:val="0"/>
      <w:autoSpaceDE w:val="0"/>
      <w:autoSpaceDN w:val="0"/>
      <w:adjustRightInd w:val="0"/>
    </w:pPr>
  </w:style>
  <w:style w:type="numbering" w:customStyle="1" w:styleId="12">
    <w:name w:val="Нет списка1"/>
    <w:next w:val="a2"/>
    <w:uiPriority w:val="99"/>
    <w:semiHidden/>
    <w:unhideWhenUsed/>
    <w:rsid w:val="00C21239"/>
  </w:style>
  <w:style w:type="numbering" w:customStyle="1" w:styleId="110">
    <w:name w:val="Нет списка11"/>
    <w:next w:val="a2"/>
    <w:uiPriority w:val="99"/>
    <w:semiHidden/>
    <w:unhideWhenUsed/>
    <w:rsid w:val="00C21239"/>
  </w:style>
  <w:style w:type="table" w:customStyle="1" w:styleId="13">
    <w:name w:val="Сетка таблицы1"/>
    <w:basedOn w:val="a1"/>
    <w:next w:val="af4"/>
    <w:uiPriority w:val="59"/>
    <w:rsid w:val="00C212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ormaltextrun">
    <w:name w:val="normaltextrun"/>
    <w:basedOn w:val="a0"/>
    <w:rsid w:val="00C21239"/>
  </w:style>
  <w:style w:type="numbering" w:customStyle="1" w:styleId="23">
    <w:name w:val="Нет списка2"/>
    <w:next w:val="a2"/>
    <w:uiPriority w:val="99"/>
    <w:semiHidden/>
    <w:unhideWhenUsed/>
    <w:rsid w:val="00C21239"/>
  </w:style>
  <w:style w:type="table" w:customStyle="1" w:styleId="24">
    <w:name w:val="Сетка таблицы2"/>
    <w:basedOn w:val="a1"/>
    <w:next w:val="af4"/>
    <w:uiPriority w:val="59"/>
    <w:rsid w:val="00C212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1">
    <w:name w:val="Нет списка3"/>
    <w:next w:val="a2"/>
    <w:uiPriority w:val="99"/>
    <w:semiHidden/>
    <w:unhideWhenUsed/>
    <w:rsid w:val="004826E1"/>
  </w:style>
  <w:style w:type="numbering" w:customStyle="1" w:styleId="111">
    <w:name w:val="Нет списка111"/>
    <w:next w:val="a2"/>
    <w:uiPriority w:val="99"/>
    <w:semiHidden/>
    <w:unhideWhenUsed/>
    <w:rsid w:val="004826E1"/>
  </w:style>
  <w:style w:type="numbering" w:customStyle="1" w:styleId="210">
    <w:name w:val="Нет списка21"/>
    <w:next w:val="a2"/>
    <w:uiPriority w:val="99"/>
    <w:semiHidden/>
    <w:unhideWhenUsed/>
    <w:rsid w:val="004826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9FB"/>
    <w:pPr>
      <w:spacing w:after="0" w:line="240" w:lineRule="auto"/>
      <w:ind w:left="0"/>
    </w:pPr>
  </w:style>
  <w:style w:type="paragraph" w:styleId="1">
    <w:name w:val="heading 1"/>
    <w:basedOn w:val="a"/>
    <w:next w:val="a"/>
    <w:link w:val="10"/>
    <w:uiPriority w:val="9"/>
    <w:qFormat/>
    <w:rsid w:val="009D18E0"/>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2">
    <w:name w:val="heading 2"/>
    <w:basedOn w:val="a"/>
    <w:next w:val="a"/>
    <w:link w:val="20"/>
    <w:uiPriority w:val="9"/>
    <w:unhideWhenUsed/>
    <w:qFormat/>
    <w:rsid w:val="009D18E0"/>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3">
    <w:name w:val="heading 3"/>
    <w:basedOn w:val="a"/>
    <w:next w:val="a"/>
    <w:link w:val="30"/>
    <w:uiPriority w:val="9"/>
    <w:unhideWhenUsed/>
    <w:qFormat/>
    <w:rsid w:val="009D18E0"/>
    <w:pPr>
      <w:spacing w:before="120" w:after="60"/>
      <w:contextualSpacing/>
      <w:outlineLvl w:val="2"/>
    </w:pPr>
    <w:rPr>
      <w:rFonts w:asciiTheme="majorHAnsi" w:eastAsiaTheme="majorEastAsia" w:hAnsiTheme="majorHAnsi" w:cstheme="majorBidi"/>
      <w:smallCaps/>
      <w:color w:val="1F497D" w:themeColor="text2"/>
      <w:spacing w:val="20"/>
    </w:rPr>
  </w:style>
  <w:style w:type="paragraph" w:styleId="4">
    <w:name w:val="heading 4"/>
    <w:basedOn w:val="a"/>
    <w:next w:val="a"/>
    <w:link w:val="40"/>
    <w:uiPriority w:val="9"/>
    <w:unhideWhenUsed/>
    <w:qFormat/>
    <w:rsid w:val="009D18E0"/>
    <w:pPr>
      <w:pBdr>
        <w:bottom w:val="single" w:sz="4" w:space="1" w:color="71A0DC" w:themeColor="text2" w:themeTint="7F"/>
      </w:pBdr>
      <w:spacing w:before="200" w:after="100"/>
      <w:contextualSpacing/>
      <w:outlineLvl w:val="3"/>
    </w:pPr>
    <w:rPr>
      <w:rFonts w:asciiTheme="majorHAnsi" w:eastAsiaTheme="majorEastAsia" w:hAnsiTheme="majorHAnsi" w:cstheme="majorBidi"/>
      <w:b/>
      <w:bCs/>
      <w:smallCaps/>
      <w:color w:val="3071C3" w:themeColor="text2" w:themeTint="BF"/>
      <w:spacing w:val="20"/>
    </w:rPr>
  </w:style>
  <w:style w:type="paragraph" w:styleId="5">
    <w:name w:val="heading 5"/>
    <w:basedOn w:val="a"/>
    <w:next w:val="a"/>
    <w:link w:val="50"/>
    <w:uiPriority w:val="9"/>
    <w:semiHidden/>
    <w:unhideWhenUsed/>
    <w:qFormat/>
    <w:rsid w:val="009D18E0"/>
    <w:pPr>
      <w:pBdr>
        <w:bottom w:val="single" w:sz="4" w:space="1" w:color="548DD4" w:themeColor="text2" w:themeTint="99"/>
      </w:pBdr>
      <w:spacing w:before="200" w:after="100"/>
      <w:contextualSpacing/>
      <w:outlineLvl w:val="4"/>
    </w:pPr>
    <w:rPr>
      <w:rFonts w:asciiTheme="majorHAnsi" w:eastAsiaTheme="majorEastAsia" w:hAnsiTheme="majorHAnsi" w:cstheme="majorBidi"/>
      <w:smallCaps/>
      <w:color w:val="3071C3" w:themeColor="text2" w:themeTint="BF"/>
      <w:spacing w:val="20"/>
    </w:rPr>
  </w:style>
  <w:style w:type="paragraph" w:styleId="6">
    <w:name w:val="heading 6"/>
    <w:basedOn w:val="a"/>
    <w:next w:val="a"/>
    <w:link w:val="60"/>
    <w:uiPriority w:val="9"/>
    <w:semiHidden/>
    <w:unhideWhenUsed/>
    <w:qFormat/>
    <w:rsid w:val="009D18E0"/>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7">
    <w:name w:val="heading 7"/>
    <w:basedOn w:val="a"/>
    <w:next w:val="a"/>
    <w:link w:val="70"/>
    <w:uiPriority w:val="9"/>
    <w:semiHidden/>
    <w:unhideWhenUsed/>
    <w:qFormat/>
    <w:rsid w:val="009D18E0"/>
    <w:pPr>
      <w:pBdr>
        <w:bottom w:val="dotted" w:sz="8" w:space="1" w:color="938953" w:themeColor="background2" w:themeShade="7F"/>
      </w:pBdr>
      <w:spacing w:before="200" w:after="100"/>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8">
    <w:name w:val="heading 8"/>
    <w:basedOn w:val="a"/>
    <w:next w:val="a"/>
    <w:link w:val="80"/>
    <w:uiPriority w:val="9"/>
    <w:semiHidden/>
    <w:unhideWhenUsed/>
    <w:qFormat/>
    <w:rsid w:val="009D18E0"/>
    <w:pPr>
      <w:spacing w:before="200" w:after="60"/>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9">
    <w:name w:val="heading 9"/>
    <w:basedOn w:val="a"/>
    <w:next w:val="a"/>
    <w:link w:val="90"/>
    <w:uiPriority w:val="9"/>
    <w:semiHidden/>
    <w:unhideWhenUsed/>
    <w:qFormat/>
    <w:rsid w:val="009D18E0"/>
    <w:pPr>
      <w:spacing w:before="200" w:after="60"/>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18E0"/>
    <w:rPr>
      <w:rFonts w:asciiTheme="majorHAnsi" w:eastAsiaTheme="majorEastAsia" w:hAnsiTheme="majorHAnsi" w:cstheme="majorBidi"/>
      <w:smallCaps/>
      <w:color w:val="0F243E" w:themeColor="text2" w:themeShade="7F"/>
      <w:spacing w:val="20"/>
      <w:sz w:val="32"/>
      <w:szCs w:val="32"/>
    </w:rPr>
  </w:style>
  <w:style w:type="character" w:customStyle="1" w:styleId="20">
    <w:name w:val="Заголовок 2 Знак"/>
    <w:basedOn w:val="a0"/>
    <w:link w:val="2"/>
    <w:uiPriority w:val="9"/>
    <w:rsid w:val="009D18E0"/>
    <w:rPr>
      <w:rFonts w:asciiTheme="majorHAnsi" w:eastAsiaTheme="majorEastAsia" w:hAnsiTheme="majorHAnsi" w:cstheme="majorBidi"/>
      <w:smallCaps/>
      <w:color w:val="17365D" w:themeColor="text2" w:themeShade="BF"/>
      <w:spacing w:val="20"/>
      <w:sz w:val="28"/>
      <w:szCs w:val="28"/>
    </w:rPr>
  </w:style>
  <w:style w:type="character" w:customStyle="1" w:styleId="30">
    <w:name w:val="Заголовок 3 Знак"/>
    <w:basedOn w:val="a0"/>
    <w:link w:val="3"/>
    <w:uiPriority w:val="9"/>
    <w:rsid w:val="009D18E0"/>
    <w:rPr>
      <w:rFonts w:asciiTheme="majorHAnsi" w:eastAsiaTheme="majorEastAsia" w:hAnsiTheme="majorHAnsi" w:cstheme="majorBidi"/>
      <w:smallCaps/>
      <w:color w:val="1F497D" w:themeColor="text2"/>
      <w:spacing w:val="20"/>
      <w:sz w:val="24"/>
      <w:szCs w:val="24"/>
    </w:rPr>
  </w:style>
  <w:style w:type="character" w:customStyle="1" w:styleId="40">
    <w:name w:val="Заголовок 4 Знак"/>
    <w:basedOn w:val="a0"/>
    <w:link w:val="4"/>
    <w:uiPriority w:val="9"/>
    <w:rsid w:val="009D18E0"/>
    <w:rPr>
      <w:rFonts w:asciiTheme="majorHAnsi" w:eastAsiaTheme="majorEastAsia" w:hAnsiTheme="majorHAnsi" w:cstheme="majorBidi"/>
      <w:b/>
      <w:bCs/>
      <w:smallCaps/>
      <w:color w:val="3071C3" w:themeColor="text2" w:themeTint="BF"/>
      <w:spacing w:val="20"/>
    </w:rPr>
  </w:style>
  <w:style w:type="paragraph" w:styleId="a3">
    <w:name w:val="No Spacing"/>
    <w:basedOn w:val="a"/>
    <w:uiPriority w:val="1"/>
    <w:qFormat/>
    <w:rsid w:val="009D18E0"/>
  </w:style>
  <w:style w:type="character" w:customStyle="1" w:styleId="50">
    <w:name w:val="Заголовок 5 Знак"/>
    <w:basedOn w:val="a0"/>
    <w:link w:val="5"/>
    <w:uiPriority w:val="9"/>
    <w:semiHidden/>
    <w:rsid w:val="009D18E0"/>
    <w:rPr>
      <w:rFonts w:asciiTheme="majorHAnsi" w:eastAsiaTheme="majorEastAsia" w:hAnsiTheme="majorHAnsi" w:cstheme="majorBidi"/>
      <w:smallCaps/>
      <w:color w:val="3071C3" w:themeColor="text2" w:themeTint="BF"/>
      <w:spacing w:val="20"/>
    </w:rPr>
  </w:style>
  <w:style w:type="character" w:customStyle="1" w:styleId="60">
    <w:name w:val="Заголовок 6 Знак"/>
    <w:basedOn w:val="a0"/>
    <w:link w:val="6"/>
    <w:uiPriority w:val="9"/>
    <w:semiHidden/>
    <w:rsid w:val="009D18E0"/>
    <w:rPr>
      <w:rFonts w:asciiTheme="majorHAnsi" w:eastAsiaTheme="majorEastAsia" w:hAnsiTheme="majorHAnsi" w:cstheme="majorBidi"/>
      <w:smallCaps/>
      <w:color w:val="938953" w:themeColor="background2" w:themeShade="7F"/>
      <w:spacing w:val="20"/>
    </w:rPr>
  </w:style>
  <w:style w:type="character" w:customStyle="1" w:styleId="70">
    <w:name w:val="Заголовок 7 Знак"/>
    <w:basedOn w:val="a0"/>
    <w:link w:val="7"/>
    <w:uiPriority w:val="9"/>
    <w:semiHidden/>
    <w:rsid w:val="009D18E0"/>
    <w:rPr>
      <w:rFonts w:asciiTheme="majorHAnsi" w:eastAsiaTheme="majorEastAsia" w:hAnsiTheme="majorHAnsi" w:cstheme="majorBidi"/>
      <w:b/>
      <w:bCs/>
      <w:smallCaps/>
      <w:color w:val="938953" w:themeColor="background2" w:themeShade="7F"/>
      <w:spacing w:val="20"/>
      <w:sz w:val="16"/>
      <w:szCs w:val="16"/>
    </w:rPr>
  </w:style>
  <w:style w:type="character" w:customStyle="1" w:styleId="80">
    <w:name w:val="Заголовок 8 Знак"/>
    <w:basedOn w:val="a0"/>
    <w:link w:val="8"/>
    <w:uiPriority w:val="9"/>
    <w:semiHidden/>
    <w:rsid w:val="009D18E0"/>
    <w:rPr>
      <w:rFonts w:asciiTheme="majorHAnsi" w:eastAsiaTheme="majorEastAsia" w:hAnsiTheme="majorHAnsi" w:cstheme="majorBidi"/>
      <w:b/>
      <w:smallCaps/>
      <w:color w:val="938953" w:themeColor="background2" w:themeShade="7F"/>
      <w:spacing w:val="20"/>
      <w:sz w:val="16"/>
      <w:szCs w:val="16"/>
    </w:rPr>
  </w:style>
  <w:style w:type="character" w:customStyle="1" w:styleId="90">
    <w:name w:val="Заголовок 9 Знак"/>
    <w:basedOn w:val="a0"/>
    <w:link w:val="9"/>
    <w:uiPriority w:val="9"/>
    <w:semiHidden/>
    <w:rsid w:val="009D18E0"/>
    <w:rPr>
      <w:rFonts w:asciiTheme="majorHAnsi" w:eastAsiaTheme="majorEastAsia" w:hAnsiTheme="majorHAnsi" w:cstheme="majorBidi"/>
      <w:smallCaps/>
      <w:color w:val="938953" w:themeColor="background2" w:themeShade="7F"/>
      <w:spacing w:val="20"/>
      <w:sz w:val="16"/>
      <w:szCs w:val="16"/>
    </w:rPr>
  </w:style>
  <w:style w:type="paragraph" w:styleId="a4">
    <w:name w:val="caption"/>
    <w:basedOn w:val="a"/>
    <w:next w:val="a"/>
    <w:uiPriority w:val="35"/>
    <w:semiHidden/>
    <w:unhideWhenUsed/>
    <w:qFormat/>
    <w:rsid w:val="009D18E0"/>
    <w:rPr>
      <w:b/>
      <w:bCs/>
      <w:smallCaps/>
      <w:color w:val="1F497D" w:themeColor="text2"/>
      <w:spacing w:val="10"/>
      <w:sz w:val="18"/>
      <w:szCs w:val="18"/>
    </w:rPr>
  </w:style>
  <w:style w:type="paragraph" w:styleId="a5">
    <w:name w:val="Title"/>
    <w:next w:val="a"/>
    <w:link w:val="a6"/>
    <w:uiPriority w:val="10"/>
    <w:qFormat/>
    <w:rsid w:val="009D18E0"/>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a6">
    <w:name w:val="Название Знак"/>
    <w:basedOn w:val="a0"/>
    <w:link w:val="a5"/>
    <w:uiPriority w:val="10"/>
    <w:rsid w:val="009D18E0"/>
    <w:rPr>
      <w:rFonts w:asciiTheme="majorHAnsi" w:eastAsiaTheme="majorEastAsia" w:hAnsiTheme="majorHAnsi" w:cstheme="majorBidi"/>
      <w:smallCaps/>
      <w:color w:val="17365D" w:themeColor="text2" w:themeShade="BF"/>
      <w:spacing w:val="5"/>
      <w:sz w:val="72"/>
      <w:szCs w:val="72"/>
    </w:rPr>
  </w:style>
  <w:style w:type="paragraph" w:styleId="a7">
    <w:name w:val="Subtitle"/>
    <w:next w:val="a"/>
    <w:link w:val="a8"/>
    <w:uiPriority w:val="11"/>
    <w:qFormat/>
    <w:rsid w:val="009D18E0"/>
    <w:pPr>
      <w:spacing w:after="600" w:line="240" w:lineRule="auto"/>
      <w:ind w:left="0"/>
    </w:pPr>
    <w:rPr>
      <w:smallCaps/>
      <w:color w:val="938953" w:themeColor="background2" w:themeShade="7F"/>
      <w:spacing w:val="5"/>
      <w:sz w:val="28"/>
      <w:szCs w:val="28"/>
    </w:rPr>
  </w:style>
  <w:style w:type="character" w:customStyle="1" w:styleId="a8">
    <w:name w:val="Подзаголовок Знак"/>
    <w:basedOn w:val="a0"/>
    <w:link w:val="a7"/>
    <w:uiPriority w:val="11"/>
    <w:rsid w:val="009D18E0"/>
    <w:rPr>
      <w:smallCaps/>
      <w:color w:val="938953" w:themeColor="background2" w:themeShade="7F"/>
      <w:spacing w:val="5"/>
      <w:sz w:val="28"/>
      <w:szCs w:val="28"/>
    </w:rPr>
  </w:style>
  <w:style w:type="character" w:styleId="a9">
    <w:name w:val="Strong"/>
    <w:uiPriority w:val="22"/>
    <w:qFormat/>
    <w:rsid w:val="009D18E0"/>
    <w:rPr>
      <w:b/>
      <w:bCs/>
      <w:spacing w:val="0"/>
    </w:rPr>
  </w:style>
  <w:style w:type="character" w:styleId="aa">
    <w:name w:val="Emphasis"/>
    <w:uiPriority w:val="20"/>
    <w:qFormat/>
    <w:rsid w:val="009D18E0"/>
    <w:rPr>
      <w:b/>
      <w:bCs/>
      <w:smallCaps/>
      <w:dstrike w:val="0"/>
      <w:color w:val="5A5A5A" w:themeColor="text1" w:themeTint="A5"/>
      <w:spacing w:val="20"/>
      <w:kern w:val="0"/>
      <w:vertAlign w:val="baseline"/>
    </w:rPr>
  </w:style>
  <w:style w:type="paragraph" w:styleId="ab">
    <w:name w:val="List Paragraph"/>
    <w:basedOn w:val="a"/>
    <w:uiPriority w:val="34"/>
    <w:qFormat/>
    <w:rsid w:val="009D18E0"/>
    <w:pPr>
      <w:ind w:left="720"/>
      <w:contextualSpacing/>
    </w:pPr>
  </w:style>
  <w:style w:type="paragraph" w:styleId="21">
    <w:name w:val="Quote"/>
    <w:basedOn w:val="a"/>
    <w:next w:val="a"/>
    <w:link w:val="22"/>
    <w:uiPriority w:val="29"/>
    <w:qFormat/>
    <w:rsid w:val="009D18E0"/>
    <w:rPr>
      <w:i/>
      <w:iCs/>
    </w:rPr>
  </w:style>
  <w:style w:type="character" w:customStyle="1" w:styleId="22">
    <w:name w:val="Цитата 2 Знак"/>
    <w:basedOn w:val="a0"/>
    <w:link w:val="21"/>
    <w:uiPriority w:val="29"/>
    <w:rsid w:val="009D18E0"/>
    <w:rPr>
      <w:i/>
      <w:iCs/>
      <w:color w:val="5A5A5A" w:themeColor="text1" w:themeTint="A5"/>
      <w:sz w:val="20"/>
      <w:szCs w:val="20"/>
    </w:rPr>
  </w:style>
  <w:style w:type="paragraph" w:styleId="ac">
    <w:name w:val="Intense Quote"/>
    <w:basedOn w:val="a"/>
    <w:next w:val="a"/>
    <w:link w:val="ad"/>
    <w:uiPriority w:val="30"/>
    <w:qFormat/>
    <w:rsid w:val="009D18E0"/>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ad">
    <w:name w:val="Выделенная цитата Знак"/>
    <w:basedOn w:val="a0"/>
    <w:link w:val="ac"/>
    <w:uiPriority w:val="30"/>
    <w:rsid w:val="009D18E0"/>
    <w:rPr>
      <w:rFonts w:asciiTheme="majorHAnsi" w:eastAsiaTheme="majorEastAsia" w:hAnsiTheme="majorHAnsi" w:cstheme="majorBidi"/>
      <w:smallCaps/>
      <w:color w:val="365F91" w:themeColor="accent1" w:themeShade="BF"/>
      <w:sz w:val="20"/>
      <w:szCs w:val="20"/>
    </w:rPr>
  </w:style>
  <w:style w:type="character" w:styleId="ae">
    <w:name w:val="Subtle Emphasis"/>
    <w:uiPriority w:val="19"/>
    <w:qFormat/>
    <w:rsid w:val="009D18E0"/>
    <w:rPr>
      <w:smallCaps/>
      <w:dstrike w:val="0"/>
      <w:color w:val="5A5A5A" w:themeColor="text1" w:themeTint="A5"/>
      <w:vertAlign w:val="baseline"/>
    </w:rPr>
  </w:style>
  <w:style w:type="character" w:styleId="af">
    <w:name w:val="Intense Emphasis"/>
    <w:uiPriority w:val="21"/>
    <w:qFormat/>
    <w:rsid w:val="009D18E0"/>
    <w:rPr>
      <w:b/>
      <w:bCs/>
      <w:smallCaps/>
      <w:color w:val="4F81BD" w:themeColor="accent1"/>
      <w:spacing w:val="40"/>
    </w:rPr>
  </w:style>
  <w:style w:type="character" w:styleId="af0">
    <w:name w:val="Subtle Reference"/>
    <w:uiPriority w:val="31"/>
    <w:qFormat/>
    <w:rsid w:val="009D18E0"/>
    <w:rPr>
      <w:rFonts w:asciiTheme="majorHAnsi" w:eastAsiaTheme="majorEastAsia" w:hAnsiTheme="majorHAnsi" w:cstheme="majorBidi"/>
      <w:i/>
      <w:iCs/>
      <w:smallCaps/>
      <w:color w:val="5A5A5A" w:themeColor="text1" w:themeTint="A5"/>
      <w:spacing w:val="20"/>
    </w:rPr>
  </w:style>
  <w:style w:type="character" w:styleId="af1">
    <w:name w:val="Intense Reference"/>
    <w:uiPriority w:val="32"/>
    <w:qFormat/>
    <w:rsid w:val="009D18E0"/>
    <w:rPr>
      <w:rFonts w:asciiTheme="majorHAnsi" w:eastAsiaTheme="majorEastAsia" w:hAnsiTheme="majorHAnsi" w:cstheme="majorBidi"/>
      <w:b/>
      <w:bCs/>
      <w:i/>
      <w:iCs/>
      <w:smallCaps/>
      <w:color w:val="17365D" w:themeColor="text2" w:themeShade="BF"/>
      <w:spacing w:val="20"/>
    </w:rPr>
  </w:style>
  <w:style w:type="character" w:styleId="af2">
    <w:name w:val="Book Title"/>
    <w:uiPriority w:val="33"/>
    <w:qFormat/>
    <w:rsid w:val="009D18E0"/>
    <w:rPr>
      <w:rFonts w:asciiTheme="majorHAnsi" w:eastAsiaTheme="majorEastAsia" w:hAnsiTheme="majorHAnsi" w:cstheme="majorBidi"/>
      <w:b/>
      <w:bCs/>
      <w:smallCaps/>
      <w:color w:val="17365D" w:themeColor="text2" w:themeShade="BF"/>
      <w:spacing w:val="10"/>
      <w:u w:val="single"/>
    </w:rPr>
  </w:style>
  <w:style w:type="paragraph" w:styleId="af3">
    <w:name w:val="TOC Heading"/>
    <w:basedOn w:val="1"/>
    <w:next w:val="a"/>
    <w:uiPriority w:val="39"/>
    <w:semiHidden/>
    <w:unhideWhenUsed/>
    <w:qFormat/>
    <w:rsid w:val="009D18E0"/>
    <w:pPr>
      <w:outlineLvl w:val="9"/>
    </w:pPr>
  </w:style>
  <w:style w:type="table" w:styleId="af4">
    <w:name w:val="Table Grid"/>
    <w:basedOn w:val="a1"/>
    <w:uiPriority w:val="59"/>
    <w:rsid w:val="00AA14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link w:val="ConsPlusNormal0"/>
    <w:rsid w:val="000619FB"/>
    <w:pPr>
      <w:widowControl w:val="0"/>
      <w:autoSpaceDE w:val="0"/>
      <w:autoSpaceDN w:val="0"/>
      <w:adjustRightInd w:val="0"/>
      <w:spacing w:after="0" w:line="240" w:lineRule="auto"/>
      <w:ind w:left="0" w:firstLine="720"/>
    </w:pPr>
    <w:rPr>
      <w:rFonts w:ascii="Arial" w:eastAsia="Times New Roman" w:hAnsi="Arial" w:cs="Arial"/>
      <w:lang w:val="ru-RU" w:eastAsia="ru-RU" w:bidi="ar-SA"/>
    </w:rPr>
  </w:style>
  <w:style w:type="paragraph" w:customStyle="1" w:styleId="ConsPlusNonformat">
    <w:name w:val="ConsPlusNonformat"/>
    <w:rsid w:val="00080115"/>
    <w:pPr>
      <w:widowControl w:val="0"/>
      <w:autoSpaceDE w:val="0"/>
      <w:autoSpaceDN w:val="0"/>
      <w:adjustRightInd w:val="0"/>
      <w:spacing w:after="0" w:line="240" w:lineRule="auto"/>
      <w:ind w:left="0"/>
    </w:pPr>
    <w:rPr>
      <w:rFonts w:ascii="Courier New" w:eastAsia="Times New Roman" w:hAnsi="Courier New" w:cs="Courier New"/>
      <w:lang w:val="ru-RU" w:eastAsia="ru-RU" w:bidi="ar-SA"/>
    </w:rPr>
  </w:style>
  <w:style w:type="paragraph" w:styleId="af5">
    <w:name w:val="Normal (Web)"/>
    <w:basedOn w:val="a"/>
    <w:uiPriority w:val="99"/>
    <w:unhideWhenUsed/>
    <w:rsid w:val="002438EE"/>
  </w:style>
  <w:style w:type="character" w:styleId="af6">
    <w:name w:val="Hyperlink"/>
    <w:basedOn w:val="a0"/>
    <w:uiPriority w:val="99"/>
    <w:unhideWhenUsed/>
    <w:rsid w:val="00B042F6"/>
    <w:rPr>
      <w:color w:val="0000FF"/>
      <w:u w:val="single"/>
    </w:rPr>
  </w:style>
  <w:style w:type="character" w:customStyle="1" w:styleId="ConsPlusNormal0">
    <w:name w:val="ConsPlusNormal Знак"/>
    <w:link w:val="ConsPlusNormal"/>
    <w:locked/>
    <w:rsid w:val="00B042F6"/>
    <w:rPr>
      <w:rFonts w:ascii="Arial" w:eastAsia="Times New Roman" w:hAnsi="Arial" w:cs="Arial"/>
      <w:lang w:val="ru-RU" w:eastAsia="ru-RU" w:bidi="ar-SA"/>
    </w:rPr>
  </w:style>
  <w:style w:type="paragraph" w:customStyle="1" w:styleId="0">
    <w:name w:val="0Абзац"/>
    <w:basedOn w:val="af5"/>
    <w:link w:val="00"/>
    <w:qFormat/>
    <w:rsid w:val="000408DF"/>
    <w:pPr>
      <w:spacing w:after="120"/>
      <w:ind w:firstLine="709"/>
      <w:jc w:val="both"/>
    </w:pPr>
    <w:rPr>
      <w:color w:val="000000"/>
      <w:sz w:val="28"/>
      <w:szCs w:val="28"/>
    </w:rPr>
  </w:style>
  <w:style w:type="character" w:customStyle="1" w:styleId="00">
    <w:name w:val="0Абзац Знак"/>
    <w:link w:val="0"/>
    <w:rsid w:val="000408DF"/>
    <w:rPr>
      <w:rFonts w:ascii="Times New Roman" w:eastAsia="Times New Roman" w:hAnsi="Times New Roman" w:cs="Times New Roman"/>
      <w:color w:val="000000"/>
      <w:sz w:val="28"/>
      <w:szCs w:val="28"/>
      <w:lang w:bidi="ar-SA"/>
    </w:rPr>
  </w:style>
  <w:style w:type="paragraph" w:customStyle="1" w:styleId="ConsPlusCell">
    <w:name w:val="ConsPlusCell"/>
    <w:uiPriority w:val="99"/>
    <w:rsid w:val="007E036E"/>
    <w:pPr>
      <w:widowControl w:val="0"/>
      <w:autoSpaceDE w:val="0"/>
      <w:autoSpaceDN w:val="0"/>
      <w:adjustRightInd w:val="0"/>
      <w:spacing w:after="0" w:line="240" w:lineRule="auto"/>
      <w:ind w:left="0"/>
    </w:pPr>
    <w:rPr>
      <w:rFonts w:ascii="Arial" w:eastAsia="Times New Roman" w:hAnsi="Arial" w:cs="Arial"/>
      <w:lang w:val="ru-RU" w:eastAsia="ru-RU" w:bidi="ar-SA"/>
    </w:rPr>
  </w:style>
  <w:style w:type="paragraph" w:customStyle="1" w:styleId="ConsNonformat">
    <w:name w:val="ConsNonformat"/>
    <w:rsid w:val="00933B3F"/>
    <w:pPr>
      <w:snapToGrid w:val="0"/>
      <w:spacing w:after="0" w:line="240" w:lineRule="auto"/>
      <w:ind w:left="0"/>
    </w:pPr>
    <w:rPr>
      <w:rFonts w:ascii="Courier New" w:eastAsia="Times New Roman" w:hAnsi="Courier New" w:cs="Times New Roman"/>
      <w:lang w:val="ru-RU" w:eastAsia="ru-RU" w:bidi="ar-SA"/>
    </w:rPr>
  </w:style>
  <w:style w:type="paragraph" w:customStyle="1" w:styleId="11">
    <w:name w:val="Текст1"/>
    <w:basedOn w:val="a"/>
    <w:rsid w:val="00933B3F"/>
    <w:rPr>
      <w:rFonts w:ascii="Courier New" w:hAnsi="Courier New"/>
    </w:rPr>
  </w:style>
  <w:style w:type="paragraph" w:customStyle="1" w:styleId="ConsPlusTitle">
    <w:name w:val="ConsPlusTitle"/>
    <w:rsid w:val="0085741D"/>
    <w:pPr>
      <w:widowControl w:val="0"/>
      <w:autoSpaceDE w:val="0"/>
      <w:autoSpaceDN w:val="0"/>
      <w:adjustRightInd w:val="0"/>
      <w:spacing w:after="0" w:line="240" w:lineRule="auto"/>
      <w:ind w:left="0"/>
    </w:pPr>
    <w:rPr>
      <w:rFonts w:ascii="Arial" w:eastAsia="Times New Roman" w:hAnsi="Arial" w:cs="Arial"/>
      <w:b/>
      <w:bCs/>
      <w:lang w:val="ru-RU" w:eastAsia="ru-RU" w:bidi="ar-SA"/>
    </w:rPr>
  </w:style>
  <w:style w:type="paragraph" w:styleId="af7">
    <w:name w:val="Body Text"/>
    <w:basedOn w:val="a"/>
    <w:link w:val="af8"/>
    <w:rsid w:val="00932016"/>
    <w:pPr>
      <w:jc w:val="both"/>
    </w:pPr>
    <w:rPr>
      <w:sz w:val="28"/>
    </w:rPr>
  </w:style>
  <w:style w:type="character" w:customStyle="1" w:styleId="af8">
    <w:name w:val="Основной текст Знак"/>
    <w:basedOn w:val="a0"/>
    <w:link w:val="af7"/>
    <w:rsid w:val="00932016"/>
    <w:rPr>
      <w:rFonts w:ascii="Times New Roman" w:eastAsia="Times New Roman" w:hAnsi="Times New Roman" w:cs="Times New Roman"/>
      <w:sz w:val="28"/>
      <w:lang w:val="ru-RU" w:eastAsia="ru-RU" w:bidi="ar-SA"/>
    </w:rPr>
  </w:style>
  <w:style w:type="paragraph" w:styleId="af9">
    <w:name w:val="endnote text"/>
    <w:basedOn w:val="a"/>
    <w:link w:val="afa"/>
    <w:uiPriority w:val="99"/>
    <w:semiHidden/>
    <w:unhideWhenUsed/>
    <w:rsid w:val="00830C6C"/>
  </w:style>
  <w:style w:type="character" w:customStyle="1" w:styleId="afa">
    <w:name w:val="Текст концевой сноски Знак"/>
    <w:basedOn w:val="a0"/>
    <w:link w:val="af9"/>
    <w:uiPriority w:val="99"/>
    <w:semiHidden/>
    <w:rsid w:val="00830C6C"/>
    <w:rPr>
      <w:rFonts w:ascii="Times New Roman" w:eastAsia="Times New Roman" w:hAnsi="Times New Roman" w:cs="Times New Roman"/>
      <w:lang w:val="ru-RU" w:eastAsia="ru-RU" w:bidi="ar-SA"/>
    </w:rPr>
  </w:style>
  <w:style w:type="character" w:styleId="afb">
    <w:name w:val="endnote reference"/>
    <w:basedOn w:val="a0"/>
    <w:uiPriority w:val="99"/>
    <w:semiHidden/>
    <w:unhideWhenUsed/>
    <w:rsid w:val="00830C6C"/>
    <w:rPr>
      <w:vertAlign w:val="superscript"/>
    </w:rPr>
  </w:style>
  <w:style w:type="paragraph" w:styleId="afc">
    <w:name w:val="header"/>
    <w:basedOn w:val="a"/>
    <w:link w:val="afd"/>
    <w:uiPriority w:val="99"/>
    <w:unhideWhenUsed/>
    <w:rsid w:val="0028696A"/>
    <w:pPr>
      <w:tabs>
        <w:tab w:val="center" w:pos="4677"/>
        <w:tab w:val="right" w:pos="9355"/>
      </w:tabs>
    </w:pPr>
  </w:style>
  <w:style w:type="character" w:customStyle="1" w:styleId="afd">
    <w:name w:val="Верхний колонтитул Знак"/>
    <w:basedOn w:val="a0"/>
    <w:link w:val="afc"/>
    <w:uiPriority w:val="99"/>
    <w:rsid w:val="0028696A"/>
    <w:rPr>
      <w:rFonts w:ascii="Times New Roman" w:eastAsia="Times New Roman" w:hAnsi="Times New Roman" w:cs="Times New Roman"/>
      <w:sz w:val="24"/>
      <w:szCs w:val="24"/>
      <w:lang w:val="ru-RU" w:eastAsia="ru-RU" w:bidi="ar-SA"/>
    </w:rPr>
  </w:style>
  <w:style w:type="paragraph" w:styleId="afe">
    <w:name w:val="footer"/>
    <w:basedOn w:val="a"/>
    <w:link w:val="aff"/>
    <w:uiPriority w:val="99"/>
    <w:unhideWhenUsed/>
    <w:rsid w:val="0028696A"/>
    <w:pPr>
      <w:tabs>
        <w:tab w:val="center" w:pos="4677"/>
        <w:tab w:val="right" w:pos="9355"/>
      </w:tabs>
    </w:pPr>
  </w:style>
  <w:style w:type="character" w:customStyle="1" w:styleId="aff">
    <w:name w:val="Нижний колонтитул Знак"/>
    <w:basedOn w:val="a0"/>
    <w:link w:val="afe"/>
    <w:uiPriority w:val="99"/>
    <w:rsid w:val="0028696A"/>
    <w:rPr>
      <w:rFonts w:ascii="Times New Roman" w:eastAsia="Times New Roman" w:hAnsi="Times New Roman" w:cs="Times New Roman"/>
      <w:sz w:val="24"/>
      <w:szCs w:val="24"/>
      <w:lang w:val="ru-RU" w:eastAsia="ru-RU" w:bidi="ar-SA"/>
    </w:rPr>
  </w:style>
  <w:style w:type="paragraph" w:customStyle="1" w:styleId="aff0">
    <w:name w:val="Знак"/>
    <w:basedOn w:val="a"/>
    <w:rsid w:val="00B544A5"/>
    <w:rPr>
      <w:rFonts w:ascii="Verdana" w:hAnsi="Verdana" w:cs="Verdana"/>
    </w:rPr>
  </w:style>
  <w:style w:type="paragraph" w:customStyle="1" w:styleId="aff1">
    <w:name w:val="Нормальный (таблица)"/>
    <w:basedOn w:val="a"/>
    <w:next w:val="a"/>
    <w:uiPriority w:val="99"/>
    <w:rsid w:val="00B544A5"/>
    <w:pPr>
      <w:widowControl w:val="0"/>
      <w:autoSpaceDE w:val="0"/>
      <w:autoSpaceDN w:val="0"/>
      <w:adjustRightInd w:val="0"/>
      <w:jc w:val="both"/>
    </w:pPr>
    <w:rPr>
      <w:rFonts w:ascii="Arial" w:hAnsi="Arial" w:cs="Arial"/>
    </w:rPr>
  </w:style>
  <w:style w:type="paragraph" w:customStyle="1" w:styleId="aff2">
    <w:name w:val="Прижатый влево"/>
    <w:basedOn w:val="a"/>
    <w:rsid w:val="0085689B"/>
    <w:pPr>
      <w:widowControl w:val="0"/>
      <w:suppressAutoHyphens/>
    </w:pPr>
    <w:rPr>
      <w:rFonts w:ascii="Arial" w:hAnsi="Arial" w:cs="Arial"/>
      <w:kern w:val="2"/>
    </w:rPr>
  </w:style>
  <w:style w:type="paragraph" w:styleId="aff3">
    <w:name w:val="Balloon Text"/>
    <w:basedOn w:val="a"/>
    <w:link w:val="aff4"/>
    <w:uiPriority w:val="99"/>
    <w:semiHidden/>
    <w:unhideWhenUsed/>
    <w:rsid w:val="00AD438E"/>
    <w:rPr>
      <w:rFonts w:ascii="Tahoma" w:hAnsi="Tahoma" w:cs="Tahoma"/>
      <w:sz w:val="16"/>
      <w:szCs w:val="16"/>
    </w:rPr>
  </w:style>
  <w:style w:type="character" w:customStyle="1" w:styleId="aff4">
    <w:name w:val="Текст выноски Знак"/>
    <w:basedOn w:val="a0"/>
    <w:link w:val="aff3"/>
    <w:uiPriority w:val="99"/>
    <w:semiHidden/>
    <w:rsid w:val="00AD438E"/>
    <w:rPr>
      <w:rFonts w:ascii="Tahoma" w:eastAsia="Times New Roman" w:hAnsi="Tahoma" w:cs="Tahoma"/>
      <w:sz w:val="16"/>
      <w:szCs w:val="16"/>
      <w:lang w:val="ru-RU" w:eastAsia="ru-RU" w:bidi="ar-SA"/>
    </w:rPr>
  </w:style>
  <w:style w:type="paragraph" w:styleId="aff5">
    <w:name w:val="Revision"/>
    <w:hidden/>
    <w:uiPriority w:val="99"/>
    <w:semiHidden/>
    <w:rsid w:val="00C53DA4"/>
    <w:pPr>
      <w:spacing w:after="0" w:line="240" w:lineRule="auto"/>
      <w:ind w:left="0"/>
    </w:pPr>
    <w:rPr>
      <w:rFonts w:ascii="Times New Roman" w:eastAsia="Times New Roman" w:hAnsi="Times New Roman" w:cs="Times New Roman"/>
      <w:sz w:val="24"/>
      <w:szCs w:val="24"/>
      <w:lang w:val="ru-RU" w:eastAsia="ru-RU" w:bidi="ar-SA"/>
    </w:rPr>
  </w:style>
  <w:style w:type="paragraph" w:customStyle="1" w:styleId="Style4">
    <w:name w:val="Style4"/>
    <w:basedOn w:val="a"/>
    <w:uiPriority w:val="99"/>
    <w:rsid w:val="00F412AC"/>
    <w:pPr>
      <w:widowControl w:val="0"/>
      <w:autoSpaceDE w:val="0"/>
      <w:autoSpaceDN w:val="0"/>
      <w:adjustRightInd w:val="0"/>
    </w:pPr>
  </w:style>
  <w:style w:type="numbering" w:customStyle="1" w:styleId="12">
    <w:name w:val="Нет списка1"/>
    <w:next w:val="a2"/>
    <w:uiPriority w:val="99"/>
    <w:semiHidden/>
    <w:unhideWhenUsed/>
    <w:rsid w:val="00C21239"/>
  </w:style>
  <w:style w:type="numbering" w:customStyle="1" w:styleId="110">
    <w:name w:val="Нет списка11"/>
    <w:next w:val="a2"/>
    <w:uiPriority w:val="99"/>
    <w:semiHidden/>
    <w:unhideWhenUsed/>
    <w:rsid w:val="00C21239"/>
  </w:style>
  <w:style w:type="table" w:customStyle="1" w:styleId="13">
    <w:name w:val="Сетка таблицы1"/>
    <w:basedOn w:val="a1"/>
    <w:next w:val="af4"/>
    <w:uiPriority w:val="59"/>
    <w:rsid w:val="00C212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a0"/>
    <w:rsid w:val="00C21239"/>
  </w:style>
  <w:style w:type="numbering" w:customStyle="1" w:styleId="23">
    <w:name w:val="Нет списка2"/>
    <w:next w:val="a2"/>
    <w:uiPriority w:val="99"/>
    <w:semiHidden/>
    <w:unhideWhenUsed/>
    <w:rsid w:val="00C21239"/>
  </w:style>
  <w:style w:type="table" w:customStyle="1" w:styleId="24">
    <w:name w:val="Сетка таблицы2"/>
    <w:basedOn w:val="a1"/>
    <w:next w:val="af4"/>
    <w:uiPriority w:val="59"/>
    <w:rsid w:val="00C212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1">
    <w:name w:val="Нет списка3"/>
    <w:next w:val="a2"/>
    <w:uiPriority w:val="99"/>
    <w:semiHidden/>
    <w:unhideWhenUsed/>
    <w:rsid w:val="004826E1"/>
  </w:style>
  <w:style w:type="numbering" w:customStyle="1" w:styleId="111">
    <w:name w:val="Нет списка111"/>
    <w:next w:val="a2"/>
    <w:uiPriority w:val="99"/>
    <w:semiHidden/>
    <w:unhideWhenUsed/>
    <w:rsid w:val="004826E1"/>
  </w:style>
  <w:style w:type="numbering" w:customStyle="1" w:styleId="210">
    <w:name w:val="Нет списка21"/>
    <w:next w:val="a2"/>
    <w:uiPriority w:val="99"/>
    <w:semiHidden/>
    <w:unhideWhenUsed/>
    <w:rsid w:val="004826E1"/>
  </w:style>
</w:styles>
</file>

<file path=word/webSettings.xml><?xml version="1.0" encoding="utf-8"?>
<w:webSettings xmlns:r="http://schemas.openxmlformats.org/officeDocument/2006/relationships" xmlns:w="http://schemas.openxmlformats.org/wordprocessingml/2006/main">
  <w:divs>
    <w:div w:id="78597192">
      <w:bodyDiv w:val="1"/>
      <w:marLeft w:val="0"/>
      <w:marRight w:val="0"/>
      <w:marTop w:val="0"/>
      <w:marBottom w:val="0"/>
      <w:divBdr>
        <w:top w:val="none" w:sz="0" w:space="0" w:color="auto"/>
        <w:left w:val="none" w:sz="0" w:space="0" w:color="auto"/>
        <w:bottom w:val="none" w:sz="0" w:space="0" w:color="auto"/>
        <w:right w:val="none" w:sz="0" w:space="0" w:color="auto"/>
      </w:divBdr>
    </w:div>
    <w:div w:id="207380422">
      <w:bodyDiv w:val="1"/>
      <w:marLeft w:val="0"/>
      <w:marRight w:val="0"/>
      <w:marTop w:val="0"/>
      <w:marBottom w:val="0"/>
      <w:divBdr>
        <w:top w:val="none" w:sz="0" w:space="0" w:color="auto"/>
        <w:left w:val="none" w:sz="0" w:space="0" w:color="auto"/>
        <w:bottom w:val="none" w:sz="0" w:space="0" w:color="auto"/>
        <w:right w:val="none" w:sz="0" w:space="0" w:color="auto"/>
      </w:divBdr>
    </w:div>
    <w:div w:id="275186690">
      <w:bodyDiv w:val="1"/>
      <w:marLeft w:val="0"/>
      <w:marRight w:val="0"/>
      <w:marTop w:val="0"/>
      <w:marBottom w:val="0"/>
      <w:divBdr>
        <w:top w:val="none" w:sz="0" w:space="0" w:color="auto"/>
        <w:left w:val="none" w:sz="0" w:space="0" w:color="auto"/>
        <w:bottom w:val="none" w:sz="0" w:space="0" w:color="auto"/>
        <w:right w:val="none" w:sz="0" w:space="0" w:color="auto"/>
      </w:divBdr>
    </w:div>
    <w:div w:id="464004222">
      <w:bodyDiv w:val="1"/>
      <w:marLeft w:val="0"/>
      <w:marRight w:val="0"/>
      <w:marTop w:val="0"/>
      <w:marBottom w:val="0"/>
      <w:divBdr>
        <w:top w:val="none" w:sz="0" w:space="0" w:color="auto"/>
        <w:left w:val="none" w:sz="0" w:space="0" w:color="auto"/>
        <w:bottom w:val="none" w:sz="0" w:space="0" w:color="auto"/>
        <w:right w:val="none" w:sz="0" w:space="0" w:color="auto"/>
      </w:divBdr>
    </w:div>
    <w:div w:id="489518071">
      <w:bodyDiv w:val="1"/>
      <w:marLeft w:val="0"/>
      <w:marRight w:val="0"/>
      <w:marTop w:val="0"/>
      <w:marBottom w:val="0"/>
      <w:divBdr>
        <w:top w:val="none" w:sz="0" w:space="0" w:color="auto"/>
        <w:left w:val="none" w:sz="0" w:space="0" w:color="auto"/>
        <w:bottom w:val="none" w:sz="0" w:space="0" w:color="auto"/>
        <w:right w:val="none" w:sz="0" w:space="0" w:color="auto"/>
      </w:divBdr>
    </w:div>
    <w:div w:id="493104845">
      <w:bodyDiv w:val="1"/>
      <w:marLeft w:val="0"/>
      <w:marRight w:val="0"/>
      <w:marTop w:val="0"/>
      <w:marBottom w:val="0"/>
      <w:divBdr>
        <w:top w:val="none" w:sz="0" w:space="0" w:color="auto"/>
        <w:left w:val="none" w:sz="0" w:space="0" w:color="auto"/>
        <w:bottom w:val="none" w:sz="0" w:space="0" w:color="auto"/>
        <w:right w:val="none" w:sz="0" w:space="0" w:color="auto"/>
      </w:divBdr>
    </w:div>
    <w:div w:id="544609697">
      <w:bodyDiv w:val="1"/>
      <w:marLeft w:val="0"/>
      <w:marRight w:val="0"/>
      <w:marTop w:val="0"/>
      <w:marBottom w:val="0"/>
      <w:divBdr>
        <w:top w:val="none" w:sz="0" w:space="0" w:color="auto"/>
        <w:left w:val="none" w:sz="0" w:space="0" w:color="auto"/>
        <w:bottom w:val="none" w:sz="0" w:space="0" w:color="auto"/>
        <w:right w:val="none" w:sz="0" w:space="0" w:color="auto"/>
      </w:divBdr>
    </w:div>
    <w:div w:id="550383592">
      <w:bodyDiv w:val="1"/>
      <w:marLeft w:val="0"/>
      <w:marRight w:val="0"/>
      <w:marTop w:val="0"/>
      <w:marBottom w:val="0"/>
      <w:divBdr>
        <w:top w:val="none" w:sz="0" w:space="0" w:color="auto"/>
        <w:left w:val="none" w:sz="0" w:space="0" w:color="auto"/>
        <w:bottom w:val="none" w:sz="0" w:space="0" w:color="auto"/>
        <w:right w:val="none" w:sz="0" w:space="0" w:color="auto"/>
      </w:divBdr>
    </w:div>
    <w:div w:id="697509488">
      <w:bodyDiv w:val="1"/>
      <w:marLeft w:val="0"/>
      <w:marRight w:val="0"/>
      <w:marTop w:val="0"/>
      <w:marBottom w:val="0"/>
      <w:divBdr>
        <w:top w:val="none" w:sz="0" w:space="0" w:color="auto"/>
        <w:left w:val="none" w:sz="0" w:space="0" w:color="auto"/>
        <w:bottom w:val="none" w:sz="0" w:space="0" w:color="auto"/>
        <w:right w:val="none" w:sz="0" w:space="0" w:color="auto"/>
      </w:divBdr>
      <w:divsChild>
        <w:div w:id="708646047">
          <w:marLeft w:val="0"/>
          <w:marRight w:val="0"/>
          <w:marTop w:val="0"/>
          <w:marBottom w:val="0"/>
          <w:divBdr>
            <w:top w:val="none" w:sz="0" w:space="0" w:color="auto"/>
            <w:left w:val="none" w:sz="0" w:space="0" w:color="auto"/>
            <w:bottom w:val="none" w:sz="0" w:space="0" w:color="auto"/>
            <w:right w:val="none" w:sz="0" w:space="0" w:color="auto"/>
          </w:divBdr>
          <w:divsChild>
            <w:div w:id="7485309">
              <w:marLeft w:val="0"/>
              <w:marRight w:val="0"/>
              <w:marTop w:val="0"/>
              <w:marBottom w:val="0"/>
              <w:divBdr>
                <w:top w:val="none" w:sz="0" w:space="0" w:color="auto"/>
                <w:left w:val="none" w:sz="0" w:space="0" w:color="auto"/>
                <w:bottom w:val="none" w:sz="0" w:space="0" w:color="auto"/>
                <w:right w:val="none" w:sz="0" w:space="0" w:color="auto"/>
              </w:divBdr>
            </w:div>
            <w:div w:id="7605075">
              <w:marLeft w:val="0"/>
              <w:marRight w:val="0"/>
              <w:marTop w:val="0"/>
              <w:marBottom w:val="0"/>
              <w:divBdr>
                <w:top w:val="none" w:sz="0" w:space="0" w:color="auto"/>
                <w:left w:val="none" w:sz="0" w:space="0" w:color="auto"/>
                <w:bottom w:val="none" w:sz="0" w:space="0" w:color="auto"/>
                <w:right w:val="none" w:sz="0" w:space="0" w:color="auto"/>
              </w:divBdr>
            </w:div>
            <w:div w:id="19934800">
              <w:marLeft w:val="0"/>
              <w:marRight w:val="0"/>
              <w:marTop w:val="0"/>
              <w:marBottom w:val="0"/>
              <w:divBdr>
                <w:top w:val="none" w:sz="0" w:space="0" w:color="auto"/>
                <w:left w:val="none" w:sz="0" w:space="0" w:color="auto"/>
                <w:bottom w:val="none" w:sz="0" w:space="0" w:color="auto"/>
                <w:right w:val="none" w:sz="0" w:space="0" w:color="auto"/>
              </w:divBdr>
            </w:div>
            <w:div w:id="22291489">
              <w:marLeft w:val="0"/>
              <w:marRight w:val="0"/>
              <w:marTop w:val="0"/>
              <w:marBottom w:val="0"/>
              <w:divBdr>
                <w:top w:val="none" w:sz="0" w:space="0" w:color="auto"/>
                <w:left w:val="none" w:sz="0" w:space="0" w:color="auto"/>
                <w:bottom w:val="none" w:sz="0" w:space="0" w:color="auto"/>
                <w:right w:val="none" w:sz="0" w:space="0" w:color="auto"/>
              </w:divBdr>
            </w:div>
            <w:div w:id="32655433">
              <w:marLeft w:val="0"/>
              <w:marRight w:val="0"/>
              <w:marTop w:val="0"/>
              <w:marBottom w:val="0"/>
              <w:divBdr>
                <w:top w:val="none" w:sz="0" w:space="0" w:color="auto"/>
                <w:left w:val="none" w:sz="0" w:space="0" w:color="auto"/>
                <w:bottom w:val="none" w:sz="0" w:space="0" w:color="auto"/>
                <w:right w:val="none" w:sz="0" w:space="0" w:color="auto"/>
              </w:divBdr>
            </w:div>
            <w:div w:id="33118080">
              <w:marLeft w:val="0"/>
              <w:marRight w:val="0"/>
              <w:marTop w:val="0"/>
              <w:marBottom w:val="0"/>
              <w:divBdr>
                <w:top w:val="none" w:sz="0" w:space="0" w:color="auto"/>
                <w:left w:val="none" w:sz="0" w:space="0" w:color="auto"/>
                <w:bottom w:val="none" w:sz="0" w:space="0" w:color="auto"/>
                <w:right w:val="none" w:sz="0" w:space="0" w:color="auto"/>
              </w:divBdr>
            </w:div>
            <w:div w:id="40987261">
              <w:marLeft w:val="0"/>
              <w:marRight w:val="0"/>
              <w:marTop w:val="0"/>
              <w:marBottom w:val="0"/>
              <w:divBdr>
                <w:top w:val="none" w:sz="0" w:space="0" w:color="auto"/>
                <w:left w:val="none" w:sz="0" w:space="0" w:color="auto"/>
                <w:bottom w:val="none" w:sz="0" w:space="0" w:color="auto"/>
                <w:right w:val="none" w:sz="0" w:space="0" w:color="auto"/>
              </w:divBdr>
            </w:div>
            <w:div w:id="49883028">
              <w:marLeft w:val="0"/>
              <w:marRight w:val="0"/>
              <w:marTop w:val="0"/>
              <w:marBottom w:val="0"/>
              <w:divBdr>
                <w:top w:val="none" w:sz="0" w:space="0" w:color="auto"/>
                <w:left w:val="none" w:sz="0" w:space="0" w:color="auto"/>
                <w:bottom w:val="none" w:sz="0" w:space="0" w:color="auto"/>
                <w:right w:val="none" w:sz="0" w:space="0" w:color="auto"/>
              </w:divBdr>
            </w:div>
            <w:div w:id="51345542">
              <w:marLeft w:val="0"/>
              <w:marRight w:val="0"/>
              <w:marTop w:val="0"/>
              <w:marBottom w:val="0"/>
              <w:divBdr>
                <w:top w:val="none" w:sz="0" w:space="0" w:color="auto"/>
                <w:left w:val="none" w:sz="0" w:space="0" w:color="auto"/>
                <w:bottom w:val="none" w:sz="0" w:space="0" w:color="auto"/>
                <w:right w:val="none" w:sz="0" w:space="0" w:color="auto"/>
              </w:divBdr>
            </w:div>
            <w:div w:id="55057314">
              <w:marLeft w:val="0"/>
              <w:marRight w:val="0"/>
              <w:marTop w:val="0"/>
              <w:marBottom w:val="0"/>
              <w:divBdr>
                <w:top w:val="none" w:sz="0" w:space="0" w:color="auto"/>
                <w:left w:val="none" w:sz="0" w:space="0" w:color="auto"/>
                <w:bottom w:val="none" w:sz="0" w:space="0" w:color="auto"/>
                <w:right w:val="none" w:sz="0" w:space="0" w:color="auto"/>
              </w:divBdr>
            </w:div>
            <w:div w:id="56973755">
              <w:marLeft w:val="0"/>
              <w:marRight w:val="0"/>
              <w:marTop w:val="0"/>
              <w:marBottom w:val="0"/>
              <w:divBdr>
                <w:top w:val="none" w:sz="0" w:space="0" w:color="auto"/>
                <w:left w:val="none" w:sz="0" w:space="0" w:color="auto"/>
                <w:bottom w:val="none" w:sz="0" w:space="0" w:color="auto"/>
                <w:right w:val="none" w:sz="0" w:space="0" w:color="auto"/>
              </w:divBdr>
            </w:div>
            <w:div w:id="102962229">
              <w:marLeft w:val="0"/>
              <w:marRight w:val="0"/>
              <w:marTop w:val="0"/>
              <w:marBottom w:val="0"/>
              <w:divBdr>
                <w:top w:val="none" w:sz="0" w:space="0" w:color="auto"/>
                <w:left w:val="none" w:sz="0" w:space="0" w:color="auto"/>
                <w:bottom w:val="none" w:sz="0" w:space="0" w:color="auto"/>
                <w:right w:val="none" w:sz="0" w:space="0" w:color="auto"/>
              </w:divBdr>
            </w:div>
            <w:div w:id="116947501">
              <w:marLeft w:val="0"/>
              <w:marRight w:val="0"/>
              <w:marTop w:val="0"/>
              <w:marBottom w:val="0"/>
              <w:divBdr>
                <w:top w:val="none" w:sz="0" w:space="0" w:color="auto"/>
                <w:left w:val="none" w:sz="0" w:space="0" w:color="auto"/>
                <w:bottom w:val="none" w:sz="0" w:space="0" w:color="auto"/>
                <w:right w:val="none" w:sz="0" w:space="0" w:color="auto"/>
              </w:divBdr>
            </w:div>
            <w:div w:id="120464169">
              <w:marLeft w:val="0"/>
              <w:marRight w:val="0"/>
              <w:marTop w:val="0"/>
              <w:marBottom w:val="0"/>
              <w:divBdr>
                <w:top w:val="none" w:sz="0" w:space="0" w:color="auto"/>
                <w:left w:val="none" w:sz="0" w:space="0" w:color="auto"/>
                <w:bottom w:val="none" w:sz="0" w:space="0" w:color="auto"/>
                <w:right w:val="none" w:sz="0" w:space="0" w:color="auto"/>
              </w:divBdr>
            </w:div>
            <w:div w:id="147325184">
              <w:marLeft w:val="0"/>
              <w:marRight w:val="0"/>
              <w:marTop w:val="0"/>
              <w:marBottom w:val="0"/>
              <w:divBdr>
                <w:top w:val="none" w:sz="0" w:space="0" w:color="auto"/>
                <w:left w:val="none" w:sz="0" w:space="0" w:color="auto"/>
                <w:bottom w:val="none" w:sz="0" w:space="0" w:color="auto"/>
                <w:right w:val="none" w:sz="0" w:space="0" w:color="auto"/>
              </w:divBdr>
            </w:div>
            <w:div w:id="151875381">
              <w:marLeft w:val="0"/>
              <w:marRight w:val="0"/>
              <w:marTop w:val="0"/>
              <w:marBottom w:val="0"/>
              <w:divBdr>
                <w:top w:val="none" w:sz="0" w:space="0" w:color="auto"/>
                <w:left w:val="none" w:sz="0" w:space="0" w:color="auto"/>
                <w:bottom w:val="none" w:sz="0" w:space="0" w:color="auto"/>
                <w:right w:val="none" w:sz="0" w:space="0" w:color="auto"/>
              </w:divBdr>
            </w:div>
            <w:div w:id="162284206">
              <w:marLeft w:val="0"/>
              <w:marRight w:val="0"/>
              <w:marTop w:val="0"/>
              <w:marBottom w:val="0"/>
              <w:divBdr>
                <w:top w:val="none" w:sz="0" w:space="0" w:color="auto"/>
                <w:left w:val="none" w:sz="0" w:space="0" w:color="auto"/>
                <w:bottom w:val="none" w:sz="0" w:space="0" w:color="auto"/>
                <w:right w:val="none" w:sz="0" w:space="0" w:color="auto"/>
              </w:divBdr>
            </w:div>
            <w:div w:id="163056552">
              <w:marLeft w:val="0"/>
              <w:marRight w:val="0"/>
              <w:marTop w:val="0"/>
              <w:marBottom w:val="0"/>
              <w:divBdr>
                <w:top w:val="none" w:sz="0" w:space="0" w:color="auto"/>
                <w:left w:val="none" w:sz="0" w:space="0" w:color="auto"/>
                <w:bottom w:val="none" w:sz="0" w:space="0" w:color="auto"/>
                <w:right w:val="none" w:sz="0" w:space="0" w:color="auto"/>
              </w:divBdr>
            </w:div>
            <w:div w:id="170419079">
              <w:marLeft w:val="0"/>
              <w:marRight w:val="0"/>
              <w:marTop w:val="0"/>
              <w:marBottom w:val="0"/>
              <w:divBdr>
                <w:top w:val="none" w:sz="0" w:space="0" w:color="auto"/>
                <w:left w:val="none" w:sz="0" w:space="0" w:color="auto"/>
                <w:bottom w:val="none" w:sz="0" w:space="0" w:color="auto"/>
                <w:right w:val="none" w:sz="0" w:space="0" w:color="auto"/>
              </w:divBdr>
            </w:div>
            <w:div w:id="171921853">
              <w:marLeft w:val="0"/>
              <w:marRight w:val="0"/>
              <w:marTop w:val="0"/>
              <w:marBottom w:val="0"/>
              <w:divBdr>
                <w:top w:val="none" w:sz="0" w:space="0" w:color="auto"/>
                <w:left w:val="none" w:sz="0" w:space="0" w:color="auto"/>
                <w:bottom w:val="none" w:sz="0" w:space="0" w:color="auto"/>
                <w:right w:val="none" w:sz="0" w:space="0" w:color="auto"/>
              </w:divBdr>
            </w:div>
            <w:div w:id="171992387">
              <w:marLeft w:val="0"/>
              <w:marRight w:val="0"/>
              <w:marTop w:val="0"/>
              <w:marBottom w:val="0"/>
              <w:divBdr>
                <w:top w:val="none" w:sz="0" w:space="0" w:color="auto"/>
                <w:left w:val="none" w:sz="0" w:space="0" w:color="auto"/>
                <w:bottom w:val="none" w:sz="0" w:space="0" w:color="auto"/>
                <w:right w:val="none" w:sz="0" w:space="0" w:color="auto"/>
              </w:divBdr>
            </w:div>
            <w:div w:id="190076959">
              <w:marLeft w:val="0"/>
              <w:marRight w:val="0"/>
              <w:marTop w:val="0"/>
              <w:marBottom w:val="0"/>
              <w:divBdr>
                <w:top w:val="none" w:sz="0" w:space="0" w:color="auto"/>
                <w:left w:val="none" w:sz="0" w:space="0" w:color="auto"/>
                <w:bottom w:val="none" w:sz="0" w:space="0" w:color="auto"/>
                <w:right w:val="none" w:sz="0" w:space="0" w:color="auto"/>
              </w:divBdr>
            </w:div>
            <w:div w:id="190581385">
              <w:marLeft w:val="0"/>
              <w:marRight w:val="0"/>
              <w:marTop w:val="0"/>
              <w:marBottom w:val="0"/>
              <w:divBdr>
                <w:top w:val="none" w:sz="0" w:space="0" w:color="auto"/>
                <w:left w:val="none" w:sz="0" w:space="0" w:color="auto"/>
                <w:bottom w:val="none" w:sz="0" w:space="0" w:color="auto"/>
                <w:right w:val="none" w:sz="0" w:space="0" w:color="auto"/>
              </w:divBdr>
            </w:div>
            <w:div w:id="194272565">
              <w:marLeft w:val="0"/>
              <w:marRight w:val="0"/>
              <w:marTop w:val="0"/>
              <w:marBottom w:val="0"/>
              <w:divBdr>
                <w:top w:val="none" w:sz="0" w:space="0" w:color="auto"/>
                <w:left w:val="none" w:sz="0" w:space="0" w:color="auto"/>
                <w:bottom w:val="none" w:sz="0" w:space="0" w:color="auto"/>
                <w:right w:val="none" w:sz="0" w:space="0" w:color="auto"/>
              </w:divBdr>
            </w:div>
            <w:div w:id="212353333">
              <w:marLeft w:val="0"/>
              <w:marRight w:val="0"/>
              <w:marTop w:val="0"/>
              <w:marBottom w:val="0"/>
              <w:divBdr>
                <w:top w:val="none" w:sz="0" w:space="0" w:color="auto"/>
                <w:left w:val="none" w:sz="0" w:space="0" w:color="auto"/>
                <w:bottom w:val="none" w:sz="0" w:space="0" w:color="auto"/>
                <w:right w:val="none" w:sz="0" w:space="0" w:color="auto"/>
              </w:divBdr>
            </w:div>
            <w:div w:id="262612563">
              <w:marLeft w:val="0"/>
              <w:marRight w:val="0"/>
              <w:marTop w:val="0"/>
              <w:marBottom w:val="0"/>
              <w:divBdr>
                <w:top w:val="none" w:sz="0" w:space="0" w:color="auto"/>
                <w:left w:val="none" w:sz="0" w:space="0" w:color="auto"/>
                <w:bottom w:val="none" w:sz="0" w:space="0" w:color="auto"/>
                <w:right w:val="none" w:sz="0" w:space="0" w:color="auto"/>
              </w:divBdr>
            </w:div>
            <w:div w:id="274098234">
              <w:marLeft w:val="0"/>
              <w:marRight w:val="0"/>
              <w:marTop w:val="0"/>
              <w:marBottom w:val="0"/>
              <w:divBdr>
                <w:top w:val="none" w:sz="0" w:space="0" w:color="auto"/>
                <w:left w:val="none" w:sz="0" w:space="0" w:color="auto"/>
                <w:bottom w:val="none" w:sz="0" w:space="0" w:color="auto"/>
                <w:right w:val="none" w:sz="0" w:space="0" w:color="auto"/>
              </w:divBdr>
            </w:div>
            <w:div w:id="285087122">
              <w:marLeft w:val="0"/>
              <w:marRight w:val="0"/>
              <w:marTop w:val="0"/>
              <w:marBottom w:val="0"/>
              <w:divBdr>
                <w:top w:val="none" w:sz="0" w:space="0" w:color="auto"/>
                <w:left w:val="none" w:sz="0" w:space="0" w:color="auto"/>
                <w:bottom w:val="none" w:sz="0" w:space="0" w:color="auto"/>
                <w:right w:val="none" w:sz="0" w:space="0" w:color="auto"/>
              </w:divBdr>
            </w:div>
            <w:div w:id="290018981">
              <w:marLeft w:val="0"/>
              <w:marRight w:val="0"/>
              <w:marTop w:val="0"/>
              <w:marBottom w:val="0"/>
              <w:divBdr>
                <w:top w:val="none" w:sz="0" w:space="0" w:color="auto"/>
                <w:left w:val="none" w:sz="0" w:space="0" w:color="auto"/>
                <w:bottom w:val="none" w:sz="0" w:space="0" w:color="auto"/>
                <w:right w:val="none" w:sz="0" w:space="0" w:color="auto"/>
              </w:divBdr>
            </w:div>
            <w:div w:id="293827679">
              <w:marLeft w:val="0"/>
              <w:marRight w:val="0"/>
              <w:marTop w:val="0"/>
              <w:marBottom w:val="0"/>
              <w:divBdr>
                <w:top w:val="none" w:sz="0" w:space="0" w:color="auto"/>
                <w:left w:val="none" w:sz="0" w:space="0" w:color="auto"/>
                <w:bottom w:val="none" w:sz="0" w:space="0" w:color="auto"/>
                <w:right w:val="none" w:sz="0" w:space="0" w:color="auto"/>
              </w:divBdr>
            </w:div>
            <w:div w:id="324675104">
              <w:marLeft w:val="0"/>
              <w:marRight w:val="0"/>
              <w:marTop w:val="0"/>
              <w:marBottom w:val="0"/>
              <w:divBdr>
                <w:top w:val="none" w:sz="0" w:space="0" w:color="auto"/>
                <w:left w:val="none" w:sz="0" w:space="0" w:color="auto"/>
                <w:bottom w:val="none" w:sz="0" w:space="0" w:color="auto"/>
                <w:right w:val="none" w:sz="0" w:space="0" w:color="auto"/>
              </w:divBdr>
            </w:div>
            <w:div w:id="327515954">
              <w:marLeft w:val="0"/>
              <w:marRight w:val="0"/>
              <w:marTop w:val="0"/>
              <w:marBottom w:val="0"/>
              <w:divBdr>
                <w:top w:val="none" w:sz="0" w:space="0" w:color="auto"/>
                <w:left w:val="none" w:sz="0" w:space="0" w:color="auto"/>
                <w:bottom w:val="none" w:sz="0" w:space="0" w:color="auto"/>
                <w:right w:val="none" w:sz="0" w:space="0" w:color="auto"/>
              </w:divBdr>
            </w:div>
            <w:div w:id="351149612">
              <w:marLeft w:val="0"/>
              <w:marRight w:val="0"/>
              <w:marTop w:val="0"/>
              <w:marBottom w:val="0"/>
              <w:divBdr>
                <w:top w:val="none" w:sz="0" w:space="0" w:color="auto"/>
                <w:left w:val="none" w:sz="0" w:space="0" w:color="auto"/>
                <w:bottom w:val="none" w:sz="0" w:space="0" w:color="auto"/>
                <w:right w:val="none" w:sz="0" w:space="0" w:color="auto"/>
              </w:divBdr>
            </w:div>
            <w:div w:id="360672874">
              <w:marLeft w:val="0"/>
              <w:marRight w:val="0"/>
              <w:marTop w:val="0"/>
              <w:marBottom w:val="0"/>
              <w:divBdr>
                <w:top w:val="none" w:sz="0" w:space="0" w:color="auto"/>
                <w:left w:val="none" w:sz="0" w:space="0" w:color="auto"/>
                <w:bottom w:val="none" w:sz="0" w:space="0" w:color="auto"/>
                <w:right w:val="none" w:sz="0" w:space="0" w:color="auto"/>
              </w:divBdr>
            </w:div>
            <w:div w:id="361706536">
              <w:marLeft w:val="0"/>
              <w:marRight w:val="0"/>
              <w:marTop w:val="0"/>
              <w:marBottom w:val="0"/>
              <w:divBdr>
                <w:top w:val="none" w:sz="0" w:space="0" w:color="auto"/>
                <w:left w:val="none" w:sz="0" w:space="0" w:color="auto"/>
                <w:bottom w:val="none" w:sz="0" w:space="0" w:color="auto"/>
                <w:right w:val="none" w:sz="0" w:space="0" w:color="auto"/>
              </w:divBdr>
            </w:div>
            <w:div w:id="379793634">
              <w:marLeft w:val="0"/>
              <w:marRight w:val="0"/>
              <w:marTop w:val="0"/>
              <w:marBottom w:val="0"/>
              <w:divBdr>
                <w:top w:val="none" w:sz="0" w:space="0" w:color="auto"/>
                <w:left w:val="none" w:sz="0" w:space="0" w:color="auto"/>
                <w:bottom w:val="none" w:sz="0" w:space="0" w:color="auto"/>
                <w:right w:val="none" w:sz="0" w:space="0" w:color="auto"/>
              </w:divBdr>
            </w:div>
            <w:div w:id="380323632">
              <w:marLeft w:val="0"/>
              <w:marRight w:val="0"/>
              <w:marTop w:val="0"/>
              <w:marBottom w:val="0"/>
              <w:divBdr>
                <w:top w:val="none" w:sz="0" w:space="0" w:color="auto"/>
                <w:left w:val="none" w:sz="0" w:space="0" w:color="auto"/>
                <w:bottom w:val="none" w:sz="0" w:space="0" w:color="auto"/>
                <w:right w:val="none" w:sz="0" w:space="0" w:color="auto"/>
              </w:divBdr>
            </w:div>
            <w:div w:id="394551836">
              <w:marLeft w:val="0"/>
              <w:marRight w:val="0"/>
              <w:marTop w:val="0"/>
              <w:marBottom w:val="0"/>
              <w:divBdr>
                <w:top w:val="none" w:sz="0" w:space="0" w:color="auto"/>
                <w:left w:val="none" w:sz="0" w:space="0" w:color="auto"/>
                <w:bottom w:val="none" w:sz="0" w:space="0" w:color="auto"/>
                <w:right w:val="none" w:sz="0" w:space="0" w:color="auto"/>
              </w:divBdr>
            </w:div>
            <w:div w:id="399442936">
              <w:marLeft w:val="0"/>
              <w:marRight w:val="0"/>
              <w:marTop w:val="0"/>
              <w:marBottom w:val="0"/>
              <w:divBdr>
                <w:top w:val="none" w:sz="0" w:space="0" w:color="auto"/>
                <w:left w:val="none" w:sz="0" w:space="0" w:color="auto"/>
                <w:bottom w:val="none" w:sz="0" w:space="0" w:color="auto"/>
                <w:right w:val="none" w:sz="0" w:space="0" w:color="auto"/>
              </w:divBdr>
            </w:div>
            <w:div w:id="399525731">
              <w:marLeft w:val="0"/>
              <w:marRight w:val="0"/>
              <w:marTop w:val="0"/>
              <w:marBottom w:val="0"/>
              <w:divBdr>
                <w:top w:val="none" w:sz="0" w:space="0" w:color="auto"/>
                <w:left w:val="none" w:sz="0" w:space="0" w:color="auto"/>
                <w:bottom w:val="none" w:sz="0" w:space="0" w:color="auto"/>
                <w:right w:val="none" w:sz="0" w:space="0" w:color="auto"/>
              </w:divBdr>
            </w:div>
            <w:div w:id="430320041">
              <w:marLeft w:val="0"/>
              <w:marRight w:val="0"/>
              <w:marTop w:val="0"/>
              <w:marBottom w:val="0"/>
              <w:divBdr>
                <w:top w:val="none" w:sz="0" w:space="0" w:color="auto"/>
                <w:left w:val="none" w:sz="0" w:space="0" w:color="auto"/>
                <w:bottom w:val="none" w:sz="0" w:space="0" w:color="auto"/>
                <w:right w:val="none" w:sz="0" w:space="0" w:color="auto"/>
              </w:divBdr>
            </w:div>
            <w:div w:id="434836258">
              <w:marLeft w:val="0"/>
              <w:marRight w:val="0"/>
              <w:marTop w:val="0"/>
              <w:marBottom w:val="0"/>
              <w:divBdr>
                <w:top w:val="none" w:sz="0" w:space="0" w:color="auto"/>
                <w:left w:val="none" w:sz="0" w:space="0" w:color="auto"/>
                <w:bottom w:val="none" w:sz="0" w:space="0" w:color="auto"/>
                <w:right w:val="none" w:sz="0" w:space="0" w:color="auto"/>
              </w:divBdr>
            </w:div>
            <w:div w:id="438260015">
              <w:marLeft w:val="0"/>
              <w:marRight w:val="0"/>
              <w:marTop w:val="0"/>
              <w:marBottom w:val="0"/>
              <w:divBdr>
                <w:top w:val="none" w:sz="0" w:space="0" w:color="auto"/>
                <w:left w:val="none" w:sz="0" w:space="0" w:color="auto"/>
                <w:bottom w:val="none" w:sz="0" w:space="0" w:color="auto"/>
                <w:right w:val="none" w:sz="0" w:space="0" w:color="auto"/>
              </w:divBdr>
            </w:div>
            <w:div w:id="442112969">
              <w:marLeft w:val="0"/>
              <w:marRight w:val="0"/>
              <w:marTop w:val="0"/>
              <w:marBottom w:val="0"/>
              <w:divBdr>
                <w:top w:val="none" w:sz="0" w:space="0" w:color="auto"/>
                <w:left w:val="none" w:sz="0" w:space="0" w:color="auto"/>
                <w:bottom w:val="none" w:sz="0" w:space="0" w:color="auto"/>
                <w:right w:val="none" w:sz="0" w:space="0" w:color="auto"/>
              </w:divBdr>
            </w:div>
            <w:div w:id="444348693">
              <w:marLeft w:val="0"/>
              <w:marRight w:val="0"/>
              <w:marTop w:val="0"/>
              <w:marBottom w:val="0"/>
              <w:divBdr>
                <w:top w:val="none" w:sz="0" w:space="0" w:color="auto"/>
                <w:left w:val="none" w:sz="0" w:space="0" w:color="auto"/>
                <w:bottom w:val="none" w:sz="0" w:space="0" w:color="auto"/>
                <w:right w:val="none" w:sz="0" w:space="0" w:color="auto"/>
              </w:divBdr>
            </w:div>
            <w:div w:id="446433042">
              <w:marLeft w:val="0"/>
              <w:marRight w:val="0"/>
              <w:marTop w:val="0"/>
              <w:marBottom w:val="0"/>
              <w:divBdr>
                <w:top w:val="none" w:sz="0" w:space="0" w:color="auto"/>
                <w:left w:val="none" w:sz="0" w:space="0" w:color="auto"/>
                <w:bottom w:val="none" w:sz="0" w:space="0" w:color="auto"/>
                <w:right w:val="none" w:sz="0" w:space="0" w:color="auto"/>
              </w:divBdr>
            </w:div>
            <w:div w:id="447748110">
              <w:marLeft w:val="0"/>
              <w:marRight w:val="0"/>
              <w:marTop w:val="0"/>
              <w:marBottom w:val="0"/>
              <w:divBdr>
                <w:top w:val="none" w:sz="0" w:space="0" w:color="auto"/>
                <w:left w:val="none" w:sz="0" w:space="0" w:color="auto"/>
                <w:bottom w:val="none" w:sz="0" w:space="0" w:color="auto"/>
                <w:right w:val="none" w:sz="0" w:space="0" w:color="auto"/>
              </w:divBdr>
            </w:div>
            <w:div w:id="460391435">
              <w:marLeft w:val="0"/>
              <w:marRight w:val="0"/>
              <w:marTop w:val="0"/>
              <w:marBottom w:val="0"/>
              <w:divBdr>
                <w:top w:val="none" w:sz="0" w:space="0" w:color="auto"/>
                <w:left w:val="none" w:sz="0" w:space="0" w:color="auto"/>
                <w:bottom w:val="none" w:sz="0" w:space="0" w:color="auto"/>
                <w:right w:val="none" w:sz="0" w:space="0" w:color="auto"/>
              </w:divBdr>
            </w:div>
            <w:div w:id="465051673">
              <w:marLeft w:val="0"/>
              <w:marRight w:val="0"/>
              <w:marTop w:val="0"/>
              <w:marBottom w:val="0"/>
              <w:divBdr>
                <w:top w:val="none" w:sz="0" w:space="0" w:color="auto"/>
                <w:left w:val="none" w:sz="0" w:space="0" w:color="auto"/>
                <w:bottom w:val="none" w:sz="0" w:space="0" w:color="auto"/>
                <w:right w:val="none" w:sz="0" w:space="0" w:color="auto"/>
              </w:divBdr>
            </w:div>
            <w:div w:id="476342735">
              <w:marLeft w:val="0"/>
              <w:marRight w:val="0"/>
              <w:marTop w:val="0"/>
              <w:marBottom w:val="0"/>
              <w:divBdr>
                <w:top w:val="none" w:sz="0" w:space="0" w:color="auto"/>
                <w:left w:val="none" w:sz="0" w:space="0" w:color="auto"/>
                <w:bottom w:val="none" w:sz="0" w:space="0" w:color="auto"/>
                <w:right w:val="none" w:sz="0" w:space="0" w:color="auto"/>
              </w:divBdr>
            </w:div>
            <w:div w:id="477380418">
              <w:marLeft w:val="0"/>
              <w:marRight w:val="0"/>
              <w:marTop w:val="0"/>
              <w:marBottom w:val="0"/>
              <w:divBdr>
                <w:top w:val="none" w:sz="0" w:space="0" w:color="auto"/>
                <w:left w:val="none" w:sz="0" w:space="0" w:color="auto"/>
                <w:bottom w:val="none" w:sz="0" w:space="0" w:color="auto"/>
                <w:right w:val="none" w:sz="0" w:space="0" w:color="auto"/>
              </w:divBdr>
            </w:div>
            <w:div w:id="495220385">
              <w:marLeft w:val="0"/>
              <w:marRight w:val="0"/>
              <w:marTop w:val="0"/>
              <w:marBottom w:val="0"/>
              <w:divBdr>
                <w:top w:val="none" w:sz="0" w:space="0" w:color="auto"/>
                <w:left w:val="none" w:sz="0" w:space="0" w:color="auto"/>
                <w:bottom w:val="none" w:sz="0" w:space="0" w:color="auto"/>
                <w:right w:val="none" w:sz="0" w:space="0" w:color="auto"/>
              </w:divBdr>
            </w:div>
            <w:div w:id="495728077">
              <w:marLeft w:val="0"/>
              <w:marRight w:val="0"/>
              <w:marTop w:val="0"/>
              <w:marBottom w:val="0"/>
              <w:divBdr>
                <w:top w:val="none" w:sz="0" w:space="0" w:color="auto"/>
                <w:left w:val="none" w:sz="0" w:space="0" w:color="auto"/>
                <w:bottom w:val="none" w:sz="0" w:space="0" w:color="auto"/>
                <w:right w:val="none" w:sz="0" w:space="0" w:color="auto"/>
              </w:divBdr>
            </w:div>
            <w:div w:id="504443527">
              <w:marLeft w:val="0"/>
              <w:marRight w:val="0"/>
              <w:marTop w:val="0"/>
              <w:marBottom w:val="0"/>
              <w:divBdr>
                <w:top w:val="none" w:sz="0" w:space="0" w:color="auto"/>
                <w:left w:val="none" w:sz="0" w:space="0" w:color="auto"/>
                <w:bottom w:val="none" w:sz="0" w:space="0" w:color="auto"/>
                <w:right w:val="none" w:sz="0" w:space="0" w:color="auto"/>
              </w:divBdr>
            </w:div>
            <w:div w:id="504780522">
              <w:marLeft w:val="0"/>
              <w:marRight w:val="0"/>
              <w:marTop w:val="0"/>
              <w:marBottom w:val="0"/>
              <w:divBdr>
                <w:top w:val="none" w:sz="0" w:space="0" w:color="auto"/>
                <w:left w:val="none" w:sz="0" w:space="0" w:color="auto"/>
                <w:bottom w:val="none" w:sz="0" w:space="0" w:color="auto"/>
                <w:right w:val="none" w:sz="0" w:space="0" w:color="auto"/>
              </w:divBdr>
            </w:div>
            <w:div w:id="506020699">
              <w:marLeft w:val="0"/>
              <w:marRight w:val="0"/>
              <w:marTop w:val="0"/>
              <w:marBottom w:val="0"/>
              <w:divBdr>
                <w:top w:val="none" w:sz="0" w:space="0" w:color="auto"/>
                <w:left w:val="none" w:sz="0" w:space="0" w:color="auto"/>
                <w:bottom w:val="none" w:sz="0" w:space="0" w:color="auto"/>
                <w:right w:val="none" w:sz="0" w:space="0" w:color="auto"/>
              </w:divBdr>
            </w:div>
            <w:div w:id="507913830">
              <w:marLeft w:val="0"/>
              <w:marRight w:val="0"/>
              <w:marTop w:val="0"/>
              <w:marBottom w:val="0"/>
              <w:divBdr>
                <w:top w:val="none" w:sz="0" w:space="0" w:color="auto"/>
                <w:left w:val="none" w:sz="0" w:space="0" w:color="auto"/>
                <w:bottom w:val="none" w:sz="0" w:space="0" w:color="auto"/>
                <w:right w:val="none" w:sz="0" w:space="0" w:color="auto"/>
              </w:divBdr>
            </w:div>
            <w:div w:id="528875852">
              <w:marLeft w:val="0"/>
              <w:marRight w:val="0"/>
              <w:marTop w:val="0"/>
              <w:marBottom w:val="0"/>
              <w:divBdr>
                <w:top w:val="none" w:sz="0" w:space="0" w:color="auto"/>
                <w:left w:val="none" w:sz="0" w:space="0" w:color="auto"/>
                <w:bottom w:val="none" w:sz="0" w:space="0" w:color="auto"/>
                <w:right w:val="none" w:sz="0" w:space="0" w:color="auto"/>
              </w:divBdr>
            </w:div>
            <w:div w:id="534736552">
              <w:marLeft w:val="0"/>
              <w:marRight w:val="0"/>
              <w:marTop w:val="0"/>
              <w:marBottom w:val="0"/>
              <w:divBdr>
                <w:top w:val="none" w:sz="0" w:space="0" w:color="auto"/>
                <w:left w:val="none" w:sz="0" w:space="0" w:color="auto"/>
                <w:bottom w:val="none" w:sz="0" w:space="0" w:color="auto"/>
                <w:right w:val="none" w:sz="0" w:space="0" w:color="auto"/>
              </w:divBdr>
            </w:div>
            <w:div w:id="539588424">
              <w:marLeft w:val="0"/>
              <w:marRight w:val="0"/>
              <w:marTop w:val="0"/>
              <w:marBottom w:val="0"/>
              <w:divBdr>
                <w:top w:val="none" w:sz="0" w:space="0" w:color="auto"/>
                <w:left w:val="none" w:sz="0" w:space="0" w:color="auto"/>
                <w:bottom w:val="none" w:sz="0" w:space="0" w:color="auto"/>
                <w:right w:val="none" w:sz="0" w:space="0" w:color="auto"/>
              </w:divBdr>
            </w:div>
            <w:div w:id="548103448">
              <w:marLeft w:val="0"/>
              <w:marRight w:val="0"/>
              <w:marTop w:val="0"/>
              <w:marBottom w:val="0"/>
              <w:divBdr>
                <w:top w:val="none" w:sz="0" w:space="0" w:color="auto"/>
                <w:left w:val="none" w:sz="0" w:space="0" w:color="auto"/>
                <w:bottom w:val="none" w:sz="0" w:space="0" w:color="auto"/>
                <w:right w:val="none" w:sz="0" w:space="0" w:color="auto"/>
              </w:divBdr>
            </w:div>
            <w:div w:id="553810085">
              <w:marLeft w:val="0"/>
              <w:marRight w:val="0"/>
              <w:marTop w:val="0"/>
              <w:marBottom w:val="0"/>
              <w:divBdr>
                <w:top w:val="none" w:sz="0" w:space="0" w:color="auto"/>
                <w:left w:val="none" w:sz="0" w:space="0" w:color="auto"/>
                <w:bottom w:val="none" w:sz="0" w:space="0" w:color="auto"/>
                <w:right w:val="none" w:sz="0" w:space="0" w:color="auto"/>
              </w:divBdr>
            </w:div>
            <w:div w:id="555047533">
              <w:marLeft w:val="0"/>
              <w:marRight w:val="0"/>
              <w:marTop w:val="0"/>
              <w:marBottom w:val="0"/>
              <w:divBdr>
                <w:top w:val="none" w:sz="0" w:space="0" w:color="auto"/>
                <w:left w:val="none" w:sz="0" w:space="0" w:color="auto"/>
                <w:bottom w:val="none" w:sz="0" w:space="0" w:color="auto"/>
                <w:right w:val="none" w:sz="0" w:space="0" w:color="auto"/>
              </w:divBdr>
            </w:div>
            <w:div w:id="572853052">
              <w:marLeft w:val="0"/>
              <w:marRight w:val="0"/>
              <w:marTop w:val="0"/>
              <w:marBottom w:val="0"/>
              <w:divBdr>
                <w:top w:val="none" w:sz="0" w:space="0" w:color="auto"/>
                <w:left w:val="none" w:sz="0" w:space="0" w:color="auto"/>
                <w:bottom w:val="none" w:sz="0" w:space="0" w:color="auto"/>
                <w:right w:val="none" w:sz="0" w:space="0" w:color="auto"/>
              </w:divBdr>
            </w:div>
            <w:div w:id="583684778">
              <w:marLeft w:val="0"/>
              <w:marRight w:val="0"/>
              <w:marTop w:val="0"/>
              <w:marBottom w:val="0"/>
              <w:divBdr>
                <w:top w:val="none" w:sz="0" w:space="0" w:color="auto"/>
                <w:left w:val="none" w:sz="0" w:space="0" w:color="auto"/>
                <w:bottom w:val="none" w:sz="0" w:space="0" w:color="auto"/>
                <w:right w:val="none" w:sz="0" w:space="0" w:color="auto"/>
              </w:divBdr>
            </w:div>
            <w:div w:id="587424316">
              <w:marLeft w:val="0"/>
              <w:marRight w:val="0"/>
              <w:marTop w:val="0"/>
              <w:marBottom w:val="0"/>
              <w:divBdr>
                <w:top w:val="none" w:sz="0" w:space="0" w:color="auto"/>
                <w:left w:val="none" w:sz="0" w:space="0" w:color="auto"/>
                <w:bottom w:val="none" w:sz="0" w:space="0" w:color="auto"/>
                <w:right w:val="none" w:sz="0" w:space="0" w:color="auto"/>
              </w:divBdr>
            </w:div>
            <w:div w:id="594241512">
              <w:marLeft w:val="0"/>
              <w:marRight w:val="0"/>
              <w:marTop w:val="0"/>
              <w:marBottom w:val="0"/>
              <w:divBdr>
                <w:top w:val="none" w:sz="0" w:space="0" w:color="auto"/>
                <w:left w:val="none" w:sz="0" w:space="0" w:color="auto"/>
                <w:bottom w:val="none" w:sz="0" w:space="0" w:color="auto"/>
                <w:right w:val="none" w:sz="0" w:space="0" w:color="auto"/>
              </w:divBdr>
            </w:div>
            <w:div w:id="609245400">
              <w:marLeft w:val="0"/>
              <w:marRight w:val="0"/>
              <w:marTop w:val="0"/>
              <w:marBottom w:val="0"/>
              <w:divBdr>
                <w:top w:val="none" w:sz="0" w:space="0" w:color="auto"/>
                <w:left w:val="none" w:sz="0" w:space="0" w:color="auto"/>
                <w:bottom w:val="none" w:sz="0" w:space="0" w:color="auto"/>
                <w:right w:val="none" w:sz="0" w:space="0" w:color="auto"/>
              </w:divBdr>
            </w:div>
            <w:div w:id="628124834">
              <w:marLeft w:val="0"/>
              <w:marRight w:val="0"/>
              <w:marTop w:val="0"/>
              <w:marBottom w:val="0"/>
              <w:divBdr>
                <w:top w:val="none" w:sz="0" w:space="0" w:color="auto"/>
                <w:left w:val="none" w:sz="0" w:space="0" w:color="auto"/>
                <w:bottom w:val="none" w:sz="0" w:space="0" w:color="auto"/>
                <w:right w:val="none" w:sz="0" w:space="0" w:color="auto"/>
              </w:divBdr>
            </w:div>
            <w:div w:id="644169106">
              <w:marLeft w:val="0"/>
              <w:marRight w:val="0"/>
              <w:marTop w:val="0"/>
              <w:marBottom w:val="0"/>
              <w:divBdr>
                <w:top w:val="none" w:sz="0" w:space="0" w:color="auto"/>
                <w:left w:val="none" w:sz="0" w:space="0" w:color="auto"/>
                <w:bottom w:val="none" w:sz="0" w:space="0" w:color="auto"/>
                <w:right w:val="none" w:sz="0" w:space="0" w:color="auto"/>
              </w:divBdr>
            </w:div>
            <w:div w:id="672030037">
              <w:marLeft w:val="0"/>
              <w:marRight w:val="0"/>
              <w:marTop w:val="0"/>
              <w:marBottom w:val="0"/>
              <w:divBdr>
                <w:top w:val="none" w:sz="0" w:space="0" w:color="auto"/>
                <w:left w:val="none" w:sz="0" w:space="0" w:color="auto"/>
                <w:bottom w:val="none" w:sz="0" w:space="0" w:color="auto"/>
                <w:right w:val="none" w:sz="0" w:space="0" w:color="auto"/>
              </w:divBdr>
            </w:div>
            <w:div w:id="675117294">
              <w:marLeft w:val="0"/>
              <w:marRight w:val="0"/>
              <w:marTop w:val="0"/>
              <w:marBottom w:val="0"/>
              <w:divBdr>
                <w:top w:val="none" w:sz="0" w:space="0" w:color="auto"/>
                <w:left w:val="none" w:sz="0" w:space="0" w:color="auto"/>
                <w:bottom w:val="none" w:sz="0" w:space="0" w:color="auto"/>
                <w:right w:val="none" w:sz="0" w:space="0" w:color="auto"/>
              </w:divBdr>
            </w:div>
            <w:div w:id="686296743">
              <w:marLeft w:val="0"/>
              <w:marRight w:val="0"/>
              <w:marTop w:val="0"/>
              <w:marBottom w:val="0"/>
              <w:divBdr>
                <w:top w:val="none" w:sz="0" w:space="0" w:color="auto"/>
                <w:left w:val="none" w:sz="0" w:space="0" w:color="auto"/>
                <w:bottom w:val="none" w:sz="0" w:space="0" w:color="auto"/>
                <w:right w:val="none" w:sz="0" w:space="0" w:color="auto"/>
              </w:divBdr>
            </w:div>
            <w:div w:id="686710266">
              <w:marLeft w:val="0"/>
              <w:marRight w:val="0"/>
              <w:marTop w:val="0"/>
              <w:marBottom w:val="0"/>
              <w:divBdr>
                <w:top w:val="none" w:sz="0" w:space="0" w:color="auto"/>
                <w:left w:val="none" w:sz="0" w:space="0" w:color="auto"/>
                <w:bottom w:val="none" w:sz="0" w:space="0" w:color="auto"/>
                <w:right w:val="none" w:sz="0" w:space="0" w:color="auto"/>
              </w:divBdr>
            </w:div>
            <w:div w:id="698434089">
              <w:marLeft w:val="0"/>
              <w:marRight w:val="0"/>
              <w:marTop w:val="0"/>
              <w:marBottom w:val="0"/>
              <w:divBdr>
                <w:top w:val="none" w:sz="0" w:space="0" w:color="auto"/>
                <w:left w:val="none" w:sz="0" w:space="0" w:color="auto"/>
                <w:bottom w:val="none" w:sz="0" w:space="0" w:color="auto"/>
                <w:right w:val="none" w:sz="0" w:space="0" w:color="auto"/>
              </w:divBdr>
            </w:div>
            <w:div w:id="699010920">
              <w:marLeft w:val="0"/>
              <w:marRight w:val="0"/>
              <w:marTop w:val="0"/>
              <w:marBottom w:val="0"/>
              <w:divBdr>
                <w:top w:val="none" w:sz="0" w:space="0" w:color="auto"/>
                <w:left w:val="none" w:sz="0" w:space="0" w:color="auto"/>
                <w:bottom w:val="none" w:sz="0" w:space="0" w:color="auto"/>
                <w:right w:val="none" w:sz="0" w:space="0" w:color="auto"/>
              </w:divBdr>
            </w:div>
            <w:div w:id="702100695">
              <w:marLeft w:val="0"/>
              <w:marRight w:val="0"/>
              <w:marTop w:val="0"/>
              <w:marBottom w:val="0"/>
              <w:divBdr>
                <w:top w:val="none" w:sz="0" w:space="0" w:color="auto"/>
                <w:left w:val="none" w:sz="0" w:space="0" w:color="auto"/>
                <w:bottom w:val="none" w:sz="0" w:space="0" w:color="auto"/>
                <w:right w:val="none" w:sz="0" w:space="0" w:color="auto"/>
              </w:divBdr>
            </w:div>
            <w:div w:id="716858967">
              <w:marLeft w:val="0"/>
              <w:marRight w:val="0"/>
              <w:marTop w:val="0"/>
              <w:marBottom w:val="0"/>
              <w:divBdr>
                <w:top w:val="none" w:sz="0" w:space="0" w:color="auto"/>
                <w:left w:val="none" w:sz="0" w:space="0" w:color="auto"/>
                <w:bottom w:val="none" w:sz="0" w:space="0" w:color="auto"/>
                <w:right w:val="none" w:sz="0" w:space="0" w:color="auto"/>
              </w:divBdr>
            </w:div>
            <w:div w:id="734354895">
              <w:marLeft w:val="0"/>
              <w:marRight w:val="0"/>
              <w:marTop w:val="0"/>
              <w:marBottom w:val="0"/>
              <w:divBdr>
                <w:top w:val="none" w:sz="0" w:space="0" w:color="auto"/>
                <w:left w:val="none" w:sz="0" w:space="0" w:color="auto"/>
                <w:bottom w:val="none" w:sz="0" w:space="0" w:color="auto"/>
                <w:right w:val="none" w:sz="0" w:space="0" w:color="auto"/>
              </w:divBdr>
            </w:div>
            <w:div w:id="736048762">
              <w:marLeft w:val="0"/>
              <w:marRight w:val="0"/>
              <w:marTop w:val="0"/>
              <w:marBottom w:val="0"/>
              <w:divBdr>
                <w:top w:val="none" w:sz="0" w:space="0" w:color="auto"/>
                <w:left w:val="none" w:sz="0" w:space="0" w:color="auto"/>
                <w:bottom w:val="none" w:sz="0" w:space="0" w:color="auto"/>
                <w:right w:val="none" w:sz="0" w:space="0" w:color="auto"/>
              </w:divBdr>
            </w:div>
            <w:div w:id="739904820">
              <w:marLeft w:val="0"/>
              <w:marRight w:val="0"/>
              <w:marTop w:val="0"/>
              <w:marBottom w:val="0"/>
              <w:divBdr>
                <w:top w:val="none" w:sz="0" w:space="0" w:color="auto"/>
                <w:left w:val="none" w:sz="0" w:space="0" w:color="auto"/>
                <w:bottom w:val="none" w:sz="0" w:space="0" w:color="auto"/>
                <w:right w:val="none" w:sz="0" w:space="0" w:color="auto"/>
              </w:divBdr>
            </w:div>
            <w:div w:id="740250941">
              <w:marLeft w:val="0"/>
              <w:marRight w:val="0"/>
              <w:marTop w:val="0"/>
              <w:marBottom w:val="0"/>
              <w:divBdr>
                <w:top w:val="none" w:sz="0" w:space="0" w:color="auto"/>
                <w:left w:val="none" w:sz="0" w:space="0" w:color="auto"/>
                <w:bottom w:val="none" w:sz="0" w:space="0" w:color="auto"/>
                <w:right w:val="none" w:sz="0" w:space="0" w:color="auto"/>
              </w:divBdr>
            </w:div>
            <w:div w:id="750542148">
              <w:marLeft w:val="0"/>
              <w:marRight w:val="0"/>
              <w:marTop w:val="0"/>
              <w:marBottom w:val="0"/>
              <w:divBdr>
                <w:top w:val="none" w:sz="0" w:space="0" w:color="auto"/>
                <w:left w:val="none" w:sz="0" w:space="0" w:color="auto"/>
                <w:bottom w:val="none" w:sz="0" w:space="0" w:color="auto"/>
                <w:right w:val="none" w:sz="0" w:space="0" w:color="auto"/>
              </w:divBdr>
            </w:div>
            <w:div w:id="755828435">
              <w:marLeft w:val="0"/>
              <w:marRight w:val="0"/>
              <w:marTop w:val="0"/>
              <w:marBottom w:val="0"/>
              <w:divBdr>
                <w:top w:val="none" w:sz="0" w:space="0" w:color="auto"/>
                <w:left w:val="none" w:sz="0" w:space="0" w:color="auto"/>
                <w:bottom w:val="none" w:sz="0" w:space="0" w:color="auto"/>
                <w:right w:val="none" w:sz="0" w:space="0" w:color="auto"/>
              </w:divBdr>
            </w:div>
            <w:div w:id="765617208">
              <w:marLeft w:val="0"/>
              <w:marRight w:val="0"/>
              <w:marTop w:val="0"/>
              <w:marBottom w:val="0"/>
              <w:divBdr>
                <w:top w:val="none" w:sz="0" w:space="0" w:color="auto"/>
                <w:left w:val="none" w:sz="0" w:space="0" w:color="auto"/>
                <w:bottom w:val="none" w:sz="0" w:space="0" w:color="auto"/>
                <w:right w:val="none" w:sz="0" w:space="0" w:color="auto"/>
              </w:divBdr>
            </w:div>
            <w:div w:id="766197157">
              <w:marLeft w:val="0"/>
              <w:marRight w:val="0"/>
              <w:marTop w:val="0"/>
              <w:marBottom w:val="0"/>
              <w:divBdr>
                <w:top w:val="none" w:sz="0" w:space="0" w:color="auto"/>
                <w:left w:val="none" w:sz="0" w:space="0" w:color="auto"/>
                <w:bottom w:val="none" w:sz="0" w:space="0" w:color="auto"/>
                <w:right w:val="none" w:sz="0" w:space="0" w:color="auto"/>
              </w:divBdr>
            </w:div>
            <w:div w:id="770586496">
              <w:marLeft w:val="0"/>
              <w:marRight w:val="0"/>
              <w:marTop w:val="0"/>
              <w:marBottom w:val="0"/>
              <w:divBdr>
                <w:top w:val="none" w:sz="0" w:space="0" w:color="auto"/>
                <w:left w:val="none" w:sz="0" w:space="0" w:color="auto"/>
                <w:bottom w:val="none" w:sz="0" w:space="0" w:color="auto"/>
                <w:right w:val="none" w:sz="0" w:space="0" w:color="auto"/>
              </w:divBdr>
            </w:div>
            <w:div w:id="771389817">
              <w:marLeft w:val="0"/>
              <w:marRight w:val="0"/>
              <w:marTop w:val="0"/>
              <w:marBottom w:val="0"/>
              <w:divBdr>
                <w:top w:val="none" w:sz="0" w:space="0" w:color="auto"/>
                <w:left w:val="none" w:sz="0" w:space="0" w:color="auto"/>
                <w:bottom w:val="none" w:sz="0" w:space="0" w:color="auto"/>
                <w:right w:val="none" w:sz="0" w:space="0" w:color="auto"/>
              </w:divBdr>
            </w:div>
            <w:div w:id="782765415">
              <w:marLeft w:val="0"/>
              <w:marRight w:val="0"/>
              <w:marTop w:val="0"/>
              <w:marBottom w:val="0"/>
              <w:divBdr>
                <w:top w:val="none" w:sz="0" w:space="0" w:color="auto"/>
                <w:left w:val="none" w:sz="0" w:space="0" w:color="auto"/>
                <w:bottom w:val="none" w:sz="0" w:space="0" w:color="auto"/>
                <w:right w:val="none" w:sz="0" w:space="0" w:color="auto"/>
              </w:divBdr>
            </w:div>
            <w:div w:id="785735424">
              <w:marLeft w:val="0"/>
              <w:marRight w:val="0"/>
              <w:marTop w:val="0"/>
              <w:marBottom w:val="0"/>
              <w:divBdr>
                <w:top w:val="none" w:sz="0" w:space="0" w:color="auto"/>
                <w:left w:val="none" w:sz="0" w:space="0" w:color="auto"/>
                <w:bottom w:val="none" w:sz="0" w:space="0" w:color="auto"/>
                <w:right w:val="none" w:sz="0" w:space="0" w:color="auto"/>
              </w:divBdr>
            </w:div>
            <w:div w:id="785848717">
              <w:marLeft w:val="0"/>
              <w:marRight w:val="0"/>
              <w:marTop w:val="0"/>
              <w:marBottom w:val="0"/>
              <w:divBdr>
                <w:top w:val="none" w:sz="0" w:space="0" w:color="auto"/>
                <w:left w:val="none" w:sz="0" w:space="0" w:color="auto"/>
                <w:bottom w:val="none" w:sz="0" w:space="0" w:color="auto"/>
                <w:right w:val="none" w:sz="0" w:space="0" w:color="auto"/>
              </w:divBdr>
            </w:div>
            <w:div w:id="787696684">
              <w:marLeft w:val="0"/>
              <w:marRight w:val="0"/>
              <w:marTop w:val="0"/>
              <w:marBottom w:val="0"/>
              <w:divBdr>
                <w:top w:val="none" w:sz="0" w:space="0" w:color="auto"/>
                <w:left w:val="none" w:sz="0" w:space="0" w:color="auto"/>
                <w:bottom w:val="none" w:sz="0" w:space="0" w:color="auto"/>
                <w:right w:val="none" w:sz="0" w:space="0" w:color="auto"/>
              </w:divBdr>
            </w:div>
            <w:div w:id="837967930">
              <w:marLeft w:val="0"/>
              <w:marRight w:val="0"/>
              <w:marTop w:val="0"/>
              <w:marBottom w:val="0"/>
              <w:divBdr>
                <w:top w:val="none" w:sz="0" w:space="0" w:color="auto"/>
                <w:left w:val="none" w:sz="0" w:space="0" w:color="auto"/>
                <w:bottom w:val="none" w:sz="0" w:space="0" w:color="auto"/>
                <w:right w:val="none" w:sz="0" w:space="0" w:color="auto"/>
              </w:divBdr>
            </w:div>
            <w:div w:id="844977252">
              <w:marLeft w:val="0"/>
              <w:marRight w:val="0"/>
              <w:marTop w:val="0"/>
              <w:marBottom w:val="0"/>
              <w:divBdr>
                <w:top w:val="none" w:sz="0" w:space="0" w:color="auto"/>
                <w:left w:val="none" w:sz="0" w:space="0" w:color="auto"/>
                <w:bottom w:val="none" w:sz="0" w:space="0" w:color="auto"/>
                <w:right w:val="none" w:sz="0" w:space="0" w:color="auto"/>
              </w:divBdr>
            </w:div>
            <w:div w:id="849215981">
              <w:marLeft w:val="0"/>
              <w:marRight w:val="0"/>
              <w:marTop w:val="0"/>
              <w:marBottom w:val="0"/>
              <w:divBdr>
                <w:top w:val="none" w:sz="0" w:space="0" w:color="auto"/>
                <w:left w:val="none" w:sz="0" w:space="0" w:color="auto"/>
                <w:bottom w:val="none" w:sz="0" w:space="0" w:color="auto"/>
                <w:right w:val="none" w:sz="0" w:space="0" w:color="auto"/>
              </w:divBdr>
            </w:div>
            <w:div w:id="850991334">
              <w:marLeft w:val="0"/>
              <w:marRight w:val="0"/>
              <w:marTop w:val="0"/>
              <w:marBottom w:val="0"/>
              <w:divBdr>
                <w:top w:val="none" w:sz="0" w:space="0" w:color="auto"/>
                <w:left w:val="none" w:sz="0" w:space="0" w:color="auto"/>
                <w:bottom w:val="none" w:sz="0" w:space="0" w:color="auto"/>
                <w:right w:val="none" w:sz="0" w:space="0" w:color="auto"/>
              </w:divBdr>
            </w:div>
            <w:div w:id="855463834">
              <w:marLeft w:val="0"/>
              <w:marRight w:val="0"/>
              <w:marTop w:val="0"/>
              <w:marBottom w:val="0"/>
              <w:divBdr>
                <w:top w:val="none" w:sz="0" w:space="0" w:color="auto"/>
                <w:left w:val="none" w:sz="0" w:space="0" w:color="auto"/>
                <w:bottom w:val="none" w:sz="0" w:space="0" w:color="auto"/>
                <w:right w:val="none" w:sz="0" w:space="0" w:color="auto"/>
              </w:divBdr>
            </w:div>
            <w:div w:id="864443187">
              <w:marLeft w:val="0"/>
              <w:marRight w:val="0"/>
              <w:marTop w:val="0"/>
              <w:marBottom w:val="0"/>
              <w:divBdr>
                <w:top w:val="none" w:sz="0" w:space="0" w:color="auto"/>
                <w:left w:val="none" w:sz="0" w:space="0" w:color="auto"/>
                <w:bottom w:val="none" w:sz="0" w:space="0" w:color="auto"/>
                <w:right w:val="none" w:sz="0" w:space="0" w:color="auto"/>
              </w:divBdr>
            </w:div>
            <w:div w:id="869608850">
              <w:marLeft w:val="0"/>
              <w:marRight w:val="0"/>
              <w:marTop w:val="0"/>
              <w:marBottom w:val="0"/>
              <w:divBdr>
                <w:top w:val="none" w:sz="0" w:space="0" w:color="auto"/>
                <w:left w:val="none" w:sz="0" w:space="0" w:color="auto"/>
                <w:bottom w:val="none" w:sz="0" w:space="0" w:color="auto"/>
                <w:right w:val="none" w:sz="0" w:space="0" w:color="auto"/>
              </w:divBdr>
            </w:div>
            <w:div w:id="871504531">
              <w:marLeft w:val="0"/>
              <w:marRight w:val="0"/>
              <w:marTop w:val="0"/>
              <w:marBottom w:val="0"/>
              <w:divBdr>
                <w:top w:val="none" w:sz="0" w:space="0" w:color="auto"/>
                <w:left w:val="none" w:sz="0" w:space="0" w:color="auto"/>
                <w:bottom w:val="none" w:sz="0" w:space="0" w:color="auto"/>
                <w:right w:val="none" w:sz="0" w:space="0" w:color="auto"/>
              </w:divBdr>
            </w:div>
            <w:div w:id="875893327">
              <w:marLeft w:val="0"/>
              <w:marRight w:val="0"/>
              <w:marTop w:val="0"/>
              <w:marBottom w:val="0"/>
              <w:divBdr>
                <w:top w:val="none" w:sz="0" w:space="0" w:color="auto"/>
                <w:left w:val="none" w:sz="0" w:space="0" w:color="auto"/>
                <w:bottom w:val="none" w:sz="0" w:space="0" w:color="auto"/>
                <w:right w:val="none" w:sz="0" w:space="0" w:color="auto"/>
              </w:divBdr>
            </w:div>
            <w:div w:id="881283775">
              <w:marLeft w:val="0"/>
              <w:marRight w:val="0"/>
              <w:marTop w:val="0"/>
              <w:marBottom w:val="0"/>
              <w:divBdr>
                <w:top w:val="none" w:sz="0" w:space="0" w:color="auto"/>
                <w:left w:val="none" w:sz="0" w:space="0" w:color="auto"/>
                <w:bottom w:val="none" w:sz="0" w:space="0" w:color="auto"/>
                <w:right w:val="none" w:sz="0" w:space="0" w:color="auto"/>
              </w:divBdr>
            </w:div>
            <w:div w:id="889073703">
              <w:marLeft w:val="0"/>
              <w:marRight w:val="0"/>
              <w:marTop w:val="0"/>
              <w:marBottom w:val="0"/>
              <w:divBdr>
                <w:top w:val="none" w:sz="0" w:space="0" w:color="auto"/>
                <w:left w:val="none" w:sz="0" w:space="0" w:color="auto"/>
                <w:bottom w:val="none" w:sz="0" w:space="0" w:color="auto"/>
                <w:right w:val="none" w:sz="0" w:space="0" w:color="auto"/>
              </w:divBdr>
            </w:div>
            <w:div w:id="896739865">
              <w:marLeft w:val="0"/>
              <w:marRight w:val="0"/>
              <w:marTop w:val="0"/>
              <w:marBottom w:val="0"/>
              <w:divBdr>
                <w:top w:val="none" w:sz="0" w:space="0" w:color="auto"/>
                <w:left w:val="none" w:sz="0" w:space="0" w:color="auto"/>
                <w:bottom w:val="none" w:sz="0" w:space="0" w:color="auto"/>
                <w:right w:val="none" w:sz="0" w:space="0" w:color="auto"/>
              </w:divBdr>
            </w:div>
            <w:div w:id="900410462">
              <w:marLeft w:val="0"/>
              <w:marRight w:val="0"/>
              <w:marTop w:val="0"/>
              <w:marBottom w:val="0"/>
              <w:divBdr>
                <w:top w:val="none" w:sz="0" w:space="0" w:color="auto"/>
                <w:left w:val="none" w:sz="0" w:space="0" w:color="auto"/>
                <w:bottom w:val="none" w:sz="0" w:space="0" w:color="auto"/>
                <w:right w:val="none" w:sz="0" w:space="0" w:color="auto"/>
              </w:divBdr>
            </w:div>
            <w:div w:id="901059542">
              <w:marLeft w:val="0"/>
              <w:marRight w:val="0"/>
              <w:marTop w:val="0"/>
              <w:marBottom w:val="0"/>
              <w:divBdr>
                <w:top w:val="none" w:sz="0" w:space="0" w:color="auto"/>
                <w:left w:val="none" w:sz="0" w:space="0" w:color="auto"/>
                <w:bottom w:val="none" w:sz="0" w:space="0" w:color="auto"/>
                <w:right w:val="none" w:sz="0" w:space="0" w:color="auto"/>
              </w:divBdr>
            </w:div>
            <w:div w:id="907157249">
              <w:marLeft w:val="0"/>
              <w:marRight w:val="0"/>
              <w:marTop w:val="0"/>
              <w:marBottom w:val="0"/>
              <w:divBdr>
                <w:top w:val="none" w:sz="0" w:space="0" w:color="auto"/>
                <w:left w:val="none" w:sz="0" w:space="0" w:color="auto"/>
                <w:bottom w:val="none" w:sz="0" w:space="0" w:color="auto"/>
                <w:right w:val="none" w:sz="0" w:space="0" w:color="auto"/>
              </w:divBdr>
            </w:div>
            <w:div w:id="915742556">
              <w:marLeft w:val="0"/>
              <w:marRight w:val="0"/>
              <w:marTop w:val="0"/>
              <w:marBottom w:val="0"/>
              <w:divBdr>
                <w:top w:val="none" w:sz="0" w:space="0" w:color="auto"/>
                <w:left w:val="none" w:sz="0" w:space="0" w:color="auto"/>
                <w:bottom w:val="none" w:sz="0" w:space="0" w:color="auto"/>
                <w:right w:val="none" w:sz="0" w:space="0" w:color="auto"/>
              </w:divBdr>
            </w:div>
            <w:div w:id="928851119">
              <w:marLeft w:val="0"/>
              <w:marRight w:val="0"/>
              <w:marTop w:val="0"/>
              <w:marBottom w:val="0"/>
              <w:divBdr>
                <w:top w:val="none" w:sz="0" w:space="0" w:color="auto"/>
                <w:left w:val="none" w:sz="0" w:space="0" w:color="auto"/>
                <w:bottom w:val="none" w:sz="0" w:space="0" w:color="auto"/>
                <w:right w:val="none" w:sz="0" w:space="0" w:color="auto"/>
              </w:divBdr>
            </w:div>
            <w:div w:id="936209131">
              <w:marLeft w:val="0"/>
              <w:marRight w:val="0"/>
              <w:marTop w:val="0"/>
              <w:marBottom w:val="0"/>
              <w:divBdr>
                <w:top w:val="none" w:sz="0" w:space="0" w:color="auto"/>
                <w:left w:val="none" w:sz="0" w:space="0" w:color="auto"/>
                <w:bottom w:val="none" w:sz="0" w:space="0" w:color="auto"/>
                <w:right w:val="none" w:sz="0" w:space="0" w:color="auto"/>
              </w:divBdr>
            </w:div>
            <w:div w:id="962613650">
              <w:marLeft w:val="0"/>
              <w:marRight w:val="0"/>
              <w:marTop w:val="0"/>
              <w:marBottom w:val="0"/>
              <w:divBdr>
                <w:top w:val="none" w:sz="0" w:space="0" w:color="auto"/>
                <w:left w:val="none" w:sz="0" w:space="0" w:color="auto"/>
                <w:bottom w:val="none" w:sz="0" w:space="0" w:color="auto"/>
                <w:right w:val="none" w:sz="0" w:space="0" w:color="auto"/>
              </w:divBdr>
            </w:div>
            <w:div w:id="976253855">
              <w:marLeft w:val="0"/>
              <w:marRight w:val="0"/>
              <w:marTop w:val="0"/>
              <w:marBottom w:val="0"/>
              <w:divBdr>
                <w:top w:val="none" w:sz="0" w:space="0" w:color="auto"/>
                <w:left w:val="none" w:sz="0" w:space="0" w:color="auto"/>
                <w:bottom w:val="none" w:sz="0" w:space="0" w:color="auto"/>
                <w:right w:val="none" w:sz="0" w:space="0" w:color="auto"/>
              </w:divBdr>
            </w:div>
            <w:div w:id="978924116">
              <w:marLeft w:val="0"/>
              <w:marRight w:val="0"/>
              <w:marTop w:val="0"/>
              <w:marBottom w:val="0"/>
              <w:divBdr>
                <w:top w:val="none" w:sz="0" w:space="0" w:color="auto"/>
                <w:left w:val="none" w:sz="0" w:space="0" w:color="auto"/>
                <w:bottom w:val="none" w:sz="0" w:space="0" w:color="auto"/>
                <w:right w:val="none" w:sz="0" w:space="0" w:color="auto"/>
              </w:divBdr>
            </w:div>
            <w:div w:id="980114536">
              <w:marLeft w:val="0"/>
              <w:marRight w:val="0"/>
              <w:marTop w:val="0"/>
              <w:marBottom w:val="0"/>
              <w:divBdr>
                <w:top w:val="none" w:sz="0" w:space="0" w:color="auto"/>
                <w:left w:val="none" w:sz="0" w:space="0" w:color="auto"/>
                <w:bottom w:val="none" w:sz="0" w:space="0" w:color="auto"/>
                <w:right w:val="none" w:sz="0" w:space="0" w:color="auto"/>
              </w:divBdr>
            </w:div>
            <w:div w:id="980311930">
              <w:marLeft w:val="0"/>
              <w:marRight w:val="0"/>
              <w:marTop w:val="0"/>
              <w:marBottom w:val="0"/>
              <w:divBdr>
                <w:top w:val="none" w:sz="0" w:space="0" w:color="auto"/>
                <w:left w:val="none" w:sz="0" w:space="0" w:color="auto"/>
                <w:bottom w:val="none" w:sz="0" w:space="0" w:color="auto"/>
                <w:right w:val="none" w:sz="0" w:space="0" w:color="auto"/>
              </w:divBdr>
            </w:div>
            <w:div w:id="983043148">
              <w:marLeft w:val="0"/>
              <w:marRight w:val="0"/>
              <w:marTop w:val="0"/>
              <w:marBottom w:val="0"/>
              <w:divBdr>
                <w:top w:val="none" w:sz="0" w:space="0" w:color="auto"/>
                <w:left w:val="none" w:sz="0" w:space="0" w:color="auto"/>
                <w:bottom w:val="none" w:sz="0" w:space="0" w:color="auto"/>
                <w:right w:val="none" w:sz="0" w:space="0" w:color="auto"/>
              </w:divBdr>
            </w:div>
            <w:div w:id="996689916">
              <w:marLeft w:val="0"/>
              <w:marRight w:val="0"/>
              <w:marTop w:val="0"/>
              <w:marBottom w:val="0"/>
              <w:divBdr>
                <w:top w:val="none" w:sz="0" w:space="0" w:color="auto"/>
                <w:left w:val="none" w:sz="0" w:space="0" w:color="auto"/>
                <w:bottom w:val="none" w:sz="0" w:space="0" w:color="auto"/>
                <w:right w:val="none" w:sz="0" w:space="0" w:color="auto"/>
              </w:divBdr>
            </w:div>
            <w:div w:id="998070099">
              <w:marLeft w:val="0"/>
              <w:marRight w:val="0"/>
              <w:marTop w:val="0"/>
              <w:marBottom w:val="0"/>
              <w:divBdr>
                <w:top w:val="none" w:sz="0" w:space="0" w:color="auto"/>
                <w:left w:val="none" w:sz="0" w:space="0" w:color="auto"/>
                <w:bottom w:val="none" w:sz="0" w:space="0" w:color="auto"/>
                <w:right w:val="none" w:sz="0" w:space="0" w:color="auto"/>
              </w:divBdr>
            </w:div>
            <w:div w:id="1008605799">
              <w:marLeft w:val="0"/>
              <w:marRight w:val="0"/>
              <w:marTop w:val="0"/>
              <w:marBottom w:val="0"/>
              <w:divBdr>
                <w:top w:val="none" w:sz="0" w:space="0" w:color="auto"/>
                <w:left w:val="none" w:sz="0" w:space="0" w:color="auto"/>
                <w:bottom w:val="none" w:sz="0" w:space="0" w:color="auto"/>
                <w:right w:val="none" w:sz="0" w:space="0" w:color="auto"/>
              </w:divBdr>
            </w:div>
            <w:div w:id="1011563235">
              <w:marLeft w:val="0"/>
              <w:marRight w:val="0"/>
              <w:marTop w:val="0"/>
              <w:marBottom w:val="0"/>
              <w:divBdr>
                <w:top w:val="none" w:sz="0" w:space="0" w:color="auto"/>
                <w:left w:val="none" w:sz="0" w:space="0" w:color="auto"/>
                <w:bottom w:val="none" w:sz="0" w:space="0" w:color="auto"/>
                <w:right w:val="none" w:sz="0" w:space="0" w:color="auto"/>
              </w:divBdr>
            </w:div>
            <w:div w:id="1011642377">
              <w:marLeft w:val="0"/>
              <w:marRight w:val="0"/>
              <w:marTop w:val="0"/>
              <w:marBottom w:val="0"/>
              <w:divBdr>
                <w:top w:val="none" w:sz="0" w:space="0" w:color="auto"/>
                <w:left w:val="none" w:sz="0" w:space="0" w:color="auto"/>
                <w:bottom w:val="none" w:sz="0" w:space="0" w:color="auto"/>
                <w:right w:val="none" w:sz="0" w:space="0" w:color="auto"/>
              </w:divBdr>
            </w:div>
            <w:div w:id="1014066291">
              <w:marLeft w:val="0"/>
              <w:marRight w:val="0"/>
              <w:marTop w:val="0"/>
              <w:marBottom w:val="0"/>
              <w:divBdr>
                <w:top w:val="none" w:sz="0" w:space="0" w:color="auto"/>
                <w:left w:val="none" w:sz="0" w:space="0" w:color="auto"/>
                <w:bottom w:val="none" w:sz="0" w:space="0" w:color="auto"/>
                <w:right w:val="none" w:sz="0" w:space="0" w:color="auto"/>
              </w:divBdr>
            </w:div>
            <w:div w:id="1014306728">
              <w:marLeft w:val="0"/>
              <w:marRight w:val="0"/>
              <w:marTop w:val="0"/>
              <w:marBottom w:val="0"/>
              <w:divBdr>
                <w:top w:val="none" w:sz="0" w:space="0" w:color="auto"/>
                <w:left w:val="none" w:sz="0" w:space="0" w:color="auto"/>
                <w:bottom w:val="none" w:sz="0" w:space="0" w:color="auto"/>
                <w:right w:val="none" w:sz="0" w:space="0" w:color="auto"/>
              </w:divBdr>
            </w:div>
            <w:div w:id="1027022409">
              <w:marLeft w:val="0"/>
              <w:marRight w:val="0"/>
              <w:marTop w:val="0"/>
              <w:marBottom w:val="0"/>
              <w:divBdr>
                <w:top w:val="none" w:sz="0" w:space="0" w:color="auto"/>
                <w:left w:val="none" w:sz="0" w:space="0" w:color="auto"/>
                <w:bottom w:val="none" w:sz="0" w:space="0" w:color="auto"/>
                <w:right w:val="none" w:sz="0" w:space="0" w:color="auto"/>
              </w:divBdr>
            </w:div>
            <w:div w:id="1027288748">
              <w:marLeft w:val="0"/>
              <w:marRight w:val="0"/>
              <w:marTop w:val="0"/>
              <w:marBottom w:val="0"/>
              <w:divBdr>
                <w:top w:val="none" w:sz="0" w:space="0" w:color="auto"/>
                <w:left w:val="none" w:sz="0" w:space="0" w:color="auto"/>
                <w:bottom w:val="none" w:sz="0" w:space="0" w:color="auto"/>
                <w:right w:val="none" w:sz="0" w:space="0" w:color="auto"/>
              </w:divBdr>
            </w:div>
            <w:div w:id="1051267390">
              <w:marLeft w:val="0"/>
              <w:marRight w:val="0"/>
              <w:marTop w:val="0"/>
              <w:marBottom w:val="0"/>
              <w:divBdr>
                <w:top w:val="none" w:sz="0" w:space="0" w:color="auto"/>
                <w:left w:val="none" w:sz="0" w:space="0" w:color="auto"/>
                <w:bottom w:val="none" w:sz="0" w:space="0" w:color="auto"/>
                <w:right w:val="none" w:sz="0" w:space="0" w:color="auto"/>
              </w:divBdr>
            </w:div>
            <w:div w:id="1053426967">
              <w:marLeft w:val="0"/>
              <w:marRight w:val="0"/>
              <w:marTop w:val="0"/>
              <w:marBottom w:val="0"/>
              <w:divBdr>
                <w:top w:val="none" w:sz="0" w:space="0" w:color="auto"/>
                <w:left w:val="none" w:sz="0" w:space="0" w:color="auto"/>
                <w:bottom w:val="none" w:sz="0" w:space="0" w:color="auto"/>
                <w:right w:val="none" w:sz="0" w:space="0" w:color="auto"/>
              </w:divBdr>
            </w:div>
            <w:div w:id="1056121419">
              <w:marLeft w:val="0"/>
              <w:marRight w:val="0"/>
              <w:marTop w:val="0"/>
              <w:marBottom w:val="0"/>
              <w:divBdr>
                <w:top w:val="none" w:sz="0" w:space="0" w:color="auto"/>
                <w:left w:val="none" w:sz="0" w:space="0" w:color="auto"/>
                <w:bottom w:val="none" w:sz="0" w:space="0" w:color="auto"/>
                <w:right w:val="none" w:sz="0" w:space="0" w:color="auto"/>
              </w:divBdr>
            </w:div>
            <w:div w:id="1061558731">
              <w:marLeft w:val="0"/>
              <w:marRight w:val="0"/>
              <w:marTop w:val="0"/>
              <w:marBottom w:val="0"/>
              <w:divBdr>
                <w:top w:val="none" w:sz="0" w:space="0" w:color="auto"/>
                <w:left w:val="none" w:sz="0" w:space="0" w:color="auto"/>
                <w:bottom w:val="none" w:sz="0" w:space="0" w:color="auto"/>
                <w:right w:val="none" w:sz="0" w:space="0" w:color="auto"/>
              </w:divBdr>
            </w:div>
            <w:div w:id="1072235481">
              <w:marLeft w:val="0"/>
              <w:marRight w:val="0"/>
              <w:marTop w:val="0"/>
              <w:marBottom w:val="0"/>
              <w:divBdr>
                <w:top w:val="none" w:sz="0" w:space="0" w:color="auto"/>
                <w:left w:val="none" w:sz="0" w:space="0" w:color="auto"/>
                <w:bottom w:val="none" w:sz="0" w:space="0" w:color="auto"/>
                <w:right w:val="none" w:sz="0" w:space="0" w:color="auto"/>
              </w:divBdr>
            </w:div>
            <w:div w:id="1073547684">
              <w:marLeft w:val="0"/>
              <w:marRight w:val="0"/>
              <w:marTop w:val="0"/>
              <w:marBottom w:val="0"/>
              <w:divBdr>
                <w:top w:val="none" w:sz="0" w:space="0" w:color="auto"/>
                <w:left w:val="none" w:sz="0" w:space="0" w:color="auto"/>
                <w:bottom w:val="none" w:sz="0" w:space="0" w:color="auto"/>
                <w:right w:val="none" w:sz="0" w:space="0" w:color="auto"/>
              </w:divBdr>
            </w:div>
            <w:div w:id="1083603445">
              <w:marLeft w:val="0"/>
              <w:marRight w:val="0"/>
              <w:marTop w:val="0"/>
              <w:marBottom w:val="0"/>
              <w:divBdr>
                <w:top w:val="none" w:sz="0" w:space="0" w:color="auto"/>
                <w:left w:val="none" w:sz="0" w:space="0" w:color="auto"/>
                <w:bottom w:val="none" w:sz="0" w:space="0" w:color="auto"/>
                <w:right w:val="none" w:sz="0" w:space="0" w:color="auto"/>
              </w:divBdr>
            </w:div>
            <w:div w:id="1086615651">
              <w:marLeft w:val="0"/>
              <w:marRight w:val="0"/>
              <w:marTop w:val="0"/>
              <w:marBottom w:val="0"/>
              <w:divBdr>
                <w:top w:val="none" w:sz="0" w:space="0" w:color="auto"/>
                <w:left w:val="none" w:sz="0" w:space="0" w:color="auto"/>
                <w:bottom w:val="none" w:sz="0" w:space="0" w:color="auto"/>
                <w:right w:val="none" w:sz="0" w:space="0" w:color="auto"/>
              </w:divBdr>
            </w:div>
            <w:div w:id="1086616273">
              <w:marLeft w:val="0"/>
              <w:marRight w:val="0"/>
              <w:marTop w:val="0"/>
              <w:marBottom w:val="0"/>
              <w:divBdr>
                <w:top w:val="none" w:sz="0" w:space="0" w:color="auto"/>
                <w:left w:val="none" w:sz="0" w:space="0" w:color="auto"/>
                <w:bottom w:val="none" w:sz="0" w:space="0" w:color="auto"/>
                <w:right w:val="none" w:sz="0" w:space="0" w:color="auto"/>
              </w:divBdr>
            </w:div>
            <w:div w:id="1099712485">
              <w:marLeft w:val="0"/>
              <w:marRight w:val="0"/>
              <w:marTop w:val="0"/>
              <w:marBottom w:val="0"/>
              <w:divBdr>
                <w:top w:val="none" w:sz="0" w:space="0" w:color="auto"/>
                <w:left w:val="none" w:sz="0" w:space="0" w:color="auto"/>
                <w:bottom w:val="none" w:sz="0" w:space="0" w:color="auto"/>
                <w:right w:val="none" w:sz="0" w:space="0" w:color="auto"/>
              </w:divBdr>
            </w:div>
            <w:div w:id="1108813819">
              <w:marLeft w:val="0"/>
              <w:marRight w:val="0"/>
              <w:marTop w:val="0"/>
              <w:marBottom w:val="0"/>
              <w:divBdr>
                <w:top w:val="none" w:sz="0" w:space="0" w:color="auto"/>
                <w:left w:val="none" w:sz="0" w:space="0" w:color="auto"/>
                <w:bottom w:val="none" w:sz="0" w:space="0" w:color="auto"/>
                <w:right w:val="none" w:sz="0" w:space="0" w:color="auto"/>
              </w:divBdr>
            </w:div>
            <w:div w:id="1111168016">
              <w:marLeft w:val="0"/>
              <w:marRight w:val="0"/>
              <w:marTop w:val="0"/>
              <w:marBottom w:val="0"/>
              <w:divBdr>
                <w:top w:val="none" w:sz="0" w:space="0" w:color="auto"/>
                <w:left w:val="none" w:sz="0" w:space="0" w:color="auto"/>
                <w:bottom w:val="none" w:sz="0" w:space="0" w:color="auto"/>
                <w:right w:val="none" w:sz="0" w:space="0" w:color="auto"/>
              </w:divBdr>
            </w:div>
            <w:div w:id="1112624439">
              <w:marLeft w:val="0"/>
              <w:marRight w:val="0"/>
              <w:marTop w:val="0"/>
              <w:marBottom w:val="0"/>
              <w:divBdr>
                <w:top w:val="none" w:sz="0" w:space="0" w:color="auto"/>
                <w:left w:val="none" w:sz="0" w:space="0" w:color="auto"/>
                <w:bottom w:val="none" w:sz="0" w:space="0" w:color="auto"/>
                <w:right w:val="none" w:sz="0" w:space="0" w:color="auto"/>
              </w:divBdr>
            </w:div>
            <w:div w:id="1115248040">
              <w:marLeft w:val="0"/>
              <w:marRight w:val="0"/>
              <w:marTop w:val="0"/>
              <w:marBottom w:val="0"/>
              <w:divBdr>
                <w:top w:val="none" w:sz="0" w:space="0" w:color="auto"/>
                <w:left w:val="none" w:sz="0" w:space="0" w:color="auto"/>
                <w:bottom w:val="none" w:sz="0" w:space="0" w:color="auto"/>
                <w:right w:val="none" w:sz="0" w:space="0" w:color="auto"/>
              </w:divBdr>
            </w:div>
            <w:div w:id="1129399393">
              <w:marLeft w:val="0"/>
              <w:marRight w:val="0"/>
              <w:marTop w:val="0"/>
              <w:marBottom w:val="0"/>
              <w:divBdr>
                <w:top w:val="none" w:sz="0" w:space="0" w:color="auto"/>
                <w:left w:val="none" w:sz="0" w:space="0" w:color="auto"/>
                <w:bottom w:val="none" w:sz="0" w:space="0" w:color="auto"/>
                <w:right w:val="none" w:sz="0" w:space="0" w:color="auto"/>
              </w:divBdr>
            </w:div>
            <w:div w:id="1134716110">
              <w:marLeft w:val="0"/>
              <w:marRight w:val="0"/>
              <w:marTop w:val="0"/>
              <w:marBottom w:val="0"/>
              <w:divBdr>
                <w:top w:val="none" w:sz="0" w:space="0" w:color="auto"/>
                <w:left w:val="none" w:sz="0" w:space="0" w:color="auto"/>
                <w:bottom w:val="none" w:sz="0" w:space="0" w:color="auto"/>
                <w:right w:val="none" w:sz="0" w:space="0" w:color="auto"/>
              </w:divBdr>
            </w:div>
            <w:div w:id="1139956012">
              <w:marLeft w:val="0"/>
              <w:marRight w:val="0"/>
              <w:marTop w:val="0"/>
              <w:marBottom w:val="0"/>
              <w:divBdr>
                <w:top w:val="none" w:sz="0" w:space="0" w:color="auto"/>
                <w:left w:val="none" w:sz="0" w:space="0" w:color="auto"/>
                <w:bottom w:val="none" w:sz="0" w:space="0" w:color="auto"/>
                <w:right w:val="none" w:sz="0" w:space="0" w:color="auto"/>
              </w:divBdr>
            </w:div>
            <w:div w:id="1167786086">
              <w:marLeft w:val="0"/>
              <w:marRight w:val="0"/>
              <w:marTop w:val="0"/>
              <w:marBottom w:val="0"/>
              <w:divBdr>
                <w:top w:val="none" w:sz="0" w:space="0" w:color="auto"/>
                <w:left w:val="none" w:sz="0" w:space="0" w:color="auto"/>
                <w:bottom w:val="none" w:sz="0" w:space="0" w:color="auto"/>
                <w:right w:val="none" w:sz="0" w:space="0" w:color="auto"/>
              </w:divBdr>
            </w:div>
            <w:div w:id="1172836128">
              <w:marLeft w:val="0"/>
              <w:marRight w:val="0"/>
              <w:marTop w:val="0"/>
              <w:marBottom w:val="0"/>
              <w:divBdr>
                <w:top w:val="none" w:sz="0" w:space="0" w:color="auto"/>
                <w:left w:val="none" w:sz="0" w:space="0" w:color="auto"/>
                <w:bottom w:val="none" w:sz="0" w:space="0" w:color="auto"/>
                <w:right w:val="none" w:sz="0" w:space="0" w:color="auto"/>
              </w:divBdr>
            </w:div>
            <w:div w:id="1188715052">
              <w:marLeft w:val="0"/>
              <w:marRight w:val="0"/>
              <w:marTop w:val="0"/>
              <w:marBottom w:val="0"/>
              <w:divBdr>
                <w:top w:val="none" w:sz="0" w:space="0" w:color="auto"/>
                <w:left w:val="none" w:sz="0" w:space="0" w:color="auto"/>
                <w:bottom w:val="none" w:sz="0" w:space="0" w:color="auto"/>
                <w:right w:val="none" w:sz="0" w:space="0" w:color="auto"/>
              </w:divBdr>
            </w:div>
            <w:div w:id="1194075698">
              <w:marLeft w:val="0"/>
              <w:marRight w:val="0"/>
              <w:marTop w:val="0"/>
              <w:marBottom w:val="0"/>
              <w:divBdr>
                <w:top w:val="none" w:sz="0" w:space="0" w:color="auto"/>
                <w:left w:val="none" w:sz="0" w:space="0" w:color="auto"/>
                <w:bottom w:val="none" w:sz="0" w:space="0" w:color="auto"/>
                <w:right w:val="none" w:sz="0" w:space="0" w:color="auto"/>
              </w:divBdr>
            </w:div>
            <w:div w:id="1198927414">
              <w:marLeft w:val="0"/>
              <w:marRight w:val="0"/>
              <w:marTop w:val="0"/>
              <w:marBottom w:val="0"/>
              <w:divBdr>
                <w:top w:val="none" w:sz="0" w:space="0" w:color="auto"/>
                <w:left w:val="none" w:sz="0" w:space="0" w:color="auto"/>
                <w:bottom w:val="none" w:sz="0" w:space="0" w:color="auto"/>
                <w:right w:val="none" w:sz="0" w:space="0" w:color="auto"/>
              </w:divBdr>
            </w:div>
            <w:div w:id="1201631901">
              <w:marLeft w:val="0"/>
              <w:marRight w:val="0"/>
              <w:marTop w:val="0"/>
              <w:marBottom w:val="0"/>
              <w:divBdr>
                <w:top w:val="none" w:sz="0" w:space="0" w:color="auto"/>
                <w:left w:val="none" w:sz="0" w:space="0" w:color="auto"/>
                <w:bottom w:val="none" w:sz="0" w:space="0" w:color="auto"/>
                <w:right w:val="none" w:sz="0" w:space="0" w:color="auto"/>
              </w:divBdr>
            </w:div>
            <w:div w:id="1221213994">
              <w:marLeft w:val="0"/>
              <w:marRight w:val="0"/>
              <w:marTop w:val="0"/>
              <w:marBottom w:val="0"/>
              <w:divBdr>
                <w:top w:val="none" w:sz="0" w:space="0" w:color="auto"/>
                <w:left w:val="none" w:sz="0" w:space="0" w:color="auto"/>
                <w:bottom w:val="none" w:sz="0" w:space="0" w:color="auto"/>
                <w:right w:val="none" w:sz="0" w:space="0" w:color="auto"/>
              </w:divBdr>
            </w:div>
            <w:div w:id="1223754495">
              <w:marLeft w:val="0"/>
              <w:marRight w:val="0"/>
              <w:marTop w:val="0"/>
              <w:marBottom w:val="0"/>
              <w:divBdr>
                <w:top w:val="none" w:sz="0" w:space="0" w:color="auto"/>
                <w:left w:val="none" w:sz="0" w:space="0" w:color="auto"/>
                <w:bottom w:val="none" w:sz="0" w:space="0" w:color="auto"/>
                <w:right w:val="none" w:sz="0" w:space="0" w:color="auto"/>
              </w:divBdr>
            </w:div>
            <w:div w:id="1226641255">
              <w:marLeft w:val="0"/>
              <w:marRight w:val="0"/>
              <w:marTop w:val="0"/>
              <w:marBottom w:val="0"/>
              <w:divBdr>
                <w:top w:val="none" w:sz="0" w:space="0" w:color="auto"/>
                <w:left w:val="none" w:sz="0" w:space="0" w:color="auto"/>
                <w:bottom w:val="none" w:sz="0" w:space="0" w:color="auto"/>
                <w:right w:val="none" w:sz="0" w:space="0" w:color="auto"/>
              </w:divBdr>
            </w:div>
            <w:div w:id="1235969419">
              <w:marLeft w:val="0"/>
              <w:marRight w:val="0"/>
              <w:marTop w:val="0"/>
              <w:marBottom w:val="0"/>
              <w:divBdr>
                <w:top w:val="none" w:sz="0" w:space="0" w:color="auto"/>
                <w:left w:val="none" w:sz="0" w:space="0" w:color="auto"/>
                <w:bottom w:val="none" w:sz="0" w:space="0" w:color="auto"/>
                <w:right w:val="none" w:sz="0" w:space="0" w:color="auto"/>
              </w:divBdr>
            </w:div>
            <w:div w:id="1236017143">
              <w:marLeft w:val="0"/>
              <w:marRight w:val="0"/>
              <w:marTop w:val="0"/>
              <w:marBottom w:val="0"/>
              <w:divBdr>
                <w:top w:val="none" w:sz="0" w:space="0" w:color="auto"/>
                <w:left w:val="none" w:sz="0" w:space="0" w:color="auto"/>
                <w:bottom w:val="none" w:sz="0" w:space="0" w:color="auto"/>
                <w:right w:val="none" w:sz="0" w:space="0" w:color="auto"/>
              </w:divBdr>
            </w:div>
            <w:div w:id="1261569424">
              <w:marLeft w:val="0"/>
              <w:marRight w:val="0"/>
              <w:marTop w:val="0"/>
              <w:marBottom w:val="0"/>
              <w:divBdr>
                <w:top w:val="none" w:sz="0" w:space="0" w:color="auto"/>
                <w:left w:val="none" w:sz="0" w:space="0" w:color="auto"/>
                <w:bottom w:val="none" w:sz="0" w:space="0" w:color="auto"/>
                <w:right w:val="none" w:sz="0" w:space="0" w:color="auto"/>
              </w:divBdr>
            </w:div>
            <w:div w:id="1263605096">
              <w:marLeft w:val="0"/>
              <w:marRight w:val="0"/>
              <w:marTop w:val="0"/>
              <w:marBottom w:val="0"/>
              <w:divBdr>
                <w:top w:val="none" w:sz="0" w:space="0" w:color="auto"/>
                <w:left w:val="none" w:sz="0" w:space="0" w:color="auto"/>
                <w:bottom w:val="none" w:sz="0" w:space="0" w:color="auto"/>
                <w:right w:val="none" w:sz="0" w:space="0" w:color="auto"/>
              </w:divBdr>
            </w:div>
            <w:div w:id="1285620200">
              <w:marLeft w:val="0"/>
              <w:marRight w:val="0"/>
              <w:marTop w:val="0"/>
              <w:marBottom w:val="0"/>
              <w:divBdr>
                <w:top w:val="none" w:sz="0" w:space="0" w:color="auto"/>
                <w:left w:val="none" w:sz="0" w:space="0" w:color="auto"/>
                <w:bottom w:val="none" w:sz="0" w:space="0" w:color="auto"/>
                <w:right w:val="none" w:sz="0" w:space="0" w:color="auto"/>
              </w:divBdr>
            </w:div>
            <w:div w:id="1288198593">
              <w:marLeft w:val="0"/>
              <w:marRight w:val="0"/>
              <w:marTop w:val="0"/>
              <w:marBottom w:val="0"/>
              <w:divBdr>
                <w:top w:val="none" w:sz="0" w:space="0" w:color="auto"/>
                <w:left w:val="none" w:sz="0" w:space="0" w:color="auto"/>
                <w:bottom w:val="none" w:sz="0" w:space="0" w:color="auto"/>
                <w:right w:val="none" w:sz="0" w:space="0" w:color="auto"/>
              </w:divBdr>
            </w:div>
            <w:div w:id="1301106190">
              <w:marLeft w:val="0"/>
              <w:marRight w:val="0"/>
              <w:marTop w:val="0"/>
              <w:marBottom w:val="0"/>
              <w:divBdr>
                <w:top w:val="none" w:sz="0" w:space="0" w:color="auto"/>
                <w:left w:val="none" w:sz="0" w:space="0" w:color="auto"/>
                <w:bottom w:val="none" w:sz="0" w:space="0" w:color="auto"/>
                <w:right w:val="none" w:sz="0" w:space="0" w:color="auto"/>
              </w:divBdr>
            </w:div>
            <w:div w:id="1305431777">
              <w:marLeft w:val="0"/>
              <w:marRight w:val="0"/>
              <w:marTop w:val="0"/>
              <w:marBottom w:val="0"/>
              <w:divBdr>
                <w:top w:val="none" w:sz="0" w:space="0" w:color="auto"/>
                <w:left w:val="none" w:sz="0" w:space="0" w:color="auto"/>
                <w:bottom w:val="none" w:sz="0" w:space="0" w:color="auto"/>
                <w:right w:val="none" w:sz="0" w:space="0" w:color="auto"/>
              </w:divBdr>
            </w:div>
            <w:div w:id="1331834469">
              <w:marLeft w:val="0"/>
              <w:marRight w:val="0"/>
              <w:marTop w:val="0"/>
              <w:marBottom w:val="0"/>
              <w:divBdr>
                <w:top w:val="none" w:sz="0" w:space="0" w:color="auto"/>
                <w:left w:val="none" w:sz="0" w:space="0" w:color="auto"/>
                <w:bottom w:val="none" w:sz="0" w:space="0" w:color="auto"/>
                <w:right w:val="none" w:sz="0" w:space="0" w:color="auto"/>
              </w:divBdr>
            </w:div>
            <w:div w:id="1333681425">
              <w:marLeft w:val="0"/>
              <w:marRight w:val="0"/>
              <w:marTop w:val="0"/>
              <w:marBottom w:val="0"/>
              <w:divBdr>
                <w:top w:val="none" w:sz="0" w:space="0" w:color="auto"/>
                <w:left w:val="none" w:sz="0" w:space="0" w:color="auto"/>
                <w:bottom w:val="none" w:sz="0" w:space="0" w:color="auto"/>
                <w:right w:val="none" w:sz="0" w:space="0" w:color="auto"/>
              </w:divBdr>
            </w:div>
            <w:div w:id="1340500647">
              <w:marLeft w:val="0"/>
              <w:marRight w:val="0"/>
              <w:marTop w:val="0"/>
              <w:marBottom w:val="0"/>
              <w:divBdr>
                <w:top w:val="none" w:sz="0" w:space="0" w:color="auto"/>
                <w:left w:val="none" w:sz="0" w:space="0" w:color="auto"/>
                <w:bottom w:val="none" w:sz="0" w:space="0" w:color="auto"/>
                <w:right w:val="none" w:sz="0" w:space="0" w:color="auto"/>
              </w:divBdr>
            </w:div>
            <w:div w:id="1342313164">
              <w:marLeft w:val="0"/>
              <w:marRight w:val="0"/>
              <w:marTop w:val="0"/>
              <w:marBottom w:val="0"/>
              <w:divBdr>
                <w:top w:val="none" w:sz="0" w:space="0" w:color="auto"/>
                <w:left w:val="none" w:sz="0" w:space="0" w:color="auto"/>
                <w:bottom w:val="none" w:sz="0" w:space="0" w:color="auto"/>
                <w:right w:val="none" w:sz="0" w:space="0" w:color="auto"/>
              </w:divBdr>
            </w:div>
            <w:div w:id="1362785972">
              <w:marLeft w:val="0"/>
              <w:marRight w:val="0"/>
              <w:marTop w:val="0"/>
              <w:marBottom w:val="0"/>
              <w:divBdr>
                <w:top w:val="none" w:sz="0" w:space="0" w:color="auto"/>
                <w:left w:val="none" w:sz="0" w:space="0" w:color="auto"/>
                <w:bottom w:val="none" w:sz="0" w:space="0" w:color="auto"/>
                <w:right w:val="none" w:sz="0" w:space="0" w:color="auto"/>
              </w:divBdr>
            </w:div>
            <w:div w:id="1365443874">
              <w:marLeft w:val="0"/>
              <w:marRight w:val="0"/>
              <w:marTop w:val="0"/>
              <w:marBottom w:val="0"/>
              <w:divBdr>
                <w:top w:val="none" w:sz="0" w:space="0" w:color="auto"/>
                <w:left w:val="none" w:sz="0" w:space="0" w:color="auto"/>
                <w:bottom w:val="none" w:sz="0" w:space="0" w:color="auto"/>
                <w:right w:val="none" w:sz="0" w:space="0" w:color="auto"/>
              </w:divBdr>
            </w:div>
            <w:div w:id="1381203343">
              <w:marLeft w:val="0"/>
              <w:marRight w:val="0"/>
              <w:marTop w:val="0"/>
              <w:marBottom w:val="0"/>
              <w:divBdr>
                <w:top w:val="none" w:sz="0" w:space="0" w:color="auto"/>
                <w:left w:val="none" w:sz="0" w:space="0" w:color="auto"/>
                <w:bottom w:val="none" w:sz="0" w:space="0" w:color="auto"/>
                <w:right w:val="none" w:sz="0" w:space="0" w:color="auto"/>
              </w:divBdr>
            </w:div>
            <w:div w:id="1383292558">
              <w:marLeft w:val="0"/>
              <w:marRight w:val="0"/>
              <w:marTop w:val="0"/>
              <w:marBottom w:val="0"/>
              <w:divBdr>
                <w:top w:val="none" w:sz="0" w:space="0" w:color="auto"/>
                <w:left w:val="none" w:sz="0" w:space="0" w:color="auto"/>
                <w:bottom w:val="none" w:sz="0" w:space="0" w:color="auto"/>
                <w:right w:val="none" w:sz="0" w:space="0" w:color="auto"/>
              </w:divBdr>
            </w:div>
            <w:div w:id="1384599281">
              <w:marLeft w:val="0"/>
              <w:marRight w:val="0"/>
              <w:marTop w:val="0"/>
              <w:marBottom w:val="0"/>
              <w:divBdr>
                <w:top w:val="none" w:sz="0" w:space="0" w:color="auto"/>
                <w:left w:val="none" w:sz="0" w:space="0" w:color="auto"/>
                <w:bottom w:val="none" w:sz="0" w:space="0" w:color="auto"/>
                <w:right w:val="none" w:sz="0" w:space="0" w:color="auto"/>
              </w:divBdr>
            </w:div>
            <w:div w:id="1385449427">
              <w:marLeft w:val="0"/>
              <w:marRight w:val="0"/>
              <w:marTop w:val="0"/>
              <w:marBottom w:val="0"/>
              <w:divBdr>
                <w:top w:val="none" w:sz="0" w:space="0" w:color="auto"/>
                <w:left w:val="none" w:sz="0" w:space="0" w:color="auto"/>
                <w:bottom w:val="none" w:sz="0" w:space="0" w:color="auto"/>
                <w:right w:val="none" w:sz="0" w:space="0" w:color="auto"/>
              </w:divBdr>
            </w:div>
            <w:div w:id="1388528908">
              <w:marLeft w:val="0"/>
              <w:marRight w:val="0"/>
              <w:marTop w:val="0"/>
              <w:marBottom w:val="0"/>
              <w:divBdr>
                <w:top w:val="none" w:sz="0" w:space="0" w:color="auto"/>
                <w:left w:val="none" w:sz="0" w:space="0" w:color="auto"/>
                <w:bottom w:val="none" w:sz="0" w:space="0" w:color="auto"/>
                <w:right w:val="none" w:sz="0" w:space="0" w:color="auto"/>
              </w:divBdr>
            </w:div>
            <w:div w:id="1398898685">
              <w:marLeft w:val="0"/>
              <w:marRight w:val="0"/>
              <w:marTop w:val="0"/>
              <w:marBottom w:val="0"/>
              <w:divBdr>
                <w:top w:val="none" w:sz="0" w:space="0" w:color="auto"/>
                <w:left w:val="none" w:sz="0" w:space="0" w:color="auto"/>
                <w:bottom w:val="none" w:sz="0" w:space="0" w:color="auto"/>
                <w:right w:val="none" w:sz="0" w:space="0" w:color="auto"/>
              </w:divBdr>
            </w:div>
            <w:div w:id="1410153701">
              <w:marLeft w:val="0"/>
              <w:marRight w:val="0"/>
              <w:marTop w:val="0"/>
              <w:marBottom w:val="0"/>
              <w:divBdr>
                <w:top w:val="none" w:sz="0" w:space="0" w:color="auto"/>
                <w:left w:val="none" w:sz="0" w:space="0" w:color="auto"/>
                <w:bottom w:val="none" w:sz="0" w:space="0" w:color="auto"/>
                <w:right w:val="none" w:sz="0" w:space="0" w:color="auto"/>
              </w:divBdr>
            </w:div>
            <w:div w:id="1426220549">
              <w:marLeft w:val="0"/>
              <w:marRight w:val="0"/>
              <w:marTop w:val="0"/>
              <w:marBottom w:val="0"/>
              <w:divBdr>
                <w:top w:val="none" w:sz="0" w:space="0" w:color="auto"/>
                <w:left w:val="none" w:sz="0" w:space="0" w:color="auto"/>
                <w:bottom w:val="none" w:sz="0" w:space="0" w:color="auto"/>
                <w:right w:val="none" w:sz="0" w:space="0" w:color="auto"/>
              </w:divBdr>
            </w:div>
            <w:div w:id="1443844867">
              <w:marLeft w:val="0"/>
              <w:marRight w:val="0"/>
              <w:marTop w:val="0"/>
              <w:marBottom w:val="0"/>
              <w:divBdr>
                <w:top w:val="none" w:sz="0" w:space="0" w:color="auto"/>
                <w:left w:val="none" w:sz="0" w:space="0" w:color="auto"/>
                <w:bottom w:val="none" w:sz="0" w:space="0" w:color="auto"/>
                <w:right w:val="none" w:sz="0" w:space="0" w:color="auto"/>
              </w:divBdr>
            </w:div>
            <w:div w:id="1447119610">
              <w:marLeft w:val="0"/>
              <w:marRight w:val="0"/>
              <w:marTop w:val="0"/>
              <w:marBottom w:val="0"/>
              <w:divBdr>
                <w:top w:val="none" w:sz="0" w:space="0" w:color="auto"/>
                <w:left w:val="none" w:sz="0" w:space="0" w:color="auto"/>
                <w:bottom w:val="none" w:sz="0" w:space="0" w:color="auto"/>
                <w:right w:val="none" w:sz="0" w:space="0" w:color="auto"/>
              </w:divBdr>
            </w:div>
            <w:div w:id="1451168208">
              <w:marLeft w:val="0"/>
              <w:marRight w:val="0"/>
              <w:marTop w:val="0"/>
              <w:marBottom w:val="0"/>
              <w:divBdr>
                <w:top w:val="none" w:sz="0" w:space="0" w:color="auto"/>
                <w:left w:val="none" w:sz="0" w:space="0" w:color="auto"/>
                <w:bottom w:val="none" w:sz="0" w:space="0" w:color="auto"/>
                <w:right w:val="none" w:sz="0" w:space="0" w:color="auto"/>
              </w:divBdr>
            </w:div>
            <w:div w:id="1459880284">
              <w:marLeft w:val="0"/>
              <w:marRight w:val="0"/>
              <w:marTop w:val="0"/>
              <w:marBottom w:val="0"/>
              <w:divBdr>
                <w:top w:val="none" w:sz="0" w:space="0" w:color="auto"/>
                <w:left w:val="none" w:sz="0" w:space="0" w:color="auto"/>
                <w:bottom w:val="none" w:sz="0" w:space="0" w:color="auto"/>
                <w:right w:val="none" w:sz="0" w:space="0" w:color="auto"/>
              </w:divBdr>
            </w:div>
            <w:div w:id="1462649888">
              <w:marLeft w:val="0"/>
              <w:marRight w:val="0"/>
              <w:marTop w:val="0"/>
              <w:marBottom w:val="0"/>
              <w:divBdr>
                <w:top w:val="none" w:sz="0" w:space="0" w:color="auto"/>
                <w:left w:val="none" w:sz="0" w:space="0" w:color="auto"/>
                <w:bottom w:val="none" w:sz="0" w:space="0" w:color="auto"/>
                <w:right w:val="none" w:sz="0" w:space="0" w:color="auto"/>
              </w:divBdr>
            </w:div>
            <w:div w:id="1481538947">
              <w:marLeft w:val="0"/>
              <w:marRight w:val="0"/>
              <w:marTop w:val="0"/>
              <w:marBottom w:val="0"/>
              <w:divBdr>
                <w:top w:val="none" w:sz="0" w:space="0" w:color="auto"/>
                <w:left w:val="none" w:sz="0" w:space="0" w:color="auto"/>
                <w:bottom w:val="none" w:sz="0" w:space="0" w:color="auto"/>
                <w:right w:val="none" w:sz="0" w:space="0" w:color="auto"/>
              </w:divBdr>
            </w:div>
            <w:div w:id="1497301488">
              <w:marLeft w:val="0"/>
              <w:marRight w:val="0"/>
              <w:marTop w:val="0"/>
              <w:marBottom w:val="0"/>
              <w:divBdr>
                <w:top w:val="none" w:sz="0" w:space="0" w:color="auto"/>
                <w:left w:val="none" w:sz="0" w:space="0" w:color="auto"/>
                <w:bottom w:val="none" w:sz="0" w:space="0" w:color="auto"/>
                <w:right w:val="none" w:sz="0" w:space="0" w:color="auto"/>
              </w:divBdr>
            </w:div>
            <w:div w:id="1498494547">
              <w:marLeft w:val="0"/>
              <w:marRight w:val="0"/>
              <w:marTop w:val="0"/>
              <w:marBottom w:val="0"/>
              <w:divBdr>
                <w:top w:val="none" w:sz="0" w:space="0" w:color="auto"/>
                <w:left w:val="none" w:sz="0" w:space="0" w:color="auto"/>
                <w:bottom w:val="none" w:sz="0" w:space="0" w:color="auto"/>
                <w:right w:val="none" w:sz="0" w:space="0" w:color="auto"/>
              </w:divBdr>
            </w:div>
            <w:div w:id="1507131920">
              <w:marLeft w:val="0"/>
              <w:marRight w:val="0"/>
              <w:marTop w:val="0"/>
              <w:marBottom w:val="0"/>
              <w:divBdr>
                <w:top w:val="none" w:sz="0" w:space="0" w:color="auto"/>
                <w:left w:val="none" w:sz="0" w:space="0" w:color="auto"/>
                <w:bottom w:val="none" w:sz="0" w:space="0" w:color="auto"/>
                <w:right w:val="none" w:sz="0" w:space="0" w:color="auto"/>
              </w:divBdr>
            </w:div>
            <w:div w:id="1514564467">
              <w:marLeft w:val="0"/>
              <w:marRight w:val="0"/>
              <w:marTop w:val="0"/>
              <w:marBottom w:val="0"/>
              <w:divBdr>
                <w:top w:val="none" w:sz="0" w:space="0" w:color="auto"/>
                <w:left w:val="none" w:sz="0" w:space="0" w:color="auto"/>
                <w:bottom w:val="none" w:sz="0" w:space="0" w:color="auto"/>
                <w:right w:val="none" w:sz="0" w:space="0" w:color="auto"/>
              </w:divBdr>
            </w:div>
            <w:div w:id="1520270281">
              <w:marLeft w:val="0"/>
              <w:marRight w:val="0"/>
              <w:marTop w:val="0"/>
              <w:marBottom w:val="0"/>
              <w:divBdr>
                <w:top w:val="none" w:sz="0" w:space="0" w:color="auto"/>
                <w:left w:val="none" w:sz="0" w:space="0" w:color="auto"/>
                <w:bottom w:val="none" w:sz="0" w:space="0" w:color="auto"/>
                <w:right w:val="none" w:sz="0" w:space="0" w:color="auto"/>
              </w:divBdr>
            </w:div>
            <w:div w:id="1540626809">
              <w:marLeft w:val="0"/>
              <w:marRight w:val="0"/>
              <w:marTop w:val="0"/>
              <w:marBottom w:val="0"/>
              <w:divBdr>
                <w:top w:val="none" w:sz="0" w:space="0" w:color="auto"/>
                <w:left w:val="none" w:sz="0" w:space="0" w:color="auto"/>
                <w:bottom w:val="none" w:sz="0" w:space="0" w:color="auto"/>
                <w:right w:val="none" w:sz="0" w:space="0" w:color="auto"/>
              </w:divBdr>
            </w:div>
            <w:div w:id="1563254202">
              <w:marLeft w:val="0"/>
              <w:marRight w:val="0"/>
              <w:marTop w:val="0"/>
              <w:marBottom w:val="0"/>
              <w:divBdr>
                <w:top w:val="none" w:sz="0" w:space="0" w:color="auto"/>
                <w:left w:val="none" w:sz="0" w:space="0" w:color="auto"/>
                <w:bottom w:val="none" w:sz="0" w:space="0" w:color="auto"/>
                <w:right w:val="none" w:sz="0" w:space="0" w:color="auto"/>
              </w:divBdr>
            </w:div>
            <w:div w:id="1568954526">
              <w:marLeft w:val="0"/>
              <w:marRight w:val="0"/>
              <w:marTop w:val="0"/>
              <w:marBottom w:val="0"/>
              <w:divBdr>
                <w:top w:val="none" w:sz="0" w:space="0" w:color="auto"/>
                <w:left w:val="none" w:sz="0" w:space="0" w:color="auto"/>
                <w:bottom w:val="none" w:sz="0" w:space="0" w:color="auto"/>
                <w:right w:val="none" w:sz="0" w:space="0" w:color="auto"/>
              </w:divBdr>
            </w:div>
            <w:div w:id="1569724787">
              <w:marLeft w:val="0"/>
              <w:marRight w:val="0"/>
              <w:marTop w:val="0"/>
              <w:marBottom w:val="0"/>
              <w:divBdr>
                <w:top w:val="none" w:sz="0" w:space="0" w:color="auto"/>
                <w:left w:val="none" w:sz="0" w:space="0" w:color="auto"/>
                <w:bottom w:val="none" w:sz="0" w:space="0" w:color="auto"/>
                <w:right w:val="none" w:sz="0" w:space="0" w:color="auto"/>
              </w:divBdr>
            </w:div>
            <w:div w:id="1570995899">
              <w:marLeft w:val="0"/>
              <w:marRight w:val="0"/>
              <w:marTop w:val="0"/>
              <w:marBottom w:val="0"/>
              <w:divBdr>
                <w:top w:val="none" w:sz="0" w:space="0" w:color="auto"/>
                <w:left w:val="none" w:sz="0" w:space="0" w:color="auto"/>
                <w:bottom w:val="none" w:sz="0" w:space="0" w:color="auto"/>
                <w:right w:val="none" w:sz="0" w:space="0" w:color="auto"/>
              </w:divBdr>
            </w:div>
            <w:div w:id="1575312882">
              <w:marLeft w:val="0"/>
              <w:marRight w:val="0"/>
              <w:marTop w:val="0"/>
              <w:marBottom w:val="0"/>
              <w:divBdr>
                <w:top w:val="none" w:sz="0" w:space="0" w:color="auto"/>
                <w:left w:val="none" w:sz="0" w:space="0" w:color="auto"/>
                <w:bottom w:val="none" w:sz="0" w:space="0" w:color="auto"/>
                <w:right w:val="none" w:sz="0" w:space="0" w:color="auto"/>
              </w:divBdr>
            </w:div>
            <w:div w:id="1577010376">
              <w:marLeft w:val="0"/>
              <w:marRight w:val="0"/>
              <w:marTop w:val="0"/>
              <w:marBottom w:val="0"/>
              <w:divBdr>
                <w:top w:val="none" w:sz="0" w:space="0" w:color="auto"/>
                <w:left w:val="none" w:sz="0" w:space="0" w:color="auto"/>
                <w:bottom w:val="none" w:sz="0" w:space="0" w:color="auto"/>
                <w:right w:val="none" w:sz="0" w:space="0" w:color="auto"/>
              </w:divBdr>
            </w:div>
            <w:div w:id="1578204498">
              <w:marLeft w:val="0"/>
              <w:marRight w:val="0"/>
              <w:marTop w:val="0"/>
              <w:marBottom w:val="0"/>
              <w:divBdr>
                <w:top w:val="none" w:sz="0" w:space="0" w:color="auto"/>
                <w:left w:val="none" w:sz="0" w:space="0" w:color="auto"/>
                <w:bottom w:val="none" w:sz="0" w:space="0" w:color="auto"/>
                <w:right w:val="none" w:sz="0" w:space="0" w:color="auto"/>
              </w:divBdr>
            </w:div>
            <w:div w:id="1583175807">
              <w:marLeft w:val="0"/>
              <w:marRight w:val="0"/>
              <w:marTop w:val="0"/>
              <w:marBottom w:val="0"/>
              <w:divBdr>
                <w:top w:val="none" w:sz="0" w:space="0" w:color="auto"/>
                <w:left w:val="none" w:sz="0" w:space="0" w:color="auto"/>
                <w:bottom w:val="none" w:sz="0" w:space="0" w:color="auto"/>
                <w:right w:val="none" w:sz="0" w:space="0" w:color="auto"/>
              </w:divBdr>
            </w:div>
            <w:div w:id="1588148238">
              <w:marLeft w:val="0"/>
              <w:marRight w:val="0"/>
              <w:marTop w:val="0"/>
              <w:marBottom w:val="0"/>
              <w:divBdr>
                <w:top w:val="none" w:sz="0" w:space="0" w:color="auto"/>
                <w:left w:val="none" w:sz="0" w:space="0" w:color="auto"/>
                <w:bottom w:val="none" w:sz="0" w:space="0" w:color="auto"/>
                <w:right w:val="none" w:sz="0" w:space="0" w:color="auto"/>
              </w:divBdr>
            </w:div>
            <w:div w:id="1588608972">
              <w:marLeft w:val="0"/>
              <w:marRight w:val="0"/>
              <w:marTop w:val="0"/>
              <w:marBottom w:val="0"/>
              <w:divBdr>
                <w:top w:val="none" w:sz="0" w:space="0" w:color="auto"/>
                <w:left w:val="none" w:sz="0" w:space="0" w:color="auto"/>
                <w:bottom w:val="none" w:sz="0" w:space="0" w:color="auto"/>
                <w:right w:val="none" w:sz="0" w:space="0" w:color="auto"/>
              </w:divBdr>
            </w:div>
            <w:div w:id="1590967841">
              <w:marLeft w:val="0"/>
              <w:marRight w:val="0"/>
              <w:marTop w:val="0"/>
              <w:marBottom w:val="0"/>
              <w:divBdr>
                <w:top w:val="none" w:sz="0" w:space="0" w:color="auto"/>
                <w:left w:val="none" w:sz="0" w:space="0" w:color="auto"/>
                <w:bottom w:val="none" w:sz="0" w:space="0" w:color="auto"/>
                <w:right w:val="none" w:sz="0" w:space="0" w:color="auto"/>
              </w:divBdr>
            </w:div>
            <w:div w:id="1600791048">
              <w:marLeft w:val="0"/>
              <w:marRight w:val="0"/>
              <w:marTop w:val="0"/>
              <w:marBottom w:val="0"/>
              <w:divBdr>
                <w:top w:val="none" w:sz="0" w:space="0" w:color="auto"/>
                <w:left w:val="none" w:sz="0" w:space="0" w:color="auto"/>
                <w:bottom w:val="none" w:sz="0" w:space="0" w:color="auto"/>
                <w:right w:val="none" w:sz="0" w:space="0" w:color="auto"/>
              </w:divBdr>
            </w:div>
            <w:div w:id="1604141964">
              <w:marLeft w:val="0"/>
              <w:marRight w:val="0"/>
              <w:marTop w:val="0"/>
              <w:marBottom w:val="0"/>
              <w:divBdr>
                <w:top w:val="none" w:sz="0" w:space="0" w:color="auto"/>
                <w:left w:val="none" w:sz="0" w:space="0" w:color="auto"/>
                <w:bottom w:val="none" w:sz="0" w:space="0" w:color="auto"/>
                <w:right w:val="none" w:sz="0" w:space="0" w:color="auto"/>
              </w:divBdr>
            </w:div>
            <w:div w:id="1604610035">
              <w:marLeft w:val="0"/>
              <w:marRight w:val="0"/>
              <w:marTop w:val="0"/>
              <w:marBottom w:val="0"/>
              <w:divBdr>
                <w:top w:val="none" w:sz="0" w:space="0" w:color="auto"/>
                <w:left w:val="none" w:sz="0" w:space="0" w:color="auto"/>
                <w:bottom w:val="none" w:sz="0" w:space="0" w:color="auto"/>
                <w:right w:val="none" w:sz="0" w:space="0" w:color="auto"/>
              </w:divBdr>
            </w:div>
            <w:div w:id="1608922527">
              <w:marLeft w:val="0"/>
              <w:marRight w:val="0"/>
              <w:marTop w:val="0"/>
              <w:marBottom w:val="0"/>
              <w:divBdr>
                <w:top w:val="none" w:sz="0" w:space="0" w:color="auto"/>
                <w:left w:val="none" w:sz="0" w:space="0" w:color="auto"/>
                <w:bottom w:val="none" w:sz="0" w:space="0" w:color="auto"/>
                <w:right w:val="none" w:sz="0" w:space="0" w:color="auto"/>
              </w:divBdr>
            </w:div>
            <w:div w:id="1622758118">
              <w:marLeft w:val="0"/>
              <w:marRight w:val="0"/>
              <w:marTop w:val="0"/>
              <w:marBottom w:val="0"/>
              <w:divBdr>
                <w:top w:val="none" w:sz="0" w:space="0" w:color="auto"/>
                <w:left w:val="none" w:sz="0" w:space="0" w:color="auto"/>
                <w:bottom w:val="none" w:sz="0" w:space="0" w:color="auto"/>
                <w:right w:val="none" w:sz="0" w:space="0" w:color="auto"/>
              </w:divBdr>
            </w:div>
            <w:div w:id="1625308440">
              <w:marLeft w:val="0"/>
              <w:marRight w:val="0"/>
              <w:marTop w:val="0"/>
              <w:marBottom w:val="0"/>
              <w:divBdr>
                <w:top w:val="none" w:sz="0" w:space="0" w:color="auto"/>
                <w:left w:val="none" w:sz="0" w:space="0" w:color="auto"/>
                <w:bottom w:val="none" w:sz="0" w:space="0" w:color="auto"/>
                <w:right w:val="none" w:sz="0" w:space="0" w:color="auto"/>
              </w:divBdr>
            </w:div>
            <w:div w:id="1671450099">
              <w:marLeft w:val="0"/>
              <w:marRight w:val="0"/>
              <w:marTop w:val="0"/>
              <w:marBottom w:val="0"/>
              <w:divBdr>
                <w:top w:val="none" w:sz="0" w:space="0" w:color="auto"/>
                <w:left w:val="none" w:sz="0" w:space="0" w:color="auto"/>
                <w:bottom w:val="none" w:sz="0" w:space="0" w:color="auto"/>
                <w:right w:val="none" w:sz="0" w:space="0" w:color="auto"/>
              </w:divBdr>
            </w:div>
            <w:div w:id="1674339803">
              <w:marLeft w:val="0"/>
              <w:marRight w:val="0"/>
              <w:marTop w:val="0"/>
              <w:marBottom w:val="0"/>
              <w:divBdr>
                <w:top w:val="none" w:sz="0" w:space="0" w:color="auto"/>
                <w:left w:val="none" w:sz="0" w:space="0" w:color="auto"/>
                <w:bottom w:val="none" w:sz="0" w:space="0" w:color="auto"/>
                <w:right w:val="none" w:sz="0" w:space="0" w:color="auto"/>
              </w:divBdr>
            </w:div>
            <w:div w:id="1701317043">
              <w:marLeft w:val="0"/>
              <w:marRight w:val="0"/>
              <w:marTop w:val="0"/>
              <w:marBottom w:val="0"/>
              <w:divBdr>
                <w:top w:val="none" w:sz="0" w:space="0" w:color="auto"/>
                <w:left w:val="none" w:sz="0" w:space="0" w:color="auto"/>
                <w:bottom w:val="none" w:sz="0" w:space="0" w:color="auto"/>
                <w:right w:val="none" w:sz="0" w:space="0" w:color="auto"/>
              </w:divBdr>
            </w:div>
            <w:div w:id="1709256152">
              <w:marLeft w:val="0"/>
              <w:marRight w:val="0"/>
              <w:marTop w:val="0"/>
              <w:marBottom w:val="0"/>
              <w:divBdr>
                <w:top w:val="none" w:sz="0" w:space="0" w:color="auto"/>
                <w:left w:val="none" w:sz="0" w:space="0" w:color="auto"/>
                <w:bottom w:val="none" w:sz="0" w:space="0" w:color="auto"/>
                <w:right w:val="none" w:sz="0" w:space="0" w:color="auto"/>
              </w:divBdr>
            </w:div>
            <w:div w:id="1720009070">
              <w:marLeft w:val="0"/>
              <w:marRight w:val="0"/>
              <w:marTop w:val="0"/>
              <w:marBottom w:val="0"/>
              <w:divBdr>
                <w:top w:val="none" w:sz="0" w:space="0" w:color="auto"/>
                <w:left w:val="none" w:sz="0" w:space="0" w:color="auto"/>
                <w:bottom w:val="none" w:sz="0" w:space="0" w:color="auto"/>
                <w:right w:val="none" w:sz="0" w:space="0" w:color="auto"/>
              </w:divBdr>
            </w:div>
            <w:div w:id="1724866151">
              <w:marLeft w:val="0"/>
              <w:marRight w:val="0"/>
              <w:marTop w:val="0"/>
              <w:marBottom w:val="0"/>
              <w:divBdr>
                <w:top w:val="none" w:sz="0" w:space="0" w:color="auto"/>
                <w:left w:val="none" w:sz="0" w:space="0" w:color="auto"/>
                <w:bottom w:val="none" w:sz="0" w:space="0" w:color="auto"/>
                <w:right w:val="none" w:sz="0" w:space="0" w:color="auto"/>
              </w:divBdr>
            </w:div>
            <w:div w:id="1731154924">
              <w:marLeft w:val="0"/>
              <w:marRight w:val="0"/>
              <w:marTop w:val="0"/>
              <w:marBottom w:val="0"/>
              <w:divBdr>
                <w:top w:val="none" w:sz="0" w:space="0" w:color="auto"/>
                <w:left w:val="none" w:sz="0" w:space="0" w:color="auto"/>
                <w:bottom w:val="none" w:sz="0" w:space="0" w:color="auto"/>
                <w:right w:val="none" w:sz="0" w:space="0" w:color="auto"/>
              </w:divBdr>
            </w:div>
            <w:div w:id="1732075389">
              <w:marLeft w:val="0"/>
              <w:marRight w:val="0"/>
              <w:marTop w:val="0"/>
              <w:marBottom w:val="0"/>
              <w:divBdr>
                <w:top w:val="none" w:sz="0" w:space="0" w:color="auto"/>
                <w:left w:val="none" w:sz="0" w:space="0" w:color="auto"/>
                <w:bottom w:val="none" w:sz="0" w:space="0" w:color="auto"/>
                <w:right w:val="none" w:sz="0" w:space="0" w:color="auto"/>
              </w:divBdr>
            </w:div>
            <w:div w:id="1733774721">
              <w:marLeft w:val="0"/>
              <w:marRight w:val="0"/>
              <w:marTop w:val="0"/>
              <w:marBottom w:val="0"/>
              <w:divBdr>
                <w:top w:val="none" w:sz="0" w:space="0" w:color="auto"/>
                <w:left w:val="none" w:sz="0" w:space="0" w:color="auto"/>
                <w:bottom w:val="none" w:sz="0" w:space="0" w:color="auto"/>
                <w:right w:val="none" w:sz="0" w:space="0" w:color="auto"/>
              </w:divBdr>
            </w:div>
            <w:div w:id="1762993016">
              <w:marLeft w:val="0"/>
              <w:marRight w:val="0"/>
              <w:marTop w:val="0"/>
              <w:marBottom w:val="0"/>
              <w:divBdr>
                <w:top w:val="none" w:sz="0" w:space="0" w:color="auto"/>
                <w:left w:val="none" w:sz="0" w:space="0" w:color="auto"/>
                <w:bottom w:val="none" w:sz="0" w:space="0" w:color="auto"/>
                <w:right w:val="none" w:sz="0" w:space="0" w:color="auto"/>
              </w:divBdr>
            </w:div>
            <w:div w:id="1766614207">
              <w:marLeft w:val="0"/>
              <w:marRight w:val="0"/>
              <w:marTop w:val="0"/>
              <w:marBottom w:val="0"/>
              <w:divBdr>
                <w:top w:val="none" w:sz="0" w:space="0" w:color="auto"/>
                <w:left w:val="none" w:sz="0" w:space="0" w:color="auto"/>
                <w:bottom w:val="none" w:sz="0" w:space="0" w:color="auto"/>
                <w:right w:val="none" w:sz="0" w:space="0" w:color="auto"/>
              </w:divBdr>
            </w:div>
            <w:div w:id="1784567429">
              <w:marLeft w:val="0"/>
              <w:marRight w:val="0"/>
              <w:marTop w:val="0"/>
              <w:marBottom w:val="0"/>
              <w:divBdr>
                <w:top w:val="none" w:sz="0" w:space="0" w:color="auto"/>
                <w:left w:val="none" w:sz="0" w:space="0" w:color="auto"/>
                <w:bottom w:val="none" w:sz="0" w:space="0" w:color="auto"/>
                <w:right w:val="none" w:sz="0" w:space="0" w:color="auto"/>
              </w:divBdr>
            </w:div>
            <w:div w:id="1792238216">
              <w:marLeft w:val="0"/>
              <w:marRight w:val="0"/>
              <w:marTop w:val="0"/>
              <w:marBottom w:val="0"/>
              <w:divBdr>
                <w:top w:val="none" w:sz="0" w:space="0" w:color="auto"/>
                <w:left w:val="none" w:sz="0" w:space="0" w:color="auto"/>
                <w:bottom w:val="none" w:sz="0" w:space="0" w:color="auto"/>
                <w:right w:val="none" w:sz="0" w:space="0" w:color="auto"/>
              </w:divBdr>
            </w:div>
            <w:div w:id="1795060461">
              <w:marLeft w:val="0"/>
              <w:marRight w:val="0"/>
              <w:marTop w:val="0"/>
              <w:marBottom w:val="0"/>
              <w:divBdr>
                <w:top w:val="none" w:sz="0" w:space="0" w:color="auto"/>
                <w:left w:val="none" w:sz="0" w:space="0" w:color="auto"/>
                <w:bottom w:val="none" w:sz="0" w:space="0" w:color="auto"/>
                <w:right w:val="none" w:sz="0" w:space="0" w:color="auto"/>
              </w:divBdr>
            </w:div>
            <w:div w:id="1798647959">
              <w:marLeft w:val="0"/>
              <w:marRight w:val="0"/>
              <w:marTop w:val="0"/>
              <w:marBottom w:val="0"/>
              <w:divBdr>
                <w:top w:val="none" w:sz="0" w:space="0" w:color="auto"/>
                <w:left w:val="none" w:sz="0" w:space="0" w:color="auto"/>
                <w:bottom w:val="none" w:sz="0" w:space="0" w:color="auto"/>
                <w:right w:val="none" w:sz="0" w:space="0" w:color="auto"/>
              </w:divBdr>
            </w:div>
            <w:div w:id="1798720665">
              <w:marLeft w:val="0"/>
              <w:marRight w:val="0"/>
              <w:marTop w:val="0"/>
              <w:marBottom w:val="0"/>
              <w:divBdr>
                <w:top w:val="none" w:sz="0" w:space="0" w:color="auto"/>
                <w:left w:val="none" w:sz="0" w:space="0" w:color="auto"/>
                <w:bottom w:val="none" w:sz="0" w:space="0" w:color="auto"/>
                <w:right w:val="none" w:sz="0" w:space="0" w:color="auto"/>
              </w:divBdr>
            </w:div>
            <w:div w:id="1807821421">
              <w:marLeft w:val="0"/>
              <w:marRight w:val="0"/>
              <w:marTop w:val="0"/>
              <w:marBottom w:val="0"/>
              <w:divBdr>
                <w:top w:val="none" w:sz="0" w:space="0" w:color="auto"/>
                <w:left w:val="none" w:sz="0" w:space="0" w:color="auto"/>
                <w:bottom w:val="none" w:sz="0" w:space="0" w:color="auto"/>
                <w:right w:val="none" w:sz="0" w:space="0" w:color="auto"/>
              </w:divBdr>
            </w:div>
            <w:div w:id="1811291076">
              <w:marLeft w:val="0"/>
              <w:marRight w:val="0"/>
              <w:marTop w:val="0"/>
              <w:marBottom w:val="0"/>
              <w:divBdr>
                <w:top w:val="none" w:sz="0" w:space="0" w:color="auto"/>
                <w:left w:val="none" w:sz="0" w:space="0" w:color="auto"/>
                <w:bottom w:val="none" w:sz="0" w:space="0" w:color="auto"/>
                <w:right w:val="none" w:sz="0" w:space="0" w:color="auto"/>
              </w:divBdr>
            </w:div>
            <w:div w:id="1824345203">
              <w:marLeft w:val="0"/>
              <w:marRight w:val="0"/>
              <w:marTop w:val="0"/>
              <w:marBottom w:val="0"/>
              <w:divBdr>
                <w:top w:val="none" w:sz="0" w:space="0" w:color="auto"/>
                <w:left w:val="none" w:sz="0" w:space="0" w:color="auto"/>
                <w:bottom w:val="none" w:sz="0" w:space="0" w:color="auto"/>
                <w:right w:val="none" w:sz="0" w:space="0" w:color="auto"/>
              </w:divBdr>
            </w:div>
            <w:div w:id="1824618001">
              <w:marLeft w:val="0"/>
              <w:marRight w:val="0"/>
              <w:marTop w:val="0"/>
              <w:marBottom w:val="0"/>
              <w:divBdr>
                <w:top w:val="none" w:sz="0" w:space="0" w:color="auto"/>
                <w:left w:val="none" w:sz="0" w:space="0" w:color="auto"/>
                <w:bottom w:val="none" w:sz="0" w:space="0" w:color="auto"/>
                <w:right w:val="none" w:sz="0" w:space="0" w:color="auto"/>
              </w:divBdr>
            </w:div>
            <w:div w:id="1837767785">
              <w:marLeft w:val="0"/>
              <w:marRight w:val="0"/>
              <w:marTop w:val="0"/>
              <w:marBottom w:val="0"/>
              <w:divBdr>
                <w:top w:val="none" w:sz="0" w:space="0" w:color="auto"/>
                <w:left w:val="none" w:sz="0" w:space="0" w:color="auto"/>
                <w:bottom w:val="none" w:sz="0" w:space="0" w:color="auto"/>
                <w:right w:val="none" w:sz="0" w:space="0" w:color="auto"/>
              </w:divBdr>
            </w:div>
            <w:div w:id="1842888736">
              <w:marLeft w:val="0"/>
              <w:marRight w:val="0"/>
              <w:marTop w:val="0"/>
              <w:marBottom w:val="0"/>
              <w:divBdr>
                <w:top w:val="none" w:sz="0" w:space="0" w:color="auto"/>
                <w:left w:val="none" w:sz="0" w:space="0" w:color="auto"/>
                <w:bottom w:val="none" w:sz="0" w:space="0" w:color="auto"/>
                <w:right w:val="none" w:sz="0" w:space="0" w:color="auto"/>
              </w:divBdr>
            </w:div>
            <w:div w:id="1854881900">
              <w:marLeft w:val="0"/>
              <w:marRight w:val="0"/>
              <w:marTop w:val="0"/>
              <w:marBottom w:val="0"/>
              <w:divBdr>
                <w:top w:val="none" w:sz="0" w:space="0" w:color="auto"/>
                <w:left w:val="none" w:sz="0" w:space="0" w:color="auto"/>
                <w:bottom w:val="none" w:sz="0" w:space="0" w:color="auto"/>
                <w:right w:val="none" w:sz="0" w:space="0" w:color="auto"/>
              </w:divBdr>
            </w:div>
            <w:div w:id="1855805466">
              <w:marLeft w:val="0"/>
              <w:marRight w:val="0"/>
              <w:marTop w:val="0"/>
              <w:marBottom w:val="0"/>
              <w:divBdr>
                <w:top w:val="none" w:sz="0" w:space="0" w:color="auto"/>
                <w:left w:val="none" w:sz="0" w:space="0" w:color="auto"/>
                <w:bottom w:val="none" w:sz="0" w:space="0" w:color="auto"/>
                <w:right w:val="none" w:sz="0" w:space="0" w:color="auto"/>
              </w:divBdr>
            </w:div>
            <w:div w:id="1875727351">
              <w:marLeft w:val="0"/>
              <w:marRight w:val="0"/>
              <w:marTop w:val="0"/>
              <w:marBottom w:val="0"/>
              <w:divBdr>
                <w:top w:val="none" w:sz="0" w:space="0" w:color="auto"/>
                <w:left w:val="none" w:sz="0" w:space="0" w:color="auto"/>
                <w:bottom w:val="none" w:sz="0" w:space="0" w:color="auto"/>
                <w:right w:val="none" w:sz="0" w:space="0" w:color="auto"/>
              </w:divBdr>
            </w:div>
            <w:div w:id="1876045332">
              <w:marLeft w:val="0"/>
              <w:marRight w:val="0"/>
              <w:marTop w:val="0"/>
              <w:marBottom w:val="0"/>
              <w:divBdr>
                <w:top w:val="none" w:sz="0" w:space="0" w:color="auto"/>
                <w:left w:val="none" w:sz="0" w:space="0" w:color="auto"/>
                <w:bottom w:val="none" w:sz="0" w:space="0" w:color="auto"/>
                <w:right w:val="none" w:sz="0" w:space="0" w:color="auto"/>
              </w:divBdr>
            </w:div>
            <w:div w:id="1897159238">
              <w:marLeft w:val="0"/>
              <w:marRight w:val="0"/>
              <w:marTop w:val="0"/>
              <w:marBottom w:val="0"/>
              <w:divBdr>
                <w:top w:val="none" w:sz="0" w:space="0" w:color="auto"/>
                <w:left w:val="none" w:sz="0" w:space="0" w:color="auto"/>
                <w:bottom w:val="none" w:sz="0" w:space="0" w:color="auto"/>
                <w:right w:val="none" w:sz="0" w:space="0" w:color="auto"/>
              </w:divBdr>
            </w:div>
            <w:div w:id="1906526565">
              <w:marLeft w:val="0"/>
              <w:marRight w:val="0"/>
              <w:marTop w:val="0"/>
              <w:marBottom w:val="0"/>
              <w:divBdr>
                <w:top w:val="none" w:sz="0" w:space="0" w:color="auto"/>
                <w:left w:val="none" w:sz="0" w:space="0" w:color="auto"/>
                <w:bottom w:val="none" w:sz="0" w:space="0" w:color="auto"/>
                <w:right w:val="none" w:sz="0" w:space="0" w:color="auto"/>
              </w:divBdr>
            </w:div>
            <w:div w:id="1906984458">
              <w:marLeft w:val="0"/>
              <w:marRight w:val="0"/>
              <w:marTop w:val="0"/>
              <w:marBottom w:val="0"/>
              <w:divBdr>
                <w:top w:val="none" w:sz="0" w:space="0" w:color="auto"/>
                <w:left w:val="none" w:sz="0" w:space="0" w:color="auto"/>
                <w:bottom w:val="none" w:sz="0" w:space="0" w:color="auto"/>
                <w:right w:val="none" w:sz="0" w:space="0" w:color="auto"/>
              </w:divBdr>
            </w:div>
            <w:div w:id="1909725647">
              <w:marLeft w:val="0"/>
              <w:marRight w:val="0"/>
              <w:marTop w:val="0"/>
              <w:marBottom w:val="0"/>
              <w:divBdr>
                <w:top w:val="none" w:sz="0" w:space="0" w:color="auto"/>
                <w:left w:val="none" w:sz="0" w:space="0" w:color="auto"/>
                <w:bottom w:val="none" w:sz="0" w:space="0" w:color="auto"/>
                <w:right w:val="none" w:sz="0" w:space="0" w:color="auto"/>
              </w:divBdr>
            </w:div>
            <w:div w:id="1916627981">
              <w:marLeft w:val="0"/>
              <w:marRight w:val="0"/>
              <w:marTop w:val="0"/>
              <w:marBottom w:val="0"/>
              <w:divBdr>
                <w:top w:val="none" w:sz="0" w:space="0" w:color="auto"/>
                <w:left w:val="none" w:sz="0" w:space="0" w:color="auto"/>
                <w:bottom w:val="none" w:sz="0" w:space="0" w:color="auto"/>
                <w:right w:val="none" w:sz="0" w:space="0" w:color="auto"/>
              </w:divBdr>
            </w:div>
            <w:div w:id="1917589572">
              <w:marLeft w:val="0"/>
              <w:marRight w:val="0"/>
              <w:marTop w:val="0"/>
              <w:marBottom w:val="0"/>
              <w:divBdr>
                <w:top w:val="none" w:sz="0" w:space="0" w:color="auto"/>
                <w:left w:val="none" w:sz="0" w:space="0" w:color="auto"/>
                <w:bottom w:val="none" w:sz="0" w:space="0" w:color="auto"/>
                <w:right w:val="none" w:sz="0" w:space="0" w:color="auto"/>
              </w:divBdr>
            </w:div>
            <w:div w:id="1943411126">
              <w:marLeft w:val="0"/>
              <w:marRight w:val="0"/>
              <w:marTop w:val="0"/>
              <w:marBottom w:val="0"/>
              <w:divBdr>
                <w:top w:val="none" w:sz="0" w:space="0" w:color="auto"/>
                <w:left w:val="none" w:sz="0" w:space="0" w:color="auto"/>
                <w:bottom w:val="none" w:sz="0" w:space="0" w:color="auto"/>
                <w:right w:val="none" w:sz="0" w:space="0" w:color="auto"/>
              </w:divBdr>
            </w:div>
            <w:div w:id="1954941615">
              <w:marLeft w:val="0"/>
              <w:marRight w:val="0"/>
              <w:marTop w:val="0"/>
              <w:marBottom w:val="0"/>
              <w:divBdr>
                <w:top w:val="none" w:sz="0" w:space="0" w:color="auto"/>
                <w:left w:val="none" w:sz="0" w:space="0" w:color="auto"/>
                <w:bottom w:val="none" w:sz="0" w:space="0" w:color="auto"/>
                <w:right w:val="none" w:sz="0" w:space="0" w:color="auto"/>
              </w:divBdr>
            </w:div>
            <w:div w:id="1962833397">
              <w:marLeft w:val="0"/>
              <w:marRight w:val="0"/>
              <w:marTop w:val="0"/>
              <w:marBottom w:val="0"/>
              <w:divBdr>
                <w:top w:val="none" w:sz="0" w:space="0" w:color="auto"/>
                <w:left w:val="none" w:sz="0" w:space="0" w:color="auto"/>
                <w:bottom w:val="none" w:sz="0" w:space="0" w:color="auto"/>
                <w:right w:val="none" w:sz="0" w:space="0" w:color="auto"/>
              </w:divBdr>
            </w:div>
            <w:div w:id="1976177990">
              <w:marLeft w:val="0"/>
              <w:marRight w:val="0"/>
              <w:marTop w:val="0"/>
              <w:marBottom w:val="0"/>
              <w:divBdr>
                <w:top w:val="none" w:sz="0" w:space="0" w:color="auto"/>
                <w:left w:val="none" w:sz="0" w:space="0" w:color="auto"/>
                <w:bottom w:val="none" w:sz="0" w:space="0" w:color="auto"/>
                <w:right w:val="none" w:sz="0" w:space="0" w:color="auto"/>
              </w:divBdr>
            </w:div>
            <w:div w:id="1977762118">
              <w:marLeft w:val="0"/>
              <w:marRight w:val="0"/>
              <w:marTop w:val="0"/>
              <w:marBottom w:val="0"/>
              <w:divBdr>
                <w:top w:val="none" w:sz="0" w:space="0" w:color="auto"/>
                <w:left w:val="none" w:sz="0" w:space="0" w:color="auto"/>
                <w:bottom w:val="none" w:sz="0" w:space="0" w:color="auto"/>
                <w:right w:val="none" w:sz="0" w:space="0" w:color="auto"/>
              </w:divBdr>
            </w:div>
            <w:div w:id="1983538796">
              <w:marLeft w:val="0"/>
              <w:marRight w:val="0"/>
              <w:marTop w:val="0"/>
              <w:marBottom w:val="0"/>
              <w:divBdr>
                <w:top w:val="none" w:sz="0" w:space="0" w:color="auto"/>
                <w:left w:val="none" w:sz="0" w:space="0" w:color="auto"/>
                <w:bottom w:val="none" w:sz="0" w:space="0" w:color="auto"/>
                <w:right w:val="none" w:sz="0" w:space="0" w:color="auto"/>
              </w:divBdr>
            </w:div>
            <w:div w:id="1995376805">
              <w:marLeft w:val="0"/>
              <w:marRight w:val="0"/>
              <w:marTop w:val="0"/>
              <w:marBottom w:val="0"/>
              <w:divBdr>
                <w:top w:val="none" w:sz="0" w:space="0" w:color="auto"/>
                <w:left w:val="none" w:sz="0" w:space="0" w:color="auto"/>
                <w:bottom w:val="none" w:sz="0" w:space="0" w:color="auto"/>
                <w:right w:val="none" w:sz="0" w:space="0" w:color="auto"/>
              </w:divBdr>
            </w:div>
            <w:div w:id="2000692786">
              <w:marLeft w:val="0"/>
              <w:marRight w:val="0"/>
              <w:marTop w:val="0"/>
              <w:marBottom w:val="0"/>
              <w:divBdr>
                <w:top w:val="none" w:sz="0" w:space="0" w:color="auto"/>
                <w:left w:val="none" w:sz="0" w:space="0" w:color="auto"/>
                <w:bottom w:val="none" w:sz="0" w:space="0" w:color="auto"/>
                <w:right w:val="none" w:sz="0" w:space="0" w:color="auto"/>
              </w:divBdr>
            </w:div>
            <w:div w:id="2004814784">
              <w:marLeft w:val="0"/>
              <w:marRight w:val="0"/>
              <w:marTop w:val="0"/>
              <w:marBottom w:val="0"/>
              <w:divBdr>
                <w:top w:val="none" w:sz="0" w:space="0" w:color="auto"/>
                <w:left w:val="none" w:sz="0" w:space="0" w:color="auto"/>
                <w:bottom w:val="none" w:sz="0" w:space="0" w:color="auto"/>
                <w:right w:val="none" w:sz="0" w:space="0" w:color="auto"/>
              </w:divBdr>
            </w:div>
            <w:div w:id="2011132420">
              <w:marLeft w:val="0"/>
              <w:marRight w:val="0"/>
              <w:marTop w:val="0"/>
              <w:marBottom w:val="0"/>
              <w:divBdr>
                <w:top w:val="none" w:sz="0" w:space="0" w:color="auto"/>
                <w:left w:val="none" w:sz="0" w:space="0" w:color="auto"/>
                <w:bottom w:val="none" w:sz="0" w:space="0" w:color="auto"/>
                <w:right w:val="none" w:sz="0" w:space="0" w:color="auto"/>
              </w:divBdr>
            </w:div>
            <w:div w:id="2016418258">
              <w:marLeft w:val="0"/>
              <w:marRight w:val="0"/>
              <w:marTop w:val="0"/>
              <w:marBottom w:val="0"/>
              <w:divBdr>
                <w:top w:val="none" w:sz="0" w:space="0" w:color="auto"/>
                <w:left w:val="none" w:sz="0" w:space="0" w:color="auto"/>
                <w:bottom w:val="none" w:sz="0" w:space="0" w:color="auto"/>
                <w:right w:val="none" w:sz="0" w:space="0" w:color="auto"/>
              </w:divBdr>
            </w:div>
            <w:div w:id="2018266554">
              <w:marLeft w:val="0"/>
              <w:marRight w:val="0"/>
              <w:marTop w:val="0"/>
              <w:marBottom w:val="0"/>
              <w:divBdr>
                <w:top w:val="none" w:sz="0" w:space="0" w:color="auto"/>
                <w:left w:val="none" w:sz="0" w:space="0" w:color="auto"/>
                <w:bottom w:val="none" w:sz="0" w:space="0" w:color="auto"/>
                <w:right w:val="none" w:sz="0" w:space="0" w:color="auto"/>
              </w:divBdr>
            </w:div>
            <w:div w:id="2020616872">
              <w:marLeft w:val="0"/>
              <w:marRight w:val="0"/>
              <w:marTop w:val="0"/>
              <w:marBottom w:val="0"/>
              <w:divBdr>
                <w:top w:val="none" w:sz="0" w:space="0" w:color="auto"/>
                <w:left w:val="none" w:sz="0" w:space="0" w:color="auto"/>
                <w:bottom w:val="none" w:sz="0" w:space="0" w:color="auto"/>
                <w:right w:val="none" w:sz="0" w:space="0" w:color="auto"/>
              </w:divBdr>
            </w:div>
            <w:div w:id="2026787713">
              <w:marLeft w:val="0"/>
              <w:marRight w:val="0"/>
              <w:marTop w:val="0"/>
              <w:marBottom w:val="0"/>
              <w:divBdr>
                <w:top w:val="none" w:sz="0" w:space="0" w:color="auto"/>
                <w:left w:val="none" w:sz="0" w:space="0" w:color="auto"/>
                <w:bottom w:val="none" w:sz="0" w:space="0" w:color="auto"/>
                <w:right w:val="none" w:sz="0" w:space="0" w:color="auto"/>
              </w:divBdr>
            </w:div>
            <w:div w:id="2028946977">
              <w:marLeft w:val="0"/>
              <w:marRight w:val="0"/>
              <w:marTop w:val="0"/>
              <w:marBottom w:val="0"/>
              <w:divBdr>
                <w:top w:val="none" w:sz="0" w:space="0" w:color="auto"/>
                <w:left w:val="none" w:sz="0" w:space="0" w:color="auto"/>
                <w:bottom w:val="none" w:sz="0" w:space="0" w:color="auto"/>
                <w:right w:val="none" w:sz="0" w:space="0" w:color="auto"/>
              </w:divBdr>
            </w:div>
            <w:div w:id="2041784913">
              <w:marLeft w:val="0"/>
              <w:marRight w:val="0"/>
              <w:marTop w:val="0"/>
              <w:marBottom w:val="0"/>
              <w:divBdr>
                <w:top w:val="none" w:sz="0" w:space="0" w:color="auto"/>
                <w:left w:val="none" w:sz="0" w:space="0" w:color="auto"/>
                <w:bottom w:val="none" w:sz="0" w:space="0" w:color="auto"/>
                <w:right w:val="none" w:sz="0" w:space="0" w:color="auto"/>
              </w:divBdr>
            </w:div>
            <w:div w:id="2046907243">
              <w:marLeft w:val="0"/>
              <w:marRight w:val="0"/>
              <w:marTop w:val="0"/>
              <w:marBottom w:val="0"/>
              <w:divBdr>
                <w:top w:val="none" w:sz="0" w:space="0" w:color="auto"/>
                <w:left w:val="none" w:sz="0" w:space="0" w:color="auto"/>
                <w:bottom w:val="none" w:sz="0" w:space="0" w:color="auto"/>
                <w:right w:val="none" w:sz="0" w:space="0" w:color="auto"/>
              </w:divBdr>
            </w:div>
            <w:div w:id="2058236930">
              <w:marLeft w:val="0"/>
              <w:marRight w:val="0"/>
              <w:marTop w:val="0"/>
              <w:marBottom w:val="0"/>
              <w:divBdr>
                <w:top w:val="none" w:sz="0" w:space="0" w:color="auto"/>
                <w:left w:val="none" w:sz="0" w:space="0" w:color="auto"/>
                <w:bottom w:val="none" w:sz="0" w:space="0" w:color="auto"/>
                <w:right w:val="none" w:sz="0" w:space="0" w:color="auto"/>
              </w:divBdr>
            </w:div>
            <w:div w:id="2080980881">
              <w:marLeft w:val="0"/>
              <w:marRight w:val="0"/>
              <w:marTop w:val="0"/>
              <w:marBottom w:val="0"/>
              <w:divBdr>
                <w:top w:val="none" w:sz="0" w:space="0" w:color="auto"/>
                <w:left w:val="none" w:sz="0" w:space="0" w:color="auto"/>
                <w:bottom w:val="none" w:sz="0" w:space="0" w:color="auto"/>
                <w:right w:val="none" w:sz="0" w:space="0" w:color="auto"/>
              </w:divBdr>
            </w:div>
            <w:div w:id="2109810854">
              <w:marLeft w:val="0"/>
              <w:marRight w:val="0"/>
              <w:marTop w:val="0"/>
              <w:marBottom w:val="0"/>
              <w:divBdr>
                <w:top w:val="none" w:sz="0" w:space="0" w:color="auto"/>
                <w:left w:val="none" w:sz="0" w:space="0" w:color="auto"/>
                <w:bottom w:val="none" w:sz="0" w:space="0" w:color="auto"/>
                <w:right w:val="none" w:sz="0" w:space="0" w:color="auto"/>
              </w:divBdr>
            </w:div>
            <w:div w:id="2115510244">
              <w:marLeft w:val="0"/>
              <w:marRight w:val="0"/>
              <w:marTop w:val="0"/>
              <w:marBottom w:val="0"/>
              <w:divBdr>
                <w:top w:val="none" w:sz="0" w:space="0" w:color="auto"/>
                <w:left w:val="none" w:sz="0" w:space="0" w:color="auto"/>
                <w:bottom w:val="none" w:sz="0" w:space="0" w:color="auto"/>
                <w:right w:val="none" w:sz="0" w:space="0" w:color="auto"/>
              </w:divBdr>
            </w:div>
            <w:div w:id="2116823244">
              <w:marLeft w:val="0"/>
              <w:marRight w:val="0"/>
              <w:marTop w:val="0"/>
              <w:marBottom w:val="0"/>
              <w:divBdr>
                <w:top w:val="none" w:sz="0" w:space="0" w:color="auto"/>
                <w:left w:val="none" w:sz="0" w:space="0" w:color="auto"/>
                <w:bottom w:val="none" w:sz="0" w:space="0" w:color="auto"/>
                <w:right w:val="none" w:sz="0" w:space="0" w:color="auto"/>
              </w:divBdr>
            </w:div>
            <w:div w:id="2121534122">
              <w:marLeft w:val="0"/>
              <w:marRight w:val="0"/>
              <w:marTop w:val="0"/>
              <w:marBottom w:val="0"/>
              <w:divBdr>
                <w:top w:val="none" w:sz="0" w:space="0" w:color="auto"/>
                <w:left w:val="none" w:sz="0" w:space="0" w:color="auto"/>
                <w:bottom w:val="none" w:sz="0" w:space="0" w:color="auto"/>
                <w:right w:val="none" w:sz="0" w:space="0" w:color="auto"/>
              </w:divBdr>
            </w:div>
            <w:div w:id="2123306349">
              <w:marLeft w:val="0"/>
              <w:marRight w:val="0"/>
              <w:marTop w:val="0"/>
              <w:marBottom w:val="0"/>
              <w:divBdr>
                <w:top w:val="none" w:sz="0" w:space="0" w:color="auto"/>
                <w:left w:val="none" w:sz="0" w:space="0" w:color="auto"/>
                <w:bottom w:val="none" w:sz="0" w:space="0" w:color="auto"/>
                <w:right w:val="none" w:sz="0" w:space="0" w:color="auto"/>
              </w:divBdr>
            </w:div>
            <w:div w:id="2125810543">
              <w:marLeft w:val="0"/>
              <w:marRight w:val="0"/>
              <w:marTop w:val="0"/>
              <w:marBottom w:val="0"/>
              <w:divBdr>
                <w:top w:val="none" w:sz="0" w:space="0" w:color="auto"/>
                <w:left w:val="none" w:sz="0" w:space="0" w:color="auto"/>
                <w:bottom w:val="none" w:sz="0" w:space="0" w:color="auto"/>
                <w:right w:val="none" w:sz="0" w:space="0" w:color="auto"/>
              </w:divBdr>
            </w:div>
            <w:div w:id="2132242942">
              <w:marLeft w:val="0"/>
              <w:marRight w:val="0"/>
              <w:marTop w:val="0"/>
              <w:marBottom w:val="0"/>
              <w:divBdr>
                <w:top w:val="none" w:sz="0" w:space="0" w:color="auto"/>
                <w:left w:val="none" w:sz="0" w:space="0" w:color="auto"/>
                <w:bottom w:val="none" w:sz="0" w:space="0" w:color="auto"/>
                <w:right w:val="none" w:sz="0" w:space="0" w:color="auto"/>
              </w:divBdr>
            </w:div>
            <w:div w:id="2141340312">
              <w:marLeft w:val="0"/>
              <w:marRight w:val="0"/>
              <w:marTop w:val="0"/>
              <w:marBottom w:val="0"/>
              <w:divBdr>
                <w:top w:val="none" w:sz="0" w:space="0" w:color="auto"/>
                <w:left w:val="none" w:sz="0" w:space="0" w:color="auto"/>
                <w:bottom w:val="none" w:sz="0" w:space="0" w:color="auto"/>
                <w:right w:val="none" w:sz="0" w:space="0" w:color="auto"/>
              </w:divBdr>
            </w:div>
            <w:div w:id="214526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210452">
      <w:bodyDiv w:val="1"/>
      <w:marLeft w:val="0"/>
      <w:marRight w:val="0"/>
      <w:marTop w:val="0"/>
      <w:marBottom w:val="0"/>
      <w:divBdr>
        <w:top w:val="none" w:sz="0" w:space="0" w:color="auto"/>
        <w:left w:val="none" w:sz="0" w:space="0" w:color="auto"/>
        <w:bottom w:val="none" w:sz="0" w:space="0" w:color="auto"/>
        <w:right w:val="none" w:sz="0" w:space="0" w:color="auto"/>
      </w:divBdr>
    </w:div>
    <w:div w:id="905798249">
      <w:bodyDiv w:val="1"/>
      <w:marLeft w:val="0"/>
      <w:marRight w:val="0"/>
      <w:marTop w:val="0"/>
      <w:marBottom w:val="0"/>
      <w:divBdr>
        <w:top w:val="none" w:sz="0" w:space="0" w:color="auto"/>
        <w:left w:val="none" w:sz="0" w:space="0" w:color="auto"/>
        <w:bottom w:val="none" w:sz="0" w:space="0" w:color="auto"/>
        <w:right w:val="none" w:sz="0" w:space="0" w:color="auto"/>
      </w:divBdr>
    </w:div>
    <w:div w:id="971397778">
      <w:bodyDiv w:val="1"/>
      <w:marLeft w:val="0"/>
      <w:marRight w:val="0"/>
      <w:marTop w:val="0"/>
      <w:marBottom w:val="0"/>
      <w:divBdr>
        <w:top w:val="none" w:sz="0" w:space="0" w:color="auto"/>
        <w:left w:val="none" w:sz="0" w:space="0" w:color="auto"/>
        <w:bottom w:val="none" w:sz="0" w:space="0" w:color="auto"/>
        <w:right w:val="none" w:sz="0" w:space="0" w:color="auto"/>
      </w:divBdr>
    </w:div>
    <w:div w:id="1070301000">
      <w:bodyDiv w:val="1"/>
      <w:marLeft w:val="0"/>
      <w:marRight w:val="0"/>
      <w:marTop w:val="0"/>
      <w:marBottom w:val="0"/>
      <w:divBdr>
        <w:top w:val="none" w:sz="0" w:space="0" w:color="auto"/>
        <w:left w:val="none" w:sz="0" w:space="0" w:color="auto"/>
        <w:bottom w:val="none" w:sz="0" w:space="0" w:color="auto"/>
        <w:right w:val="none" w:sz="0" w:space="0" w:color="auto"/>
      </w:divBdr>
    </w:div>
    <w:div w:id="1137454265">
      <w:bodyDiv w:val="1"/>
      <w:marLeft w:val="0"/>
      <w:marRight w:val="0"/>
      <w:marTop w:val="0"/>
      <w:marBottom w:val="0"/>
      <w:divBdr>
        <w:top w:val="none" w:sz="0" w:space="0" w:color="auto"/>
        <w:left w:val="none" w:sz="0" w:space="0" w:color="auto"/>
        <w:bottom w:val="none" w:sz="0" w:space="0" w:color="auto"/>
        <w:right w:val="none" w:sz="0" w:space="0" w:color="auto"/>
      </w:divBdr>
    </w:div>
    <w:div w:id="1164394538">
      <w:bodyDiv w:val="1"/>
      <w:marLeft w:val="0"/>
      <w:marRight w:val="0"/>
      <w:marTop w:val="0"/>
      <w:marBottom w:val="0"/>
      <w:divBdr>
        <w:top w:val="none" w:sz="0" w:space="0" w:color="auto"/>
        <w:left w:val="none" w:sz="0" w:space="0" w:color="auto"/>
        <w:bottom w:val="none" w:sz="0" w:space="0" w:color="auto"/>
        <w:right w:val="none" w:sz="0" w:space="0" w:color="auto"/>
      </w:divBdr>
    </w:div>
    <w:div w:id="1236476951">
      <w:bodyDiv w:val="1"/>
      <w:marLeft w:val="0"/>
      <w:marRight w:val="0"/>
      <w:marTop w:val="0"/>
      <w:marBottom w:val="0"/>
      <w:divBdr>
        <w:top w:val="none" w:sz="0" w:space="0" w:color="auto"/>
        <w:left w:val="none" w:sz="0" w:space="0" w:color="auto"/>
        <w:bottom w:val="none" w:sz="0" w:space="0" w:color="auto"/>
        <w:right w:val="none" w:sz="0" w:space="0" w:color="auto"/>
      </w:divBdr>
    </w:div>
    <w:div w:id="1487548958">
      <w:bodyDiv w:val="1"/>
      <w:marLeft w:val="0"/>
      <w:marRight w:val="0"/>
      <w:marTop w:val="0"/>
      <w:marBottom w:val="0"/>
      <w:divBdr>
        <w:top w:val="none" w:sz="0" w:space="0" w:color="auto"/>
        <w:left w:val="none" w:sz="0" w:space="0" w:color="auto"/>
        <w:bottom w:val="none" w:sz="0" w:space="0" w:color="auto"/>
        <w:right w:val="none" w:sz="0" w:space="0" w:color="auto"/>
      </w:divBdr>
    </w:div>
    <w:div w:id="1546793113">
      <w:bodyDiv w:val="1"/>
      <w:marLeft w:val="0"/>
      <w:marRight w:val="0"/>
      <w:marTop w:val="0"/>
      <w:marBottom w:val="0"/>
      <w:divBdr>
        <w:top w:val="none" w:sz="0" w:space="0" w:color="auto"/>
        <w:left w:val="none" w:sz="0" w:space="0" w:color="auto"/>
        <w:bottom w:val="none" w:sz="0" w:space="0" w:color="auto"/>
        <w:right w:val="none" w:sz="0" w:space="0" w:color="auto"/>
      </w:divBdr>
    </w:div>
    <w:div w:id="1585842578">
      <w:bodyDiv w:val="1"/>
      <w:marLeft w:val="0"/>
      <w:marRight w:val="0"/>
      <w:marTop w:val="0"/>
      <w:marBottom w:val="0"/>
      <w:divBdr>
        <w:top w:val="none" w:sz="0" w:space="0" w:color="auto"/>
        <w:left w:val="none" w:sz="0" w:space="0" w:color="auto"/>
        <w:bottom w:val="none" w:sz="0" w:space="0" w:color="auto"/>
        <w:right w:val="none" w:sz="0" w:space="0" w:color="auto"/>
      </w:divBdr>
    </w:div>
    <w:div w:id="1674602533">
      <w:bodyDiv w:val="1"/>
      <w:marLeft w:val="0"/>
      <w:marRight w:val="0"/>
      <w:marTop w:val="0"/>
      <w:marBottom w:val="0"/>
      <w:divBdr>
        <w:top w:val="none" w:sz="0" w:space="0" w:color="auto"/>
        <w:left w:val="none" w:sz="0" w:space="0" w:color="auto"/>
        <w:bottom w:val="none" w:sz="0" w:space="0" w:color="auto"/>
        <w:right w:val="none" w:sz="0" w:space="0" w:color="auto"/>
      </w:divBdr>
    </w:div>
    <w:div w:id="1736507540">
      <w:bodyDiv w:val="1"/>
      <w:marLeft w:val="0"/>
      <w:marRight w:val="0"/>
      <w:marTop w:val="0"/>
      <w:marBottom w:val="0"/>
      <w:divBdr>
        <w:top w:val="none" w:sz="0" w:space="0" w:color="auto"/>
        <w:left w:val="none" w:sz="0" w:space="0" w:color="auto"/>
        <w:bottom w:val="none" w:sz="0" w:space="0" w:color="auto"/>
        <w:right w:val="none" w:sz="0" w:space="0" w:color="auto"/>
      </w:divBdr>
    </w:div>
    <w:div w:id="1762874614">
      <w:bodyDiv w:val="1"/>
      <w:marLeft w:val="0"/>
      <w:marRight w:val="0"/>
      <w:marTop w:val="0"/>
      <w:marBottom w:val="0"/>
      <w:divBdr>
        <w:top w:val="none" w:sz="0" w:space="0" w:color="auto"/>
        <w:left w:val="none" w:sz="0" w:space="0" w:color="auto"/>
        <w:bottom w:val="none" w:sz="0" w:space="0" w:color="auto"/>
        <w:right w:val="none" w:sz="0" w:space="0" w:color="auto"/>
      </w:divBdr>
    </w:div>
    <w:div w:id="1788887092">
      <w:bodyDiv w:val="1"/>
      <w:marLeft w:val="0"/>
      <w:marRight w:val="0"/>
      <w:marTop w:val="0"/>
      <w:marBottom w:val="0"/>
      <w:divBdr>
        <w:top w:val="none" w:sz="0" w:space="0" w:color="auto"/>
        <w:left w:val="none" w:sz="0" w:space="0" w:color="auto"/>
        <w:bottom w:val="none" w:sz="0" w:space="0" w:color="auto"/>
        <w:right w:val="none" w:sz="0" w:space="0" w:color="auto"/>
      </w:divBdr>
    </w:div>
    <w:div w:id="1815948805">
      <w:bodyDiv w:val="1"/>
      <w:marLeft w:val="0"/>
      <w:marRight w:val="0"/>
      <w:marTop w:val="0"/>
      <w:marBottom w:val="0"/>
      <w:divBdr>
        <w:top w:val="none" w:sz="0" w:space="0" w:color="auto"/>
        <w:left w:val="none" w:sz="0" w:space="0" w:color="auto"/>
        <w:bottom w:val="none" w:sz="0" w:space="0" w:color="auto"/>
        <w:right w:val="none" w:sz="0" w:space="0" w:color="auto"/>
      </w:divBdr>
    </w:div>
    <w:div w:id="1859854926">
      <w:bodyDiv w:val="1"/>
      <w:marLeft w:val="0"/>
      <w:marRight w:val="0"/>
      <w:marTop w:val="0"/>
      <w:marBottom w:val="0"/>
      <w:divBdr>
        <w:top w:val="none" w:sz="0" w:space="0" w:color="auto"/>
        <w:left w:val="none" w:sz="0" w:space="0" w:color="auto"/>
        <w:bottom w:val="none" w:sz="0" w:space="0" w:color="auto"/>
        <w:right w:val="none" w:sz="0" w:space="0" w:color="auto"/>
      </w:divBdr>
    </w:div>
    <w:div w:id="1862350259">
      <w:bodyDiv w:val="1"/>
      <w:marLeft w:val="0"/>
      <w:marRight w:val="0"/>
      <w:marTop w:val="0"/>
      <w:marBottom w:val="0"/>
      <w:divBdr>
        <w:top w:val="none" w:sz="0" w:space="0" w:color="auto"/>
        <w:left w:val="none" w:sz="0" w:space="0" w:color="auto"/>
        <w:bottom w:val="none" w:sz="0" w:space="0" w:color="auto"/>
        <w:right w:val="none" w:sz="0" w:space="0" w:color="auto"/>
      </w:divBdr>
    </w:div>
    <w:div w:id="1992708151">
      <w:bodyDiv w:val="1"/>
      <w:marLeft w:val="0"/>
      <w:marRight w:val="0"/>
      <w:marTop w:val="0"/>
      <w:marBottom w:val="0"/>
      <w:divBdr>
        <w:top w:val="none" w:sz="0" w:space="0" w:color="auto"/>
        <w:left w:val="none" w:sz="0" w:space="0" w:color="auto"/>
        <w:bottom w:val="none" w:sz="0" w:space="0" w:color="auto"/>
        <w:right w:val="none" w:sz="0" w:space="0" w:color="auto"/>
      </w:divBdr>
    </w:div>
    <w:div w:id="210495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63EF3777ED897919CEAC8F6310D301534E557A523BFA39359E3A041656A35C968EC7B856166319gAP4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05A9396DFB45344B38159DF8C604861B8A48E0FF2D1C0F3B9E2D162A6B79373BE4EC0E81F125B5667D33CDF5EC1A2B09DC515C096B2JCI9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05A9396DFB45344B38159DF8C604861B8A48E0FF2D1C0F3B9E2D162A6B79373BE4EC0E81F125C5667D33CDF5EC1A2B09DC515C096B2JCI9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31ED76FEFE633270B50C2CA4AEE102D77FB6A977236B0BD21B6BB739598D0EB19265BF62A47F3BDF469020ECAB7A8100BD6E5A8397C60D854FXDL" TargetMode="External"/><Relationship Id="rId4" Type="http://schemas.openxmlformats.org/officeDocument/2006/relationships/settings" Target="settings.xml"/><Relationship Id="rId9" Type="http://schemas.openxmlformats.org/officeDocument/2006/relationships/hyperlink" Target="consultantplus://offline/ref=79BF9E4E89DCCC6A2AA9AD50BFF358B3A344DC6B284E58389A06FD347753648E453AF7B1E1653466y8LE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264A6-E044-47A1-AF2C-6826423C3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2112</TotalTime>
  <Pages>84</Pages>
  <Words>19384</Words>
  <Characters>110493</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EKONOM3</cp:lastModifiedBy>
  <cp:revision>53</cp:revision>
  <cp:lastPrinted>2024-01-26T12:59:00Z</cp:lastPrinted>
  <dcterms:created xsi:type="dcterms:W3CDTF">2023-07-26T12:12:00Z</dcterms:created>
  <dcterms:modified xsi:type="dcterms:W3CDTF">2024-04-26T07:27:00Z</dcterms:modified>
</cp:coreProperties>
</file>